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77777777" w:rsidR="0092613E" w:rsidRPr="00991D7F" w:rsidRDefault="0092613E" w:rsidP="00CB1486">
      <w:pPr>
        <w:pStyle w:val="40"/>
        <w:spacing w:before="0"/>
        <w:ind w:left="0" w:firstLine="0"/>
        <w:rPr>
          <w:b/>
          <w:bCs/>
          <w:u w:val="single"/>
          <w:rtl/>
          <w:lang w:eastAsia="en-US"/>
        </w:rPr>
      </w:pPr>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201E51F3" w:rsidR="001907C8" w:rsidRPr="00991D7F" w:rsidRDefault="001907C8" w:rsidP="00520F84">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w:t>
      </w:r>
      <w:del w:id="0" w:author="Shimon" w:date="2019-07-30T13:09:00Z">
        <w:r w:rsidRPr="00991D7F" w:rsidDel="00520F84">
          <w:rPr>
            <w:rFonts w:hint="cs"/>
            <w:b/>
            <w:bCs/>
            <w:rtl/>
          </w:rPr>
          <w:delText xml:space="preserve">משרד האוצר </w:delText>
        </w:r>
      </w:del>
      <w:ins w:id="1" w:author="Shimon" w:date="2019-07-30T13:09:00Z">
        <w:r w:rsidR="00520F84">
          <w:rPr>
            <w:rFonts w:hint="cs"/>
            <w:b/>
            <w:bCs/>
            <w:rtl/>
          </w:rPr>
          <w:t xml:space="preserve"> </w:t>
        </w:r>
      </w:ins>
    </w:p>
    <w:p w14:paraId="386E2463" w14:textId="4628875C" w:rsidR="00260DD7" w:rsidRDefault="00173E98" w:rsidP="00173E98">
      <w:pPr>
        <w:pStyle w:val="40"/>
        <w:numPr>
          <w:ilvl w:val="0"/>
          <w:numId w:val="34"/>
        </w:numPr>
        <w:tabs>
          <w:tab w:val="clear" w:pos="942"/>
        </w:tabs>
        <w:spacing w:before="0"/>
        <w:rPr>
          <w:b/>
          <w:bCs/>
          <w:rtl/>
        </w:rPr>
      </w:pPr>
      <w:moveToRangeStart w:id="2" w:author="Shimon" w:date="2019-07-21T14:58:00Z" w:name="move14613521"/>
      <w:moveTo w:id="3" w:author="Shimon" w:date="2019-07-21T14:58:00Z">
        <w:r>
          <w:rPr>
            <w:rFonts w:hint="cs"/>
            <w:b/>
            <w:bCs/>
            <w:rtl/>
          </w:rPr>
          <w:t>נציבות שירות המדינה</w:t>
        </w:r>
      </w:moveTo>
      <w:moveToRangeEnd w:id="2"/>
      <w:ins w:id="4" w:author="Shimon" w:date="2019-07-21T14:58:00Z">
        <w:r>
          <w:rPr>
            <w:rFonts w:hint="cs"/>
            <w:b/>
            <w:bCs/>
            <w:rtl/>
          </w:rPr>
          <w:t xml:space="preserve"> </w:t>
        </w:r>
      </w:ins>
      <w:del w:id="5" w:author="Shimon" w:date="2019-07-21T14:58:00Z">
        <w:r w:rsidR="002A11AE" w:rsidDel="00173E98">
          <w:rPr>
            <w:rFonts w:hint="cs"/>
            <w:b/>
            <w:bCs/>
            <w:rtl/>
          </w:rPr>
          <w:delText xml:space="preserve">הממונה על </w:delText>
        </w:r>
        <w:r w:rsidR="00946A22" w:rsidDel="00173E98">
          <w:rPr>
            <w:rFonts w:hint="cs"/>
            <w:b/>
            <w:bCs/>
            <w:rtl/>
          </w:rPr>
          <w:delText>הגימלאות</w:delText>
        </w:r>
      </w:del>
    </w:p>
    <w:p w14:paraId="41ADD255" w14:textId="2053CA75" w:rsidR="00260DD7" w:rsidRDefault="00173E98" w:rsidP="00337F2F">
      <w:pPr>
        <w:pStyle w:val="40"/>
        <w:numPr>
          <w:ilvl w:val="0"/>
          <w:numId w:val="34"/>
        </w:numPr>
        <w:tabs>
          <w:tab w:val="clear" w:pos="942"/>
        </w:tabs>
        <w:spacing w:before="0"/>
        <w:rPr>
          <w:b/>
          <w:bCs/>
          <w:rtl/>
        </w:rPr>
      </w:pPr>
      <w:ins w:id="6" w:author="Shimon" w:date="2019-07-21T14:58:00Z">
        <w:r>
          <w:rPr>
            <w:rFonts w:hint="cs"/>
            <w:b/>
            <w:bCs/>
            <w:rtl/>
          </w:rPr>
          <w:t>הממונה על הגימלאות</w:t>
        </w:r>
        <w:r w:rsidDel="00173E98">
          <w:rPr>
            <w:rFonts w:hint="cs"/>
            <w:b/>
            <w:bCs/>
            <w:rtl/>
          </w:rPr>
          <w:t xml:space="preserve"> </w:t>
        </w:r>
      </w:ins>
      <w:moveFromRangeStart w:id="7" w:author="Shimon" w:date="2019-07-21T14:58:00Z" w:name="move14613521"/>
      <w:moveFrom w:id="8" w:author="Shimon" w:date="2019-07-21T14:58:00Z">
        <w:r w:rsidR="00260DD7" w:rsidDel="00173E98">
          <w:rPr>
            <w:rFonts w:hint="cs"/>
            <w:b/>
            <w:bCs/>
            <w:rtl/>
          </w:rPr>
          <w:t>נציבות שירות המדינה</w:t>
        </w:r>
      </w:moveFrom>
      <w:moveFromRangeEnd w:id="7"/>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5EE09B3A" w14:textId="77777777" w:rsidR="009B48BB" w:rsidRPr="00991D7F" w:rsidRDefault="001907C8" w:rsidP="009D6AF8">
      <w:pPr>
        <w:tabs>
          <w:tab w:val="left" w:pos="26"/>
        </w:tabs>
        <w:spacing w:after="240" w:line="360" w:lineRule="auto"/>
        <w:jc w:val="both"/>
        <w:rPr>
          <w:rFonts w:cs="David"/>
          <w:rtl/>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53E16435" w14:textId="53729C5C" w:rsidR="00FA2FED" w:rsidRDefault="00FA2FED">
      <w:pPr>
        <w:pStyle w:val="11"/>
        <w:numPr>
          <w:ilvl w:val="0"/>
          <w:numId w:val="14"/>
        </w:numPr>
        <w:tabs>
          <w:tab w:val="left" w:pos="656"/>
        </w:tabs>
        <w:spacing w:before="0" w:after="240" w:line="360" w:lineRule="auto"/>
        <w:ind w:left="656" w:right="0" w:hanging="630"/>
        <w:rPr>
          <w:ins w:id="9" w:author="Shimon" w:date="2019-08-05T11:32:00Z"/>
        </w:rPr>
        <w:pPrChange w:id="10" w:author="Shimon" w:date="2019-08-05T11:42:00Z">
          <w:pPr>
            <w:pStyle w:val="11"/>
            <w:numPr>
              <w:numId w:val="14"/>
            </w:numPr>
            <w:tabs>
              <w:tab w:val="left" w:pos="656"/>
              <w:tab w:val="num" w:pos="1069"/>
            </w:tabs>
            <w:spacing w:before="0" w:after="240" w:line="360" w:lineRule="auto"/>
            <w:ind w:left="656" w:right="360" w:hanging="630"/>
          </w:pPr>
        </w:pPrChange>
      </w:pPr>
      <w:ins w:id="11" w:author="Shimon" w:date="2019-08-05T11:32:00Z">
        <w:r>
          <w:rPr>
            <w:rFonts w:hint="cs"/>
            <w:rtl/>
          </w:rPr>
          <w:t xml:space="preserve">התובע עבד במשרד האוצר כעובד קבוע בכתב מינוי כ-20שנה במשך, ולאחר שבשנת 1990 נסתיימה עבודתו כעובד בכתב מינוי, הוא עבד </w:t>
        </w:r>
      </w:ins>
      <w:ins w:id="12" w:author="Shimon" w:date="2019-08-05T11:42:00Z">
        <w:r>
          <w:rPr>
            <w:rFonts w:hint="cs"/>
            <w:rtl/>
          </w:rPr>
          <w:t>למעלה</w:t>
        </w:r>
      </w:ins>
      <w:ins w:id="13" w:author="Shimon" w:date="2019-08-05T11:32:00Z">
        <w:r>
          <w:rPr>
            <w:rFonts w:hint="cs"/>
            <w:rtl/>
          </w:rPr>
          <w:t xml:space="preserve"> מ-22 שנה </w:t>
        </w:r>
      </w:ins>
      <w:ins w:id="14" w:author="Shimon" w:date="2019-08-05T11:42:00Z">
        <w:r>
          <w:rPr>
            <w:rFonts w:hint="cs"/>
            <w:rtl/>
          </w:rPr>
          <w:t xml:space="preserve">נוספות </w:t>
        </w:r>
      </w:ins>
      <w:ins w:id="15" w:author="Shimon" w:date="2019-08-05T11:32:00Z">
        <w:r>
          <w:rPr>
            <w:rFonts w:hint="cs"/>
            <w:rtl/>
          </w:rPr>
          <w:t>ע"פ חוזה אישי ("</w:t>
        </w:r>
        <w:r w:rsidRPr="00E64626">
          <w:rPr>
            <w:rFonts w:hint="cs"/>
            <w:b/>
            <w:bCs/>
            <w:rtl/>
          </w:rPr>
          <w:t>חוזה בכירים</w:t>
        </w:r>
        <w:r>
          <w:rPr>
            <w:rFonts w:hint="cs"/>
            <w:rtl/>
          </w:rPr>
          <w:t>"),  ובס"הכ יותר מ-42 שנה.</w:t>
        </w:r>
      </w:ins>
    </w:p>
    <w:p w14:paraId="14A1CCF9" w14:textId="1E412FE5" w:rsidR="00FA2FED" w:rsidRDefault="00FA2FED" w:rsidP="00FA2FED">
      <w:pPr>
        <w:pStyle w:val="11"/>
        <w:numPr>
          <w:ilvl w:val="0"/>
          <w:numId w:val="14"/>
        </w:numPr>
        <w:tabs>
          <w:tab w:val="left" w:pos="656"/>
        </w:tabs>
        <w:spacing w:before="0" w:after="240" w:line="360" w:lineRule="auto"/>
        <w:ind w:left="656" w:right="0" w:hanging="630"/>
        <w:rPr>
          <w:ins w:id="16" w:author="Shimon" w:date="2019-08-05T11:33:00Z"/>
        </w:rPr>
      </w:pPr>
      <w:ins w:id="17" w:author="Shimon" w:date="2019-08-05T11:33:00Z">
        <w:r>
          <w:rPr>
            <w:rFonts w:hint="cs"/>
            <w:rtl/>
          </w:rPr>
          <w:t xml:space="preserve">חוזה הבכירים שנחתם עם התובע ב-1990, הוא חוזה לתקופה קצובה של 4 שנים המתחדש מאליו כל 4 שנים לתקופה של 4 שנים נוספות, אלא אם מכן הודיע צד אחד למשנהו לפחות 3 חודשים מראש על אי רצונו להאריך את החוזה בתום תוקפו. </w:t>
        </w:r>
      </w:ins>
    </w:p>
    <w:p w14:paraId="7C3CBE31" w14:textId="4C7DF525" w:rsidR="00EE6F2E" w:rsidDel="00FA2FED" w:rsidRDefault="00946A22" w:rsidP="00D86EF1">
      <w:pPr>
        <w:pStyle w:val="11"/>
        <w:numPr>
          <w:ilvl w:val="0"/>
          <w:numId w:val="14"/>
        </w:numPr>
        <w:tabs>
          <w:tab w:val="left" w:pos="656"/>
        </w:tabs>
        <w:spacing w:before="0" w:after="240" w:line="360" w:lineRule="auto"/>
        <w:ind w:left="656" w:right="0" w:hanging="630"/>
        <w:rPr>
          <w:del w:id="18" w:author="Shimon" w:date="2019-08-05T11:32:00Z"/>
        </w:rPr>
      </w:pPr>
      <w:del w:id="19" w:author="Shimon" w:date="2019-08-05T11:32:00Z">
        <w:r w:rsidDel="00FA2FED">
          <w:rPr>
            <w:rFonts w:hint="cs"/>
            <w:rtl/>
          </w:rPr>
          <w:delText xml:space="preserve">התובע עבד במשרד האוצר במשך כ </w:delText>
        </w:r>
        <w:r w:rsidDel="00FA2FED">
          <w:rPr>
            <w:rtl/>
          </w:rPr>
          <w:delText>–</w:delText>
        </w:r>
        <w:r w:rsidDel="00FA2FED">
          <w:rPr>
            <w:rFonts w:hint="cs"/>
            <w:rtl/>
          </w:rPr>
          <w:delText xml:space="preserve"> 42 שנה</w:delText>
        </w:r>
        <w:r w:rsidR="00EE6F2E" w:rsidDel="00FA2FED">
          <w:rPr>
            <w:rFonts w:hint="cs"/>
            <w:rtl/>
          </w:rPr>
          <w:delText xml:space="preserve">. בשנת 1990 נסתיימה עבודתו כעובד בכתב מינוי והחלה תקופת עבודה ע"פ חוזה אישי </w:delText>
        </w:r>
        <w:r w:rsidDel="00FA2FED">
          <w:rPr>
            <w:rFonts w:hint="cs"/>
            <w:rtl/>
          </w:rPr>
          <w:delText>("</w:delText>
        </w:r>
        <w:r w:rsidRPr="00946A22" w:rsidDel="00FA2FED">
          <w:rPr>
            <w:rFonts w:hint="cs"/>
            <w:b/>
            <w:bCs/>
            <w:rtl/>
          </w:rPr>
          <w:delText>חוזה בכירים</w:delText>
        </w:r>
        <w:r w:rsidDel="00FA2FED">
          <w:rPr>
            <w:rFonts w:hint="cs"/>
            <w:rtl/>
          </w:rPr>
          <w:delText>")</w:delText>
        </w:r>
        <w:r w:rsidR="0032328C" w:rsidDel="00FA2FED">
          <w:rPr>
            <w:rFonts w:hint="cs"/>
            <w:rtl/>
          </w:rPr>
          <w:delText xml:space="preserve"> </w:delText>
        </w:r>
        <w:r w:rsidDel="00FA2FED">
          <w:rPr>
            <w:rFonts w:hint="cs"/>
            <w:rtl/>
          </w:rPr>
          <w:delText xml:space="preserve"> לתקופה של 4 שנים</w:delText>
        </w:r>
        <w:r w:rsidR="000B20AC" w:rsidDel="00FA2FED">
          <w:rPr>
            <w:rFonts w:hint="cs"/>
            <w:rtl/>
          </w:rPr>
          <w:delText xml:space="preserve">. </w:delText>
        </w:r>
      </w:del>
    </w:p>
    <w:p w14:paraId="1ADFEA77" w14:textId="04D9484D" w:rsidR="00946A22" w:rsidRDefault="00C524E0" w:rsidP="006F0929">
      <w:pPr>
        <w:pStyle w:val="11"/>
        <w:numPr>
          <w:ilvl w:val="0"/>
          <w:numId w:val="14"/>
        </w:numPr>
        <w:tabs>
          <w:tab w:val="left" w:pos="656"/>
        </w:tabs>
        <w:spacing w:before="0" w:after="240" w:line="360" w:lineRule="auto"/>
        <w:ind w:left="656" w:right="0" w:hanging="630"/>
      </w:pPr>
      <w:r>
        <w:rPr>
          <w:rFonts w:hint="cs"/>
          <w:rtl/>
        </w:rPr>
        <w:t>כפי שנפרט להלן,</w:t>
      </w:r>
      <w:r w:rsidR="00946A22">
        <w:rPr>
          <w:rFonts w:hint="cs"/>
          <w:rtl/>
        </w:rPr>
        <w:t xml:space="preserve"> חוזה הבכירים קובע כי </w:t>
      </w:r>
      <w:r w:rsidR="00946A22" w:rsidRPr="00946A22">
        <w:rPr>
          <w:rFonts w:ascii="David" w:hAnsi="David" w:hint="cs"/>
          <w:sz w:val="24"/>
          <w:rtl/>
        </w:rPr>
        <w:t>חוק שירות המדינה</w:t>
      </w:r>
      <w:r w:rsidR="00946A22">
        <w:rPr>
          <w:rFonts w:ascii="David" w:hAnsi="David" w:hint="cs"/>
          <w:sz w:val="24"/>
          <w:rtl/>
        </w:rPr>
        <w:t xml:space="preserve"> (גימלאות) </w:t>
      </w:r>
      <w:r w:rsidR="00946A22" w:rsidRPr="00946A22">
        <w:rPr>
          <w:rtl/>
        </w:rPr>
        <w:t xml:space="preserve">(נוסח משולב), התש"ל </w:t>
      </w:r>
      <w:r w:rsidR="00946A22">
        <w:rPr>
          <w:rtl/>
        </w:rPr>
        <w:t>–</w:t>
      </w:r>
      <w:r w:rsidR="00946A22" w:rsidRPr="00946A22">
        <w:rPr>
          <w:rtl/>
        </w:rPr>
        <w:t xml:space="preserve"> 1970</w:t>
      </w:r>
      <w:r w:rsidR="00946A22">
        <w:rPr>
          <w:rFonts w:hint="cs"/>
          <w:rtl/>
        </w:rPr>
        <w:t xml:space="preserve"> ("</w:t>
      </w:r>
      <w:r w:rsidR="00946A22">
        <w:rPr>
          <w:rFonts w:hint="cs"/>
          <w:b/>
          <w:bCs/>
          <w:rtl/>
        </w:rPr>
        <w:t>חוק הגימלאות</w:t>
      </w:r>
      <w:r w:rsidR="00946A22">
        <w:rPr>
          <w:rFonts w:hint="cs"/>
          <w:rtl/>
        </w:rPr>
        <w:t>")</w:t>
      </w:r>
      <w:r w:rsidR="00125CB5">
        <w:rPr>
          <w:rFonts w:hint="cs"/>
          <w:rtl/>
        </w:rPr>
        <w:t xml:space="preserve"> לא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(אלא אם נקבע אחרת במפורש בחוזה הבכירים)</w:t>
      </w:r>
      <w:r w:rsidR="00946A22">
        <w:rPr>
          <w:rFonts w:hint="cs"/>
          <w:rtl/>
        </w:rPr>
        <w:t>.</w:t>
      </w:r>
    </w:p>
    <w:p w14:paraId="063FA868" w14:textId="77777777" w:rsidR="00A74C42" w:rsidRDefault="00DA639E" w:rsidP="00A74C42">
      <w:pPr>
        <w:pStyle w:val="11"/>
        <w:numPr>
          <w:ilvl w:val="0"/>
          <w:numId w:val="14"/>
        </w:numPr>
        <w:spacing w:before="0" w:after="240" w:line="360" w:lineRule="auto"/>
        <w:ind w:left="656" w:right="0" w:hanging="630"/>
        <w:rPr>
          <w:ins w:id="20" w:author="Shimon" w:date="2019-08-05T11:50:00Z"/>
        </w:rPr>
      </w:pPr>
      <w:del w:id="21" w:author="Shimon" w:date="2019-08-05T11:43:00Z">
        <w:r w:rsidDel="00A74C42">
          <w:rPr>
            <w:rFonts w:hint="cs"/>
            <w:rtl/>
          </w:rPr>
          <w:lastRenderedPageBreak/>
          <w:delText>חוזה הבכירים קובע כי הוא יתחדש</w:delText>
        </w:r>
        <w:r w:rsidR="00EB3F2E" w:rsidDel="00A74C42">
          <w:rPr>
            <w:rFonts w:hint="cs"/>
            <w:rtl/>
          </w:rPr>
          <w:delText xml:space="preserve"> מאליו כל 4 שנים לתקופה של 4 שנים נוספות, אלא אם מכן הודיע צד אחד למשנהו לפחות 3 חודשים מראש על אי רצונו להאריך את החוזה בתום תוקפו. </w:delText>
        </w:r>
      </w:del>
      <w:r w:rsidR="00946A22">
        <w:rPr>
          <w:rFonts w:hint="cs"/>
          <w:rtl/>
        </w:rPr>
        <w:t xml:space="preserve">תוקפו של החוזה הוארך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r w:rsidR="00946A22" w:rsidRPr="00125CB5">
        <w:rPr>
          <w:rFonts w:hint="cs"/>
          <w:b/>
          <w:bCs/>
          <w:rtl/>
        </w:rPr>
        <w:t>.</w:t>
      </w:r>
      <w:r w:rsidR="00125CB5" w:rsidRPr="00125CB5">
        <w:rPr>
          <w:rFonts w:hint="cs"/>
          <w:b/>
          <w:bCs/>
          <w:rtl/>
        </w:rPr>
        <w:t xml:space="preserve"> </w:t>
      </w:r>
    </w:p>
    <w:p w14:paraId="206AC26F" w14:textId="77777777" w:rsidR="00A74C42" w:rsidRDefault="00A74C42" w:rsidP="00A74C42">
      <w:pPr>
        <w:pStyle w:val="11"/>
        <w:numPr>
          <w:ilvl w:val="0"/>
          <w:numId w:val="14"/>
        </w:numPr>
        <w:spacing w:before="0" w:after="240" w:line="360" w:lineRule="auto"/>
        <w:ind w:left="656" w:right="0" w:hanging="630"/>
        <w:rPr>
          <w:ins w:id="22" w:author="Shimon" w:date="2019-08-05T11:51:00Z"/>
        </w:rPr>
      </w:pPr>
      <w:ins w:id="23" w:author="Shimon" w:date="2019-08-05T11:50:00Z">
        <w:r>
          <w:rPr>
            <w:rFonts w:hint="cs"/>
            <w:rtl/>
          </w:rPr>
          <w:t xml:space="preserve">ביום 5 לאוגוסט 2012, </w:t>
        </w:r>
        <w:r w:rsidRPr="00C524E0">
          <w:rPr>
            <w:rFonts w:hint="cs"/>
            <w:b/>
            <w:bCs/>
            <w:rtl/>
          </w:rPr>
          <w:t>במהלך התקופה הקצובה של החוזה</w:t>
        </w:r>
        <w:r>
          <w:rPr>
            <w:rFonts w:hint="cs"/>
            <w:rtl/>
          </w:rPr>
          <w:t xml:space="preserve"> ובניגוד מוחלט להוראות החוזה, פיטרה נתבעת 1  את התובע, בטענה שהגיע לגיל פרישה (67) בחודש יולי 2012</w:t>
        </w:r>
        <w:r>
          <w:rPr>
            <w:rFonts w:hint="cs"/>
            <w:b/>
            <w:bCs/>
            <w:rtl/>
          </w:rPr>
          <w:t>, זאת למרות שחוק הגימלאות לא חל על התובע, כאמור בהסכם שהיא עצמה ניסחה.</w:t>
        </w:r>
      </w:ins>
      <w:ins w:id="24" w:author="Shimon" w:date="2019-08-05T11:51:00Z">
        <w:r w:rsidRPr="00A74C42">
          <w:rPr>
            <w:rFonts w:hint="cs"/>
            <w:rtl/>
          </w:rPr>
          <w:t xml:space="preserve"> </w:t>
        </w:r>
      </w:ins>
    </w:p>
    <w:p w14:paraId="1BB7809F" w14:textId="41E3F1D7" w:rsidR="0032328C" w:rsidRDefault="00A74C42">
      <w:pPr>
        <w:pStyle w:val="11"/>
        <w:numPr>
          <w:ilvl w:val="0"/>
          <w:numId w:val="14"/>
        </w:numPr>
        <w:spacing w:before="0" w:after="240" w:line="360" w:lineRule="auto"/>
        <w:ind w:left="656" w:right="0" w:hanging="630"/>
        <w:rPr>
          <w:ins w:id="25" w:author="Shimon" w:date="2019-08-05T11:57:00Z"/>
        </w:rPr>
        <w:pPrChange w:id="26" w:author="Shimon" w:date="2019-08-05T11:55:00Z">
          <w:pPr>
            <w:pStyle w:val="11"/>
            <w:numPr>
              <w:numId w:val="14"/>
            </w:numPr>
            <w:tabs>
              <w:tab w:val="num" w:pos="1069"/>
            </w:tabs>
            <w:spacing w:before="0" w:after="240" w:line="360" w:lineRule="auto"/>
            <w:ind w:left="656" w:right="360" w:hanging="630"/>
          </w:pPr>
        </w:pPrChange>
      </w:pPr>
      <w:ins w:id="27" w:author="Shimon" w:date="2019-08-05T11:51:00Z">
        <w:r>
          <w:rPr>
            <w:rFonts w:hint="cs"/>
            <w:rtl/>
          </w:rPr>
          <w:t xml:space="preserve">הנתבעת לא הסתפקה בפיטוריו של התובע </w:t>
        </w:r>
        <w:r w:rsidRPr="00337F2F">
          <w:rPr>
            <w:rFonts w:hint="eastAsia"/>
            <w:b/>
            <w:bCs/>
            <w:rtl/>
          </w:rPr>
          <w:t>במהלך</w:t>
        </w:r>
        <w:r w:rsidRPr="00337F2F">
          <w:rPr>
            <w:b/>
            <w:bCs/>
            <w:rtl/>
          </w:rPr>
          <w:t xml:space="preserve"> </w:t>
        </w:r>
        <w:r w:rsidRPr="00337F2F">
          <w:rPr>
            <w:rFonts w:hint="eastAsia"/>
            <w:b/>
            <w:bCs/>
            <w:rtl/>
          </w:rPr>
          <w:t>התקופה</w:t>
        </w:r>
        <w:r w:rsidRPr="00337F2F">
          <w:rPr>
            <w:b/>
            <w:bCs/>
            <w:rtl/>
          </w:rPr>
          <w:t xml:space="preserve"> </w:t>
        </w:r>
        <w:r w:rsidRPr="00337F2F">
          <w:rPr>
            <w:rFonts w:hint="eastAsia"/>
            <w:b/>
            <w:bCs/>
            <w:rtl/>
          </w:rPr>
          <w:t>הקצובה</w:t>
        </w:r>
        <w:r>
          <w:rPr>
            <w:rFonts w:hint="cs"/>
            <w:rtl/>
          </w:rPr>
          <w:t xml:space="preserve"> של ההסכם בין הצדדים, אלא עשתה כן </w:t>
        </w:r>
        <w:r w:rsidRPr="00CB1486">
          <w:rPr>
            <w:rFonts w:hint="cs"/>
            <w:b/>
            <w:bCs/>
            <w:rtl/>
          </w:rPr>
          <w:t>ללא שימוע</w:t>
        </w:r>
        <w:r>
          <w:rPr>
            <w:rFonts w:hint="cs"/>
            <w:b/>
            <w:bCs/>
            <w:rtl/>
          </w:rPr>
          <w:t xml:space="preserve">, </w:t>
        </w:r>
        <w:r>
          <w:rPr>
            <w:rFonts w:hint="cs"/>
            <w:rtl/>
          </w:rPr>
          <w:t xml:space="preserve">ועוד הגדילה לעשות </w:t>
        </w:r>
        <w:r w:rsidRPr="00CB1486">
          <w:rPr>
            <w:rFonts w:hint="cs"/>
            <w:b/>
            <w:bCs/>
            <w:rtl/>
          </w:rPr>
          <w:t xml:space="preserve">והתעלמה לחלוטין מבקשתו של התובע </w:t>
        </w:r>
      </w:ins>
      <w:ins w:id="28" w:author="Shimon" w:date="2019-08-05T11:54:00Z">
        <w:r w:rsidR="00AA6C04">
          <w:rPr>
            <w:rFonts w:hint="cs"/>
            <w:b/>
            <w:bCs/>
            <w:rtl/>
          </w:rPr>
          <w:t xml:space="preserve">שלא להפרישו </w:t>
        </w:r>
      </w:ins>
      <w:ins w:id="29" w:author="Shimon" w:date="2019-08-05T11:51:00Z">
        <w:r w:rsidRPr="00CB1486">
          <w:rPr>
            <w:rFonts w:hint="cs"/>
            <w:b/>
            <w:bCs/>
            <w:rtl/>
          </w:rPr>
          <w:t>מחמת גיל</w:t>
        </w:r>
        <w:r>
          <w:rPr>
            <w:rFonts w:hint="cs"/>
            <w:rtl/>
          </w:rPr>
          <w:t xml:space="preserve"> בהתחשב בנסיבות העניין (זאת בהתאם להלכה שיצאה מבית הדין הארצי לעבודה בעניין</w:t>
        </w:r>
      </w:ins>
      <w:ins w:id="30" w:author="Shimon" w:date="2019-08-05T11:55:00Z">
        <w:r w:rsidR="00AA6C04">
          <w:rPr>
            <w:rFonts w:hint="cs"/>
            <w:rtl/>
          </w:rPr>
          <w:t>)</w:t>
        </w:r>
      </w:ins>
      <w:ins w:id="31" w:author="Shimon" w:date="2019-08-05T11:51:00Z">
        <w:r>
          <w:rPr>
            <w:rFonts w:hint="cs"/>
            <w:rtl/>
          </w:rPr>
          <w:t>.</w:t>
        </w:r>
      </w:ins>
      <w:ins w:id="32" w:author="Shimon" w:date="2019-08-05T11:56:00Z">
        <w:r w:rsidR="00AA6C04">
          <w:rPr>
            <w:rFonts w:hint="cs"/>
            <w:rtl/>
          </w:rPr>
          <w:t xml:space="preserve"> </w:t>
        </w:r>
      </w:ins>
    </w:p>
    <w:p w14:paraId="6299FD82" w14:textId="1E3E6BA6" w:rsidR="00AA6C04" w:rsidRDefault="00AA6C04">
      <w:pPr>
        <w:pStyle w:val="11"/>
        <w:numPr>
          <w:ilvl w:val="0"/>
          <w:numId w:val="14"/>
        </w:numPr>
        <w:tabs>
          <w:tab w:val="clear" w:pos="1069"/>
        </w:tabs>
        <w:spacing w:before="0" w:after="120" w:line="360" w:lineRule="auto"/>
        <w:ind w:left="657" w:right="0" w:hanging="629"/>
        <w:rPr>
          <w:ins w:id="33" w:author="Shimon" w:date="2019-08-05T11:56:00Z"/>
        </w:rPr>
        <w:pPrChange w:id="34" w:author="Shimon" w:date="2019-08-05T11:59:00Z">
          <w:pPr>
            <w:pStyle w:val="11"/>
            <w:numPr>
              <w:numId w:val="14"/>
            </w:numPr>
            <w:tabs>
              <w:tab w:val="num" w:pos="1069"/>
            </w:tabs>
            <w:spacing w:before="0" w:after="240" w:line="360" w:lineRule="auto"/>
            <w:ind w:left="656" w:right="360" w:hanging="630"/>
          </w:pPr>
        </w:pPrChange>
      </w:pPr>
      <w:ins w:id="35" w:author="Shimon" w:date="2019-08-05T11:58:00Z">
        <w:r w:rsidRPr="00AA6C04">
          <w:rPr>
            <w:rFonts w:hint="cs"/>
            <w:rtl/>
          </w:rPr>
          <w:t xml:space="preserve">יתרה מכך, גם לאחר פיטוריו המבישים, ובמשך חודשים ארוכים (עד דצמבר 2012 </w:t>
        </w:r>
        <w:r w:rsidRPr="00AA6C04">
          <w:rPr>
            <w:rtl/>
          </w:rPr>
          <w:t>–</w:t>
        </w:r>
        <w:r w:rsidRPr="00AA6C04">
          <w:rPr>
            <w:rFonts w:hint="cs"/>
            <w:rtl/>
          </w:rPr>
          <w:t xml:space="preserve"> כמעט חצי שנה לאחר פיטוריו) </w:t>
        </w:r>
        <w:r w:rsidRPr="00AA6C04">
          <w:rPr>
            <w:rFonts w:hint="cs"/>
            <w:b/>
            <w:bCs/>
            <w:rtl/>
          </w:rPr>
          <w:t xml:space="preserve">לא מסרו הנתבעות, או מי מהן, לתובע הודעה בכתב, כנדרש בחוק וע"פ הוראות התקשי"ר על זכויותיו ולא שילמו לו את הפנסיה המגיעה לו! </w:t>
        </w:r>
        <w:r w:rsidRPr="00AA6C04">
          <w:rPr>
            <w:rFonts w:hint="cs"/>
            <w:rtl/>
          </w:rPr>
          <w:t xml:space="preserve">(כלומר </w:t>
        </w:r>
        <w:r w:rsidRPr="00AA6C04">
          <w:rPr>
            <w:rtl/>
          </w:rPr>
          <w:t>–</w:t>
        </w:r>
        <w:r w:rsidRPr="00AA6C04">
          <w:rPr>
            <w:rFonts w:hint="cs"/>
            <w:rtl/>
          </w:rPr>
          <w:t xml:space="preserve"> </w:t>
        </w:r>
        <w:r w:rsidRPr="00AA6C04">
          <w:rPr>
            <w:rFonts w:hint="eastAsia"/>
            <w:b/>
            <w:bCs/>
            <w:rtl/>
          </w:rPr>
          <w:t>במשך</w:t>
        </w:r>
        <w:r w:rsidRPr="00AA6C04">
          <w:rPr>
            <w:b/>
            <w:bCs/>
            <w:rtl/>
          </w:rPr>
          <w:t xml:space="preserve"> </w:t>
        </w:r>
        <w:r w:rsidRPr="00AA6C04">
          <w:rPr>
            <w:rFonts w:hint="eastAsia"/>
            <w:b/>
            <w:bCs/>
            <w:rtl/>
          </w:rPr>
          <w:t>כחמישה</w:t>
        </w:r>
        <w:r w:rsidRPr="00AA6C04">
          <w:rPr>
            <w:b/>
            <w:bCs/>
            <w:rtl/>
          </w:rPr>
          <w:t xml:space="preserve"> </w:t>
        </w:r>
        <w:r w:rsidRPr="00AA6C04">
          <w:rPr>
            <w:rFonts w:hint="eastAsia"/>
            <w:b/>
            <w:bCs/>
            <w:rtl/>
          </w:rPr>
          <w:t>חודשים</w:t>
        </w:r>
        <w:r w:rsidRPr="00AA6C04">
          <w:rPr>
            <w:b/>
            <w:bCs/>
            <w:rtl/>
          </w:rPr>
          <w:t xml:space="preserve"> </w:t>
        </w:r>
        <w:r w:rsidRPr="00AA6C04">
          <w:rPr>
            <w:rFonts w:hint="eastAsia"/>
            <w:b/>
            <w:bCs/>
            <w:rtl/>
          </w:rPr>
          <w:t>לא</w:t>
        </w:r>
        <w:r w:rsidRPr="00AA6C04">
          <w:rPr>
            <w:b/>
            <w:bCs/>
            <w:rtl/>
          </w:rPr>
          <w:t xml:space="preserve"> </w:t>
        </w:r>
        <w:r w:rsidRPr="00AA6C04">
          <w:rPr>
            <w:rFonts w:hint="eastAsia"/>
            <w:b/>
            <w:bCs/>
            <w:rtl/>
          </w:rPr>
          <w:t>קיבל</w:t>
        </w:r>
        <w:r w:rsidRPr="00AA6C04">
          <w:rPr>
            <w:b/>
            <w:bCs/>
            <w:rtl/>
          </w:rPr>
          <w:t xml:space="preserve"> </w:t>
        </w:r>
        <w:r w:rsidRPr="00AA6C04">
          <w:rPr>
            <w:rFonts w:hint="eastAsia"/>
            <w:b/>
            <w:bCs/>
            <w:rtl/>
          </w:rPr>
          <w:t>התובע</w:t>
        </w:r>
        <w:r w:rsidRPr="00AA6C04">
          <w:rPr>
            <w:b/>
            <w:bCs/>
            <w:rtl/>
          </w:rPr>
          <w:t xml:space="preserve"> </w:t>
        </w:r>
        <w:r w:rsidRPr="00AA6C04">
          <w:rPr>
            <w:rFonts w:hint="eastAsia"/>
            <w:b/>
            <w:bCs/>
            <w:rtl/>
          </w:rPr>
          <w:t>משכורת</w:t>
        </w:r>
        <w:r w:rsidRPr="00AA6C04">
          <w:rPr>
            <w:b/>
            <w:bCs/>
            <w:rtl/>
          </w:rPr>
          <w:t xml:space="preserve"> </w:t>
        </w:r>
        <w:r w:rsidRPr="00AA6C04">
          <w:rPr>
            <w:rFonts w:hint="eastAsia"/>
            <w:b/>
            <w:bCs/>
            <w:rtl/>
          </w:rPr>
          <w:t>או</w:t>
        </w:r>
        <w:r w:rsidRPr="00AA6C04">
          <w:rPr>
            <w:b/>
            <w:bCs/>
            <w:rtl/>
          </w:rPr>
          <w:t xml:space="preserve"> </w:t>
        </w:r>
        <w:r w:rsidRPr="00AA6C04">
          <w:rPr>
            <w:rFonts w:hint="eastAsia"/>
            <w:b/>
            <w:bCs/>
            <w:rtl/>
          </w:rPr>
          <w:t>גימלה</w:t>
        </w:r>
        <w:r w:rsidRPr="00AA6C04">
          <w:rPr>
            <w:b/>
            <w:bCs/>
            <w:rtl/>
          </w:rPr>
          <w:t xml:space="preserve">, </w:t>
        </w:r>
        <w:r w:rsidRPr="00AA6C04">
          <w:rPr>
            <w:rFonts w:hint="eastAsia"/>
            <w:b/>
            <w:bCs/>
            <w:rtl/>
          </w:rPr>
          <w:t>וזאת</w:t>
        </w:r>
        <w:r w:rsidRPr="00AA6C04">
          <w:rPr>
            <w:b/>
            <w:bCs/>
            <w:rtl/>
          </w:rPr>
          <w:t xml:space="preserve"> </w:t>
        </w:r>
        <w:r w:rsidRPr="00AA6C04">
          <w:rPr>
            <w:rFonts w:hint="eastAsia"/>
            <w:b/>
            <w:bCs/>
            <w:rtl/>
          </w:rPr>
          <w:t>לאחר</w:t>
        </w:r>
        <w:r w:rsidRPr="00AA6C04">
          <w:rPr>
            <w:b/>
            <w:bCs/>
            <w:rtl/>
          </w:rPr>
          <w:t xml:space="preserve"> 42 </w:t>
        </w:r>
        <w:r w:rsidRPr="00AA6C04">
          <w:rPr>
            <w:rFonts w:hint="eastAsia"/>
            <w:b/>
            <w:bCs/>
            <w:rtl/>
          </w:rPr>
          <w:t>שנות</w:t>
        </w:r>
        <w:r w:rsidRPr="00AA6C04">
          <w:rPr>
            <w:b/>
            <w:bCs/>
            <w:rtl/>
          </w:rPr>
          <w:t xml:space="preserve"> </w:t>
        </w:r>
        <w:r w:rsidRPr="00AA6C04">
          <w:rPr>
            <w:rFonts w:hint="eastAsia"/>
            <w:b/>
            <w:bCs/>
            <w:rtl/>
          </w:rPr>
          <w:t>שירות</w:t>
        </w:r>
        <w:r w:rsidRPr="00AA6C04">
          <w:rPr>
            <w:rFonts w:hint="cs"/>
            <w:rtl/>
          </w:rPr>
          <w:t xml:space="preserve">).       </w:t>
        </w:r>
      </w:ins>
    </w:p>
    <w:p w14:paraId="27959613" w14:textId="1AE54C78" w:rsidR="00A74C42" w:rsidRPr="00DA639E" w:rsidDel="00A74C42" w:rsidRDefault="00A74C42">
      <w:pPr>
        <w:pStyle w:val="11"/>
        <w:numPr>
          <w:ilvl w:val="0"/>
          <w:numId w:val="14"/>
        </w:numPr>
        <w:spacing w:before="0" w:after="240" w:line="360" w:lineRule="auto"/>
        <w:ind w:left="656" w:right="0" w:hanging="630"/>
        <w:rPr>
          <w:del w:id="36" w:author="Shimon" w:date="2019-08-05T11:50:00Z"/>
          <w:rtl/>
        </w:rPr>
        <w:pPrChange w:id="37" w:author="Shimon" w:date="2019-08-05T11:57:00Z">
          <w:pPr>
            <w:pStyle w:val="11"/>
            <w:numPr>
              <w:numId w:val="42"/>
            </w:numPr>
            <w:tabs>
              <w:tab w:val="left" w:pos="656"/>
              <w:tab w:val="num" w:pos="1440"/>
            </w:tabs>
            <w:spacing w:before="0" w:after="240" w:line="360" w:lineRule="auto"/>
            <w:ind w:left="656" w:right="360" w:hanging="630"/>
          </w:pPr>
        </w:pPrChange>
      </w:pPr>
    </w:p>
    <w:p w14:paraId="1B329606" w14:textId="42B6BFD9" w:rsidR="00946A22" w:rsidDel="00A74C42" w:rsidRDefault="00946A22">
      <w:pPr>
        <w:pStyle w:val="11"/>
        <w:spacing w:before="0" w:after="240" w:line="360" w:lineRule="auto"/>
        <w:ind w:left="656" w:right="360" w:hanging="630"/>
        <w:rPr>
          <w:del w:id="38" w:author="Shimon" w:date="2019-08-05T11:51:00Z"/>
        </w:rPr>
        <w:pPrChange w:id="39" w:author="Shimon" w:date="2019-08-05T11:56:00Z">
          <w:pPr>
            <w:pStyle w:val="11"/>
            <w:numPr>
              <w:numId w:val="42"/>
            </w:numPr>
            <w:tabs>
              <w:tab w:val="left" w:pos="656"/>
              <w:tab w:val="num" w:pos="1440"/>
            </w:tabs>
            <w:spacing w:before="0" w:after="240" w:line="360" w:lineRule="auto"/>
            <w:ind w:left="656" w:right="360" w:hanging="630"/>
          </w:pPr>
        </w:pPrChange>
      </w:pPr>
      <w:del w:id="40" w:author="Shimon" w:date="2019-08-05T11:51:00Z">
        <w:r w:rsidDel="00A74C42">
          <w:rPr>
            <w:rFonts w:hint="cs"/>
            <w:rtl/>
          </w:rPr>
          <w:delText xml:space="preserve">בניגוד מוחלט להוראות החוזה, פיטרה נתבעת </w:delText>
        </w:r>
        <w:r w:rsidR="00CD4EA7" w:rsidDel="00A74C42">
          <w:rPr>
            <w:rFonts w:hint="cs"/>
            <w:rtl/>
          </w:rPr>
          <w:delText>1 ("</w:delText>
        </w:r>
        <w:r w:rsidR="00CD4EA7" w:rsidRPr="00337F2F" w:rsidDel="00A74C42">
          <w:rPr>
            <w:rFonts w:hint="eastAsia"/>
            <w:b/>
            <w:bCs/>
            <w:rtl/>
          </w:rPr>
          <w:delText>הנתבעת</w:delText>
        </w:r>
        <w:r w:rsidR="00CD4EA7" w:rsidDel="00A74C42">
          <w:rPr>
            <w:rFonts w:hint="cs"/>
            <w:rtl/>
          </w:rPr>
          <w:delText xml:space="preserve">") </w:delText>
        </w:r>
        <w:r w:rsidDel="00A74C42">
          <w:rPr>
            <w:rFonts w:hint="cs"/>
            <w:rtl/>
          </w:rPr>
          <w:delText>את התובע</w:delText>
        </w:r>
        <w:r w:rsidR="00C524E0" w:rsidDel="00A74C42">
          <w:rPr>
            <w:rFonts w:hint="cs"/>
            <w:rtl/>
          </w:rPr>
          <w:delText xml:space="preserve">, </w:delText>
        </w:r>
        <w:r w:rsidR="00CD4EA7" w:rsidDel="00A74C42">
          <w:rPr>
            <w:rFonts w:hint="cs"/>
            <w:rtl/>
          </w:rPr>
          <w:delText xml:space="preserve">ביום </w:delText>
        </w:r>
        <w:r w:rsidR="0032328C" w:rsidDel="00A74C42">
          <w:rPr>
            <w:rFonts w:hint="cs"/>
            <w:rtl/>
          </w:rPr>
          <w:delText xml:space="preserve">5 לאוגוסט </w:delText>
        </w:r>
        <w:r w:rsidR="00C524E0" w:rsidDel="00A74C42">
          <w:rPr>
            <w:rFonts w:hint="cs"/>
            <w:rtl/>
          </w:rPr>
          <w:delText xml:space="preserve">2012, </w:delText>
        </w:r>
        <w:r w:rsidR="00C524E0" w:rsidRPr="00C524E0" w:rsidDel="00A74C42">
          <w:rPr>
            <w:rFonts w:hint="cs"/>
            <w:b/>
            <w:bCs/>
            <w:rtl/>
          </w:rPr>
          <w:delText>במהלך התקופה הקצובה של החוזה</w:delText>
        </w:r>
        <w:r w:rsidR="001306F9" w:rsidDel="00A74C42">
          <w:rPr>
            <w:rFonts w:hint="cs"/>
            <w:rtl/>
          </w:rPr>
          <w:delText xml:space="preserve">, בטענה שהגיע לגיל פרישה </w:delText>
        </w:r>
        <w:r w:rsidR="00EB3F2E" w:rsidDel="00A74C42">
          <w:rPr>
            <w:rFonts w:hint="cs"/>
            <w:rtl/>
          </w:rPr>
          <w:delText xml:space="preserve">(67) </w:delText>
        </w:r>
        <w:r w:rsidR="001306F9" w:rsidDel="00A74C42">
          <w:rPr>
            <w:rFonts w:hint="cs"/>
            <w:rtl/>
          </w:rPr>
          <w:delText>בחודש יולי 2012</w:delText>
        </w:r>
        <w:r w:rsidR="00DA639E" w:rsidDel="00A74C42">
          <w:rPr>
            <w:rFonts w:hint="cs"/>
            <w:b/>
            <w:bCs/>
            <w:rtl/>
          </w:rPr>
          <w:delText xml:space="preserve">, זאת </w:delText>
        </w:r>
        <w:r w:rsidR="00EE6F2E" w:rsidDel="00A74C42">
          <w:rPr>
            <w:rFonts w:hint="cs"/>
            <w:b/>
            <w:bCs/>
            <w:rtl/>
          </w:rPr>
          <w:delText>למרות שחוק הגימלאות לא חל על התובע, כאמור בהסכם שהיא עצמה ניסחה</w:delText>
        </w:r>
        <w:r w:rsidR="000B20AC" w:rsidDel="00A74C42">
          <w:rPr>
            <w:rFonts w:hint="cs"/>
            <w:b/>
            <w:bCs/>
            <w:rtl/>
          </w:rPr>
          <w:delText>.</w:delText>
        </w:r>
      </w:del>
    </w:p>
    <w:p w14:paraId="7EB21FE5" w14:textId="390A8940" w:rsidR="00082ADF" w:rsidRPr="00991D7F" w:rsidDel="00AA6C04" w:rsidRDefault="00601232">
      <w:pPr>
        <w:pStyle w:val="11"/>
        <w:spacing w:before="0" w:after="240" w:line="360" w:lineRule="auto"/>
        <w:ind w:left="656" w:hanging="630"/>
        <w:rPr>
          <w:del w:id="41" w:author="Shimon" w:date="2019-08-05T11:53:00Z"/>
        </w:rPr>
        <w:pPrChange w:id="42" w:author="Shimon" w:date="2019-08-05T11:56:00Z">
          <w:pPr>
            <w:pStyle w:val="11"/>
            <w:tabs>
              <w:tab w:val="left" w:pos="656"/>
            </w:tabs>
            <w:spacing w:before="0" w:after="240" w:line="360" w:lineRule="auto"/>
            <w:ind w:left="656" w:hanging="630"/>
          </w:pPr>
        </w:pPrChange>
      </w:pPr>
      <w:del w:id="43" w:author="Shimon" w:date="2019-08-05T11:53:00Z">
        <w:r w:rsidDel="00AA6C04">
          <w:rPr>
            <w:rtl/>
          </w:rPr>
          <w:tab/>
        </w:r>
      </w:del>
      <w:del w:id="44" w:author="Shimon" w:date="2019-08-05T11:51:00Z">
        <w:r w:rsidR="00082ADF" w:rsidDel="00A74C42">
          <w:rPr>
            <w:rFonts w:hint="cs"/>
            <w:rtl/>
          </w:rPr>
          <w:delText xml:space="preserve">הנתבעת לא הסתפקה בפיטוריו של התובע </w:delText>
        </w:r>
        <w:r w:rsidR="00082ADF" w:rsidRPr="00CB1486" w:rsidDel="00A74C42">
          <w:rPr>
            <w:rFonts w:hint="cs"/>
            <w:b/>
            <w:bCs/>
            <w:rtl/>
          </w:rPr>
          <w:delText>מחמת גילו</w:delText>
        </w:r>
        <w:r w:rsidR="00082ADF" w:rsidDel="00A74C42">
          <w:rPr>
            <w:rFonts w:hint="cs"/>
            <w:rtl/>
          </w:rPr>
          <w:delText xml:space="preserve">, </w:delText>
        </w:r>
        <w:r w:rsidR="00285537" w:rsidRPr="00337F2F" w:rsidDel="00A74C42">
          <w:rPr>
            <w:rFonts w:hint="eastAsia"/>
            <w:b/>
            <w:bCs/>
            <w:rtl/>
          </w:rPr>
          <w:delText>במהלך</w:delText>
        </w:r>
        <w:r w:rsidR="00285537" w:rsidRPr="00337F2F" w:rsidDel="00A74C42">
          <w:rPr>
            <w:b/>
            <w:bCs/>
            <w:rtl/>
          </w:rPr>
          <w:delText xml:space="preserve"> </w:delText>
        </w:r>
        <w:r w:rsidR="00082ADF" w:rsidRPr="00337F2F" w:rsidDel="00A74C42">
          <w:rPr>
            <w:rFonts w:hint="eastAsia"/>
            <w:b/>
            <w:bCs/>
            <w:rtl/>
          </w:rPr>
          <w:delText>התקופה</w:delText>
        </w:r>
        <w:r w:rsidR="00082ADF" w:rsidRPr="00337F2F" w:rsidDel="00A74C42">
          <w:rPr>
            <w:b/>
            <w:bCs/>
            <w:rtl/>
          </w:rPr>
          <w:delText xml:space="preserve"> </w:delText>
        </w:r>
        <w:r w:rsidR="00082ADF" w:rsidRPr="00337F2F" w:rsidDel="00A74C42">
          <w:rPr>
            <w:rFonts w:hint="eastAsia"/>
            <w:b/>
            <w:bCs/>
            <w:rtl/>
          </w:rPr>
          <w:delText>הקצובה</w:delText>
        </w:r>
        <w:r w:rsidR="00082ADF" w:rsidDel="00A74C42">
          <w:rPr>
            <w:rFonts w:hint="cs"/>
            <w:rtl/>
          </w:rPr>
          <w:delText xml:space="preserve"> של ההסכם בין הצדדים, </w:delText>
        </w:r>
        <w:r w:rsidR="00125CB5" w:rsidDel="00A74C42">
          <w:rPr>
            <w:rFonts w:hint="cs"/>
            <w:rtl/>
          </w:rPr>
          <w:delText xml:space="preserve">אלא </w:delText>
        </w:r>
        <w:r w:rsidR="00A467B9" w:rsidDel="00A74C42">
          <w:rPr>
            <w:rFonts w:hint="cs"/>
            <w:rtl/>
          </w:rPr>
          <w:delText xml:space="preserve">עשתה כן </w:delText>
        </w:r>
        <w:r w:rsidR="00A467B9" w:rsidRPr="00CB1486" w:rsidDel="00A74C42">
          <w:rPr>
            <w:rFonts w:hint="cs"/>
            <w:b/>
            <w:bCs/>
            <w:rtl/>
          </w:rPr>
          <w:delText>ללא שימוע</w:delText>
        </w:r>
        <w:r w:rsidR="00C524E0" w:rsidDel="00A74C42">
          <w:rPr>
            <w:rFonts w:hint="cs"/>
            <w:b/>
            <w:bCs/>
            <w:rtl/>
          </w:rPr>
          <w:delText xml:space="preserve">, </w:delText>
        </w:r>
        <w:r w:rsidR="00A467B9" w:rsidDel="00A74C42">
          <w:rPr>
            <w:rFonts w:hint="cs"/>
            <w:rtl/>
          </w:rPr>
          <w:delText xml:space="preserve">ועוד הגדילה לעשות </w:delText>
        </w:r>
        <w:r w:rsidR="00A467B9" w:rsidRPr="00CB1486" w:rsidDel="00A74C42">
          <w:rPr>
            <w:rFonts w:hint="cs"/>
            <w:b/>
            <w:bCs/>
            <w:rtl/>
          </w:rPr>
          <w:delText>ו</w:delText>
        </w:r>
        <w:r w:rsidR="00082ADF" w:rsidRPr="00CB1486" w:rsidDel="00A74C42">
          <w:rPr>
            <w:rFonts w:hint="cs"/>
            <w:b/>
            <w:bCs/>
            <w:rtl/>
          </w:rPr>
          <w:delText xml:space="preserve">התעלמה לחלוטין </w:delText>
        </w:r>
        <w:r w:rsidR="00BF5EB8" w:rsidRPr="00CB1486" w:rsidDel="00A74C42">
          <w:rPr>
            <w:rFonts w:hint="cs"/>
            <w:b/>
            <w:bCs/>
            <w:rtl/>
          </w:rPr>
          <w:delText>מבקשתו של התובע לבחון את הפרשתו מחמת גיל</w:delText>
        </w:r>
        <w:r w:rsidR="00285537" w:rsidDel="00A74C42">
          <w:rPr>
            <w:rFonts w:hint="cs"/>
            <w:rtl/>
          </w:rPr>
          <w:delText xml:space="preserve"> בהתחשב בנסיבות ה</w:delText>
        </w:r>
        <w:r w:rsidR="00C524E0" w:rsidDel="00A74C42">
          <w:rPr>
            <w:rFonts w:hint="cs"/>
            <w:rtl/>
          </w:rPr>
          <w:delText>עניין</w:delText>
        </w:r>
        <w:r w:rsidR="00BF5EB8" w:rsidDel="00A74C42">
          <w:rPr>
            <w:rFonts w:hint="cs"/>
            <w:rtl/>
          </w:rPr>
          <w:delText xml:space="preserve"> </w:delText>
        </w:r>
        <w:r w:rsidR="0071685F" w:rsidDel="00A74C42">
          <w:rPr>
            <w:rFonts w:hint="cs"/>
            <w:rtl/>
          </w:rPr>
          <w:delText xml:space="preserve">(זאת </w:delText>
        </w:r>
        <w:r w:rsidR="00BF5EB8" w:rsidDel="00A74C42">
          <w:rPr>
            <w:rFonts w:hint="cs"/>
            <w:rtl/>
          </w:rPr>
          <w:delText>בהתאם להלכה שיצאה מבית הדין הארצי לעבודה בעניין זה</w:delText>
        </w:r>
        <w:r w:rsidR="0071685F" w:rsidDel="00A74C42">
          <w:rPr>
            <w:rFonts w:hint="cs"/>
            <w:rtl/>
          </w:rPr>
          <w:delText>)</w:delText>
        </w:r>
        <w:r w:rsidR="00BF5EB8" w:rsidDel="00A74C42">
          <w:rPr>
            <w:rFonts w:hint="cs"/>
            <w:rtl/>
          </w:rPr>
          <w:delText>.</w:delText>
        </w:r>
      </w:del>
    </w:p>
    <w:p w14:paraId="127E8B7B" w14:textId="0177C01A" w:rsidR="00125CB5" w:rsidDel="00AA6C04" w:rsidRDefault="00BF5EB8">
      <w:pPr>
        <w:pStyle w:val="11"/>
        <w:spacing w:before="0" w:after="240" w:line="360" w:lineRule="auto"/>
        <w:ind w:left="656" w:hanging="630"/>
        <w:rPr>
          <w:del w:id="45" w:author="Shimon" w:date="2019-08-05T11:59:00Z"/>
        </w:rPr>
        <w:pPrChange w:id="46" w:author="Shimon" w:date="2019-08-05T11:56:00Z">
          <w:pPr>
            <w:pStyle w:val="11"/>
            <w:numPr>
              <w:numId w:val="42"/>
            </w:numPr>
            <w:tabs>
              <w:tab w:val="left" w:pos="656"/>
              <w:tab w:val="num" w:pos="1440"/>
            </w:tabs>
            <w:spacing w:before="0" w:after="240" w:line="360" w:lineRule="auto"/>
            <w:ind w:left="656" w:right="360" w:hanging="630"/>
          </w:pPr>
        </w:pPrChange>
      </w:pPr>
      <w:del w:id="47" w:author="Shimon" w:date="2019-08-05T11:56:00Z">
        <w:r w:rsidDel="00AA6C04">
          <w:rPr>
            <w:rFonts w:hint="cs"/>
            <w:rtl/>
          </w:rPr>
          <w:delText>יתרה מכך, גם לאחר פיטוריו המבישים</w:delText>
        </w:r>
        <w:r w:rsidR="00CD4EA7" w:rsidDel="00AA6C04">
          <w:rPr>
            <w:rFonts w:hint="cs"/>
            <w:rtl/>
          </w:rPr>
          <w:delText xml:space="preserve">, </w:delText>
        </w:r>
        <w:r w:rsidDel="00AA6C04">
          <w:rPr>
            <w:rFonts w:hint="cs"/>
            <w:rtl/>
          </w:rPr>
          <w:delText xml:space="preserve">ובמשך חודשים ארוכים </w:delText>
        </w:r>
        <w:r w:rsidR="00125CB5" w:rsidDel="00AA6C04">
          <w:rPr>
            <w:rFonts w:hint="cs"/>
            <w:rtl/>
          </w:rPr>
          <w:delText xml:space="preserve">(עד דצמבר 2012 </w:delText>
        </w:r>
        <w:r w:rsidR="00125CB5" w:rsidDel="00AA6C04">
          <w:rPr>
            <w:rtl/>
          </w:rPr>
          <w:delText>–</w:delText>
        </w:r>
        <w:r w:rsidR="00125CB5" w:rsidDel="00AA6C04">
          <w:rPr>
            <w:rFonts w:hint="cs"/>
            <w:rtl/>
          </w:rPr>
          <w:delText xml:space="preserve"> </w:delText>
        </w:r>
        <w:r w:rsidR="00EE6F2E" w:rsidDel="00AA6C04">
          <w:rPr>
            <w:rFonts w:hint="cs"/>
            <w:rtl/>
          </w:rPr>
          <w:delText>כמעט</w:delText>
        </w:r>
        <w:r w:rsidR="0071685F" w:rsidDel="00AA6C04">
          <w:rPr>
            <w:rFonts w:hint="cs"/>
            <w:rtl/>
          </w:rPr>
          <w:delText xml:space="preserve"> </w:delText>
        </w:r>
        <w:r w:rsidR="00125CB5" w:rsidDel="00AA6C04">
          <w:rPr>
            <w:rFonts w:hint="cs"/>
            <w:rtl/>
          </w:rPr>
          <w:delText xml:space="preserve">חצי שנה לאחר פיטוריו) </w:delText>
        </w:r>
        <w:r w:rsidR="00125CB5" w:rsidRPr="00C524E0" w:rsidDel="00AA6C04">
          <w:rPr>
            <w:rFonts w:hint="cs"/>
            <w:b/>
            <w:bCs/>
            <w:rtl/>
          </w:rPr>
          <w:delText>לא</w:delText>
        </w:r>
        <w:r w:rsidR="00EB3F2E" w:rsidDel="00AA6C04">
          <w:rPr>
            <w:rFonts w:hint="cs"/>
            <w:b/>
            <w:bCs/>
            <w:rtl/>
          </w:rPr>
          <w:delText xml:space="preserve"> </w:delText>
        </w:r>
        <w:r w:rsidR="00CD4EA7" w:rsidDel="00AA6C04">
          <w:rPr>
            <w:rFonts w:hint="cs"/>
            <w:b/>
            <w:bCs/>
            <w:rtl/>
          </w:rPr>
          <w:delText>מסרו הנתבעות, או מי מהן,</w:delText>
        </w:r>
        <w:r w:rsidR="0071685F" w:rsidRPr="00C524E0" w:rsidDel="00AA6C04">
          <w:rPr>
            <w:rFonts w:hint="cs"/>
            <w:b/>
            <w:bCs/>
            <w:rtl/>
          </w:rPr>
          <w:delText xml:space="preserve"> </w:delText>
        </w:r>
        <w:r w:rsidRPr="00C524E0" w:rsidDel="00AA6C04">
          <w:rPr>
            <w:rFonts w:hint="cs"/>
            <w:b/>
            <w:bCs/>
            <w:rtl/>
          </w:rPr>
          <w:delText xml:space="preserve">לתובע </w:delText>
        </w:r>
        <w:r w:rsidR="00125CB5" w:rsidRPr="00C524E0" w:rsidDel="00AA6C04">
          <w:rPr>
            <w:rFonts w:hint="cs"/>
            <w:b/>
            <w:bCs/>
            <w:rtl/>
          </w:rPr>
          <w:delText xml:space="preserve">הודעה </w:delText>
        </w:r>
        <w:r w:rsidR="000405D0" w:rsidDel="00AA6C04">
          <w:rPr>
            <w:rFonts w:hint="cs"/>
            <w:b/>
            <w:bCs/>
            <w:rtl/>
          </w:rPr>
          <w:delText xml:space="preserve">  </w:delText>
        </w:r>
        <w:r w:rsidRPr="00C524E0" w:rsidDel="00AA6C04">
          <w:rPr>
            <w:rFonts w:hint="cs"/>
            <w:b/>
            <w:bCs/>
            <w:rtl/>
          </w:rPr>
          <w:delText xml:space="preserve">על זכויותיו בהתאם לחוק </w:delText>
        </w:r>
        <w:r w:rsidR="00125CB5" w:rsidRPr="00C524E0" w:rsidDel="00AA6C04">
          <w:rPr>
            <w:rFonts w:hint="cs"/>
            <w:b/>
            <w:bCs/>
            <w:rtl/>
          </w:rPr>
          <w:delText>הגימלאות, ולא שילמ</w:delText>
        </w:r>
        <w:r w:rsidR="00CD4EA7" w:rsidDel="00AA6C04">
          <w:rPr>
            <w:rFonts w:hint="cs"/>
            <w:b/>
            <w:bCs/>
            <w:rtl/>
          </w:rPr>
          <w:delText>ו</w:delText>
        </w:r>
        <w:r w:rsidR="00125CB5" w:rsidRPr="00C524E0" w:rsidDel="00AA6C04">
          <w:rPr>
            <w:rFonts w:hint="cs"/>
            <w:b/>
            <w:bCs/>
            <w:rtl/>
          </w:rPr>
          <w:delText xml:space="preserve"> לו את הפנסיה המגיעה לו</w:delText>
        </w:r>
        <w:r w:rsidR="00C524E0" w:rsidDel="00AA6C04">
          <w:rPr>
            <w:rFonts w:hint="cs"/>
            <w:b/>
            <w:bCs/>
            <w:rtl/>
          </w:rPr>
          <w:delText xml:space="preserve">! </w:delText>
        </w:r>
        <w:r w:rsidR="00C524E0" w:rsidDel="00AA6C04">
          <w:rPr>
            <w:rFonts w:hint="cs"/>
            <w:rtl/>
          </w:rPr>
          <w:delText xml:space="preserve">(כלומר </w:delText>
        </w:r>
        <w:r w:rsidR="00C524E0" w:rsidDel="00AA6C04">
          <w:rPr>
            <w:rtl/>
          </w:rPr>
          <w:delText>–</w:delText>
        </w:r>
        <w:r w:rsidR="00C524E0" w:rsidDel="00AA6C04">
          <w:rPr>
            <w:rFonts w:hint="cs"/>
            <w:rtl/>
          </w:rPr>
          <w:delText xml:space="preserve"> </w:delText>
        </w:r>
        <w:r w:rsidR="00C524E0" w:rsidRPr="00337F2F" w:rsidDel="00AA6C04">
          <w:rPr>
            <w:rFonts w:hint="eastAsia"/>
            <w:b/>
            <w:bCs/>
            <w:rtl/>
          </w:rPr>
          <w:delText>במשך</w:delText>
        </w:r>
        <w:r w:rsidR="00C524E0" w:rsidRPr="00337F2F" w:rsidDel="00AA6C04">
          <w:rPr>
            <w:b/>
            <w:bCs/>
            <w:rtl/>
          </w:rPr>
          <w:delText xml:space="preserve"> </w:delText>
        </w:r>
        <w:r w:rsidR="00C524E0" w:rsidRPr="00337F2F" w:rsidDel="00AA6C04">
          <w:rPr>
            <w:rFonts w:hint="eastAsia"/>
            <w:b/>
            <w:bCs/>
            <w:rtl/>
          </w:rPr>
          <w:delText>כ</w:delText>
        </w:r>
        <w:r w:rsidR="00BA2B80" w:rsidRPr="00337F2F" w:rsidDel="00AA6C04">
          <w:rPr>
            <w:rFonts w:hint="eastAsia"/>
            <w:b/>
            <w:bCs/>
            <w:rtl/>
          </w:rPr>
          <w:delText>חמ</w:delText>
        </w:r>
        <w:r w:rsidR="00C524E0" w:rsidRPr="00337F2F" w:rsidDel="00AA6C04">
          <w:rPr>
            <w:rFonts w:hint="eastAsia"/>
            <w:b/>
            <w:bCs/>
            <w:rtl/>
          </w:rPr>
          <w:delText>ישה</w:delText>
        </w:r>
        <w:r w:rsidR="00C524E0" w:rsidRPr="00337F2F" w:rsidDel="00AA6C04">
          <w:rPr>
            <w:b/>
            <w:bCs/>
            <w:rtl/>
          </w:rPr>
          <w:delText xml:space="preserve"> </w:delText>
        </w:r>
        <w:r w:rsidR="00C524E0" w:rsidRPr="00337F2F" w:rsidDel="00AA6C04">
          <w:rPr>
            <w:rFonts w:hint="eastAsia"/>
            <w:b/>
            <w:bCs/>
            <w:rtl/>
          </w:rPr>
          <w:delText>חודשים</w:delText>
        </w:r>
        <w:r w:rsidR="00C524E0" w:rsidRPr="00337F2F" w:rsidDel="00AA6C04">
          <w:rPr>
            <w:b/>
            <w:bCs/>
            <w:rtl/>
          </w:rPr>
          <w:delText xml:space="preserve"> </w:delText>
        </w:r>
        <w:r w:rsidR="00C524E0" w:rsidRPr="00337F2F" w:rsidDel="00AA6C04">
          <w:rPr>
            <w:rFonts w:hint="eastAsia"/>
            <w:b/>
            <w:bCs/>
            <w:rtl/>
          </w:rPr>
          <w:delText>לא</w:delText>
        </w:r>
        <w:r w:rsidR="00C524E0" w:rsidRPr="00337F2F" w:rsidDel="00AA6C04">
          <w:rPr>
            <w:b/>
            <w:bCs/>
            <w:rtl/>
          </w:rPr>
          <w:delText xml:space="preserve"> </w:delText>
        </w:r>
        <w:r w:rsidR="00C524E0" w:rsidRPr="00337F2F" w:rsidDel="00AA6C04">
          <w:rPr>
            <w:rFonts w:hint="eastAsia"/>
            <w:b/>
            <w:bCs/>
            <w:rtl/>
          </w:rPr>
          <w:delText>קיבל</w:delText>
        </w:r>
        <w:r w:rsidR="00C524E0" w:rsidRPr="00337F2F" w:rsidDel="00AA6C04">
          <w:rPr>
            <w:b/>
            <w:bCs/>
            <w:rtl/>
          </w:rPr>
          <w:delText xml:space="preserve"> </w:delText>
        </w:r>
        <w:r w:rsidR="00C524E0" w:rsidRPr="00337F2F" w:rsidDel="00AA6C04">
          <w:rPr>
            <w:rFonts w:hint="eastAsia"/>
            <w:b/>
            <w:bCs/>
            <w:rtl/>
          </w:rPr>
          <w:delText>התובע</w:delText>
        </w:r>
        <w:r w:rsidR="00C524E0" w:rsidRPr="00337F2F" w:rsidDel="00AA6C04">
          <w:rPr>
            <w:b/>
            <w:bCs/>
            <w:rtl/>
          </w:rPr>
          <w:delText xml:space="preserve"> </w:delText>
        </w:r>
        <w:r w:rsidR="00C524E0" w:rsidRPr="00337F2F" w:rsidDel="00AA6C04">
          <w:rPr>
            <w:rFonts w:hint="eastAsia"/>
            <w:b/>
            <w:bCs/>
            <w:rtl/>
          </w:rPr>
          <w:delText>משכורת</w:delText>
        </w:r>
        <w:r w:rsidR="00C524E0" w:rsidRPr="00337F2F" w:rsidDel="00AA6C04">
          <w:rPr>
            <w:b/>
            <w:bCs/>
            <w:rtl/>
          </w:rPr>
          <w:delText xml:space="preserve"> </w:delText>
        </w:r>
        <w:r w:rsidR="00C524E0" w:rsidRPr="00337F2F" w:rsidDel="00AA6C04">
          <w:rPr>
            <w:rFonts w:hint="eastAsia"/>
            <w:b/>
            <w:bCs/>
            <w:rtl/>
          </w:rPr>
          <w:delText>או</w:delText>
        </w:r>
        <w:r w:rsidR="00C524E0" w:rsidRPr="00337F2F" w:rsidDel="00AA6C04">
          <w:rPr>
            <w:b/>
            <w:bCs/>
            <w:rtl/>
          </w:rPr>
          <w:delText xml:space="preserve"> </w:delText>
        </w:r>
        <w:r w:rsidR="00C524E0" w:rsidRPr="00337F2F" w:rsidDel="00AA6C04">
          <w:rPr>
            <w:rFonts w:hint="eastAsia"/>
            <w:b/>
            <w:bCs/>
            <w:rtl/>
          </w:rPr>
          <w:delText>גימלה</w:delText>
        </w:r>
        <w:r w:rsidR="00C524E0" w:rsidRPr="00337F2F" w:rsidDel="00AA6C04">
          <w:rPr>
            <w:b/>
            <w:bCs/>
            <w:rtl/>
          </w:rPr>
          <w:delText xml:space="preserve">, </w:delText>
        </w:r>
        <w:r w:rsidR="00C524E0" w:rsidRPr="00337F2F" w:rsidDel="00AA6C04">
          <w:rPr>
            <w:rFonts w:hint="eastAsia"/>
            <w:b/>
            <w:bCs/>
            <w:rtl/>
          </w:rPr>
          <w:delText>וזאת</w:delText>
        </w:r>
        <w:r w:rsidR="00C524E0" w:rsidRPr="00337F2F" w:rsidDel="00AA6C04">
          <w:rPr>
            <w:b/>
            <w:bCs/>
            <w:rtl/>
          </w:rPr>
          <w:delText xml:space="preserve"> </w:delText>
        </w:r>
        <w:r w:rsidR="00C524E0" w:rsidRPr="00337F2F" w:rsidDel="00AA6C04">
          <w:rPr>
            <w:rFonts w:hint="eastAsia"/>
            <w:b/>
            <w:bCs/>
            <w:rtl/>
          </w:rPr>
          <w:delText>לאחר</w:delText>
        </w:r>
        <w:r w:rsidR="00C524E0" w:rsidRPr="00337F2F" w:rsidDel="00AA6C04">
          <w:rPr>
            <w:b/>
            <w:bCs/>
            <w:rtl/>
          </w:rPr>
          <w:delText xml:space="preserve"> 42 </w:delText>
        </w:r>
        <w:r w:rsidR="00C524E0" w:rsidRPr="00337F2F" w:rsidDel="00AA6C04">
          <w:rPr>
            <w:rFonts w:hint="eastAsia"/>
            <w:b/>
            <w:bCs/>
            <w:rtl/>
          </w:rPr>
          <w:delText>שנות</w:delText>
        </w:r>
        <w:r w:rsidR="00C524E0" w:rsidRPr="00337F2F" w:rsidDel="00AA6C04">
          <w:rPr>
            <w:b/>
            <w:bCs/>
            <w:rtl/>
          </w:rPr>
          <w:delText xml:space="preserve"> </w:delText>
        </w:r>
        <w:r w:rsidR="00C524E0" w:rsidRPr="00337F2F" w:rsidDel="00AA6C04">
          <w:rPr>
            <w:rFonts w:hint="eastAsia"/>
            <w:b/>
            <w:bCs/>
            <w:rtl/>
          </w:rPr>
          <w:delText>שירות</w:delText>
        </w:r>
        <w:r w:rsidR="00C524E0" w:rsidDel="00AA6C04">
          <w:rPr>
            <w:rFonts w:hint="cs"/>
            <w:rtl/>
          </w:rPr>
          <w:delText>).</w:delText>
        </w:r>
      </w:del>
    </w:p>
    <w:p w14:paraId="1BB9A7C1" w14:textId="6A1149B5" w:rsidR="005210A2" w:rsidRDefault="00AA6C04">
      <w:pPr>
        <w:pStyle w:val="11"/>
        <w:spacing w:before="0" w:after="240" w:line="360" w:lineRule="auto"/>
        <w:ind w:left="656" w:hanging="630"/>
        <w:pPrChange w:id="48" w:author="Shimon" w:date="2019-08-05T11:59:00Z">
          <w:pPr>
            <w:pStyle w:val="11"/>
            <w:tabs>
              <w:tab w:val="left" w:pos="656"/>
            </w:tabs>
            <w:spacing w:before="0" w:after="240" w:line="360" w:lineRule="auto"/>
            <w:ind w:left="656" w:firstLine="0"/>
          </w:pPr>
        </w:pPrChange>
      </w:pPr>
      <w:ins w:id="49" w:author="Shimon" w:date="2019-08-05T11:59:00Z">
        <w:r>
          <w:rPr>
            <w:rFonts w:hint="cs"/>
            <w:rtl/>
          </w:rPr>
          <w:t xml:space="preserve">            </w:t>
        </w:r>
      </w:ins>
      <w:r w:rsidR="005210A2">
        <w:rPr>
          <w:rFonts w:hint="cs"/>
          <w:rtl/>
        </w:rPr>
        <w:t>בכך פעלה הנתבע</w:t>
      </w:r>
      <w:r w:rsidR="00CD4EA7">
        <w:rPr>
          <w:rFonts w:hint="cs"/>
          <w:rtl/>
        </w:rPr>
        <w:t>ו</w:t>
      </w:r>
      <w:r w:rsidR="005210A2">
        <w:rPr>
          <w:rFonts w:hint="cs"/>
          <w:rtl/>
        </w:rPr>
        <w:t>ת</w:t>
      </w:r>
      <w:r w:rsidR="00CD4EA7">
        <w:rPr>
          <w:rFonts w:hint="cs"/>
          <w:rtl/>
        </w:rPr>
        <w:t>, או מי מהן</w:t>
      </w:r>
      <w:r w:rsidR="005210A2">
        <w:rPr>
          <w:rFonts w:hint="cs"/>
          <w:rtl/>
        </w:rPr>
        <w:t xml:space="preserve"> בניגוד מוחלט להוראות הדין, בעניין הוצאתו של התובע לגימלאות, ויצר</w:t>
      </w:r>
      <w:r w:rsidR="00CD4EA7">
        <w:rPr>
          <w:rFonts w:hint="cs"/>
          <w:rtl/>
        </w:rPr>
        <w:t>ו</w:t>
      </w:r>
      <w:r w:rsidR="005210A2">
        <w:rPr>
          <w:rFonts w:hint="cs"/>
          <w:rtl/>
        </w:rPr>
        <w:t xml:space="preserve"> מצב משפטי (אבסורדי, יש לציין) לפיו </w:t>
      </w:r>
      <w:r w:rsidR="00CD4EA7">
        <w:rPr>
          <w:rFonts w:hint="cs"/>
          <w:rtl/>
        </w:rPr>
        <w:t xml:space="preserve">התובע </w:t>
      </w:r>
      <w:r w:rsidR="005210A2">
        <w:rPr>
          <w:rFonts w:hint="cs"/>
          <w:rtl/>
        </w:rPr>
        <w:t>לא הופרש התובע, אך עבודתו בפועל הופסקה.</w:t>
      </w:r>
    </w:p>
    <w:p w14:paraId="481E0441" w14:textId="77777777" w:rsidR="00AA6C04" w:rsidRPr="00AA6C04" w:rsidRDefault="00AA6C04" w:rsidP="00A74C42">
      <w:pPr>
        <w:pStyle w:val="af"/>
        <w:numPr>
          <w:ilvl w:val="0"/>
          <w:numId w:val="42"/>
        </w:numPr>
        <w:tabs>
          <w:tab w:val="left" w:pos="656"/>
        </w:tabs>
        <w:spacing w:after="240" w:line="360" w:lineRule="auto"/>
        <w:ind w:left="656" w:hanging="630"/>
        <w:contextualSpacing w:val="0"/>
        <w:jc w:val="both"/>
        <w:rPr>
          <w:ins w:id="50" w:author="Shimon" w:date="2019-08-05T12:01:00Z"/>
          <w:rFonts w:ascii="Times New Roman" w:eastAsia="Times New Roman" w:hAnsi="Times New Roman" w:cs="David"/>
          <w:vanish/>
          <w:sz w:val="20"/>
          <w:szCs w:val="24"/>
          <w:rtl/>
          <w:lang w:eastAsia="he-IL"/>
        </w:rPr>
      </w:pPr>
    </w:p>
    <w:p w14:paraId="131C7D7A" w14:textId="77777777" w:rsidR="00AA6C04" w:rsidRPr="00AA6C04" w:rsidRDefault="00AA6C04" w:rsidP="00A74C42">
      <w:pPr>
        <w:pStyle w:val="af"/>
        <w:numPr>
          <w:ilvl w:val="0"/>
          <w:numId w:val="42"/>
        </w:numPr>
        <w:tabs>
          <w:tab w:val="left" w:pos="656"/>
        </w:tabs>
        <w:spacing w:after="240" w:line="360" w:lineRule="auto"/>
        <w:ind w:left="656" w:hanging="630"/>
        <w:contextualSpacing w:val="0"/>
        <w:jc w:val="both"/>
        <w:rPr>
          <w:ins w:id="51" w:author="Shimon" w:date="2019-08-05T12:01:00Z"/>
          <w:rFonts w:ascii="Times New Roman" w:eastAsia="Times New Roman" w:hAnsi="Times New Roman" w:cs="David"/>
          <w:vanish/>
          <w:sz w:val="20"/>
          <w:szCs w:val="24"/>
          <w:rtl/>
          <w:lang w:eastAsia="he-IL"/>
        </w:rPr>
      </w:pPr>
    </w:p>
    <w:p w14:paraId="5CD9C652" w14:textId="77777777" w:rsidR="00AA6C04" w:rsidRPr="00AA6C04" w:rsidRDefault="00AA6C04" w:rsidP="00A74C42">
      <w:pPr>
        <w:pStyle w:val="af"/>
        <w:numPr>
          <w:ilvl w:val="0"/>
          <w:numId w:val="42"/>
        </w:numPr>
        <w:tabs>
          <w:tab w:val="left" w:pos="656"/>
        </w:tabs>
        <w:spacing w:after="240" w:line="360" w:lineRule="auto"/>
        <w:ind w:left="656" w:hanging="630"/>
        <w:contextualSpacing w:val="0"/>
        <w:jc w:val="both"/>
        <w:rPr>
          <w:ins w:id="52" w:author="Shimon" w:date="2019-08-05T12:01:00Z"/>
          <w:rFonts w:ascii="Times New Roman" w:eastAsia="Times New Roman" w:hAnsi="Times New Roman" w:cs="David"/>
          <w:vanish/>
          <w:sz w:val="20"/>
          <w:szCs w:val="24"/>
          <w:rtl/>
          <w:lang w:eastAsia="he-IL"/>
        </w:rPr>
      </w:pPr>
    </w:p>
    <w:p w14:paraId="196EDEF6" w14:textId="77777777" w:rsidR="00AA6C04" w:rsidRPr="00AA6C04" w:rsidRDefault="00AA6C04" w:rsidP="00A74C42">
      <w:pPr>
        <w:pStyle w:val="af"/>
        <w:numPr>
          <w:ilvl w:val="0"/>
          <w:numId w:val="42"/>
        </w:numPr>
        <w:tabs>
          <w:tab w:val="left" w:pos="656"/>
        </w:tabs>
        <w:spacing w:after="240" w:line="360" w:lineRule="auto"/>
        <w:ind w:left="656" w:hanging="630"/>
        <w:contextualSpacing w:val="0"/>
        <w:jc w:val="both"/>
        <w:rPr>
          <w:ins w:id="53" w:author="Shimon" w:date="2019-08-05T12:01:00Z"/>
          <w:rFonts w:ascii="Times New Roman" w:eastAsia="Times New Roman" w:hAnsi="Times New Roman" w:cs="David"/>
          <w:vanish/>
          <w:sz w:val="20"/>
          <w:szCs w:val="24"/>
          <w:rtl/>
          <w:lang w:eastAsia="he-IL"/>
        </w:rPr>
      </w:pPr>
    </w:p>
    <w:p w14:paraId="4CE25E3C" w14:textId="77777777" w:rsidR="00AA6C04" w:rsidRPr="00AA6C04" w:rsidRDefault="00AA6C04" w:rsidP="00A74C42">
      <w:pPr>
        <w:pStyle w:val="af"/>
        <w:numPr>
          <w:ilvl w:val="0"/>
          <w:numId w:val="42"/>
        </w:numPr>
        <w:tabs>
          <w:tab w:val="left" w:pos="656"/>
        </w:tabs>
        <w:spacing w:after="240" w:line="360" w:lineRule="auto"/>
        <w:ind w:left="656" w:hanging="630"/>
        <w:contextualSpacing w:val="0"/>
        <w:jc w:val="both"/>
        <w:rPr>
          <w:ins w:id="54" w:author="Shimon" w:date="2019-08-05T12:01:00Z"/>
          <w:rFonts w:ascii="Times New Roman" w:eastAsia="Times New Roman" w:hAnsi="Times New Roman" w:cs="David"/>
          <w:vanish/>
          <w:sz w:val="20"/>
          <w:szCs w:val="24"/>
          <w:rtl/>
          <w:lang w:eastAsia="he-IL"/>
        </w:rPr>
      </w:pPr>
    </w:p>
    <w:p w14:paraId="4DD596C2" w14:textId="77777777" w:rsidR="00AA6C04" w:rsidRPr="00AA6C04" w:rsidRDefault="00AA6C04" w:rsidP="00A74C42">
      <w:pPr>
        <w:pStyle w:val="af"/>
        <w:numPr>
          <w:ilvl w:val="0"/>
          <w:numId w:val="42"/>
        </w:numPr>
        <w:tabs>
          <w:tab w:val="left" w:pos="656"/>
        </w:tabs>
        <w:spacing w:after="240" w:line="360" w:lineRule="auto"/>
        <w:ind w:left="656" w:hanging="630"/>
        <w:contextualSpacing w:val="0"/>
        <w:jc w:val="both"/>
        <w:rPr>
          <w:ins w:id="55" w:author="Shimon" w:date="2019-08-05T12:01:00Z"/>
          <w:rFonts w:ascii="Times New Roman" w:eastAsia="Times New Roman" w:hAnsi="Times New Roman" w:cs="David"/>
          <w:vanish/>
          <w:sz w:val="20"/>
          <w:szCs w:val="24"/>
          <w:rtl/>
          <w:lang w:eastAsia="he-IL"/>
        </w:rPr>
      </w:pPr>
    </w:p>
    <w:p w14:paraId="6AC38077" w14:textId="77777777" w:rsidR="00AA6C04" w:rsidRPr="00AA6C04" w:rsidRDefault="00AA6C04" w:rsidP="00A74C42">
      <w:pPr>
        <w:pStyle w:val="af"/>
        <w:numPr>
          <w:ilvl w:val="0"/>
          <w:numId w:val="42"/>
        </w:numPr>
        <w:tabs>
          <w:tab w:val="left" w:pos="656"/>
        </w:tabs>
        <w:spacing w:after="240" w:line="360" w:lineRule="auto"/>
        <w:ind w:left="656" w:hanging="630"/>
        <w:contextualSpacing w:val="0"/>
        <w:jc w:val="both"/>
        <w:rPr>
          <w:ins w:id="56" w:author="Shimon" w:date="2019-08-05T12:01:00Z"/>
          <w:rFonts w:ascii="Times New Roman" w:eastAsia="Times New Roman" w:hAnsi="Times New Roman" w:cs="David"/>
          <w:vanish/>
          <w:sz w:val="20"/>
          <w:szCs w:val="24"/>
          <w:rtl/>
          <w:lang w:eastAsia="he-IL"/>
        </w:rPr>
      </w:pPr>
    </w:p>
    <w:p w14:paraId="3C656830" w14:textId="1605776E" w:rsidR="00C524E0" w:rsidRDefault="00125CB5" w:rsidP="00AA6C04">
      <w:pPr>
        <w:pStyle w:val="11"/>
        <w:numPr>
          <w:ilvl w:val="0"/>
          <w:numId w:val="42"/>
        </w:numPr>
        <w:tabs>
          <w:tab w:val="left" w:pos="656"/>
        </w:tabs>
        <w:spacing w:before="0" w:after="240" w:line="360" w:lineRule="auto"/>
        <w:ind w:left="656" w:right="0" w:hanging="630"/>
      </w:pPr>
      <w:r>
        <w:rPr>
          <w:rFonts w:hint="cs"/>
          <w:rtl/>
        </w:rPr>
        <w:t>עם קבלת ההודעה על גובה הגימלה נדהם התובע לגלות שהמדינה בה עבד כ</w:t>
      </w:r>
      <w:r w:rsidR="00EE6F2E">
        <w:rPr>
          <w:rFonts w:hint="cs"/>
          <w:rtl/>
        </w:rPr>
        <w:t>-</w:t>
      </w:r>
      <w:r>
        <w:rPr>
          <w:rFonts w:hint="cs"/>
          <w:rtl/>
        </w:rPr>
        <w:t>42 שנים פעלה בניגוד מוחלט ל</w:t>
      </w:r>
      <w:r w:rsidR="000B20AC">
        <w:rPr>
          <w:rFonts w:hint="cs"/>
          <w:rtl/>
        </w:rPr>
        <w:t>תנאי החוזה ו</w:t>
      </w:r>
      <w:r>
        <w:rPr>
          <w:rFonts w:hint="cs"/>
          <w:rtl/>
        </w:rPr>
        <w:t>הבטחות שניתנו לו בעניין הפנסיה, ופגעה בו פגיעה כפולה</w:t>
      </w:r>
      <w:r w:rsidR="00C524E0">
        <w:rPr>
          <w:rFonts w:hint="cs"/>
          <w:rtl/>
        </w:rPr>
        <w:t xml:space="preserve"> (שנוספה על הפגיעות שלעיל)</w:t>
      </w:r>
      <w:r>
        <w:rPr>
          <w:rFonts w:hint="cs"/>
          <w:rtl/>
        </w:rPr>
        <w:t>: הן בדרך חישוב הפנסיה והן בקביעת דרגת הפרישה.</w:t>
      </w:r>
      <w:r w:rsidR="00C524E0">
        <w:rPr>
          <w:rFonts w:hint="cs"/>
          <w:rtl/>
        </w:rPr>
        <w:t xml:space="preserve"> התוצאה העגומה היא שהתובע מקבל פנסיה נמוכה בהרבה מזאת המגיעה לו.</w:t>
      </w:r>
    </w:p>
    <w:p w14:paraId="16EE0BD4" w14:textId="5C05EF62" w:rsidR="0071685F" w:rsidRDefault="00C524E0" w:rsidP="00AA6C04">
      <w:pPr>
        <w:pStyle w:val="11"/>
        <w:numPr>
          <w:ilvl w:val="0"/>
          <w:numId w:val="42"/>
        </w:numPr>
        <w:tabs>
          <w:tab w:val="left" w:pos="656"/>
        </w:tabs>
        <w:spacing w:before="0" w:after="240" w:line="360" w:lineRule="auto"/>
        <w:ind w:left="656" w:right="0" w:hanging="630"/>
        <w:rPr>
          <w:rtl/>
        </w:rPr>
      </w:pPr>
      <w:r>
        <w:rPr>
          <w:rFonts w:hint="cs"/>
          <w:rtl/>
        </w:rPr>
        <w:lastRenderedPageBreak/>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 xml:space="preserve">בלא </w:t>
      </w:r>
      <w:ins w:id="57" w:author="Shimon" w:date="2019-07-21T14:32:00Z">
        <w:r w:rsidR="000405D0">
          <w:rPr>
            <w:rFonts w:hint="cs"/>
            <w:rtl/>
          </w:rPr>
          <w:t xml:space="preserve">צורך </w:t>
        </w:r>
      </w:ins>
      <w:r w:rsidR="00EB3F2E">
        <w:rPr>
          <w:rFonts w:hint="cs"/>
          <w:rtl/>
        </w:rPr>
        <w:t>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30D6886F" w14:textId="50DED7D0" w:rsidR="0071685F" w:rsidDel="009B5979" w:rsidRDefault="0071685F" w:rsidP="00337F2F">
      <w:pPr>
        <w:pStyle w:val="11"/>
        <w:tabs>
          <w:tab w:val="left" w:pos="656"/>
        </w:tabs>
        <w:spacing w:before="0" w:line="360" w:lineRule="auto"/>
        <w:ind w:left="656" w:firstLine="0"/>
        <w:rPr>
          <w:del w:id="58" w:author="Shimon" w:date="2019-07-31T12:04:00Z"/>
        </w:rPr>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0C73156C" w14:textId="557721FD" w:rsidR="007D439A" w:rsidRDefault="001907C8">
      <w:pPr>
        <w:pStyle w:val="11"/>
        <w:numPr>
          <w:ilvl w:val="0"/>
          <w:numId w:val="42"/>
        </w:numPr>
        <w:spacing w:before="0" w:after="240" w:line="360" w:lineRule="auto"/>
        <w:ind w:left="510" w:hanging="425"/>
        <w:rPr>
          <w:ins w:id="59" w:author="Shimon" w:date="2019-07-31T10:20:00Z"/>
        </w:rPr>
        <w:pPrChange w:id="60" w:author="Shimon" w:date="2019-07-31T10:28:00Z">
          <w:pPr>
            <w:pStyle w:val="11"/>
            <w:numPr>
              <w:numId w:val="14"/>
            </w:numPr>
            <w:tabs>
              <w:tab w:val="num" w:pos="1069"/>
            </w:tabs>
            <w:spacing w:before="0" w:after="240" w:line="360" w:lineRule="auto"/>
            <w:ind w:left="510" w:right="360" w:hanging="425"/>
          </w:pPr>
        </w:pPrChange>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xml:space="preserve">. </w:t>
      </w:r>
      <w:del w:id="61" w:author="Shimon" w:date="2019-07-31T10:15:00Z">
        <w:r w:rsidR="00767AE5" w:rsidRPr="00D51CEB" w:rsidDel="007D439A">
          <w:rPr>
            <w:rFonts w:hint="cs"/>
            <w:rtl/>
          </w:rPr>
          <w:delText>התובע</w:delText>
        </w:r>
        <w:r w:rsidR="009D44F9" w:rsidRPr="00D51CEB" w:rsidDel="007D439A">
          <w:rPr>
            <w:rFonts w:hint="cs"/>
            <w:rtl/>
          </w:rPr>
          <w:delText xml:space="preserve"> </w:delText>
        </w:r>
      </w:del>
      <w:ins w:id="62" w:author="Shimon" w:date="2019-07-31T10:15:00Z">
        <w:r w:rsidR="007D439A">
          <w:rPr>
            <w:rFonts w:hint="cs"/>
            <w:rtl/>
          </w:rPr>
          <w:t>בחודש יולי</w:t>
        </w:r>
        <w:r w:rsidR="007D439A" w:rsidRPr="00D74F54">
          <w:rPr>
            <w:rFonts w:hint="cs"/>
            <w:b/>
            <w:bCs/>
            <w:rtl/>
          </w:rPr>
          <w:t xml:space="preserve"> 1970, </w:t>
        </w:r>
      </w:ins>
      <w:r w:rsidR="009D44F9" w:rsidRPr="00D51CEB">
        <w:rPr>
          <w:rFonts w:hint="cs"/>
          <w:rtl/>
        </w:rPr>
        <w:t xml:space="preserve">חזר </w:t>
      </w:r>
      <w:ins w:id="63" w:author="Shimon" w:date="2019-07-31T10:15:00Z">
        <w:r w:rsidR="007D439A" w:rsidRPr="00D51CEB">
          <w:rPr>
            <w:rFonts w:hint="cs"/>
            <w:rtl/>
          </w:rPr>
          <w:t xml:space="preserve">התובע </w:t>
        </w:r>
      </w:ins>
      <w:r w:rsidR="009D44F9" w:rsidRPr="00D51CEB">
        <w:rPr>
          <w:rFonts w:hint="cs"/>
          <w:rtl/>
        </w:rPr>
        <w:t xml:space="preserve">לעבוד </w:t>
      </w:r>
      <w:r w:rsidR="00EC64F3">
        <w:rPr>
          <w:rFonts w:hint="cs"/>
          <w:rtl/>
        </w:rPr>
        <w:t xml:space="preserve">אצל </w:t>
      </w:r>
      <w:r w:rsidR="00C524E0">
        <w:rPr>
          <w:rFonts w:hint="cs"/>
          <w:rtl/>
        </w:rPr>
        <w:t>ה</w:t>
      </w:r>
      <w:r w:rsidR="00EC64F3" w:rsidRPr="00D51CEB">
        <w:rPr>
          <w:rFonts w:hint="cs"/>
          <w:rtl/>
        </w:rPr>
        <w:t>נתבעת</w:t>
      </w:r>
      <w:ins w:id="64" w:author="Shimon" w:date="2019-07-31T10:18:00Z">
        <w:r w:rsidR="007D439A" w:rsidRPr="007D439A">
          <w:rPr>
            <w:rFonts w:hint="cs"/>
            <w:rtl/>
          </w:rPr>
          <w:t xml:space="preserve"> </w:t>
        </w:r>
        <w:r w:rsidR="007D439A">
          <w:rPr>
            <w:rFonts w:hint="cs"/>
            <w:rtl/>
          </w:rPr>
          <w:t>ע"פ כתב מינוי כעובד קבוע</w:t>
        </w:r>
      </w:ins>
      <w:ins w:id="65" w:author="Shimon" w:date="2019-07-31T10:14:00Z">
        <w:r w:rsidR="007D439A">
          <w:rPr>
            <w:rFonts w:hint="cs"/>
            <w:rtl/>
          </w:rPr>
          <w:t>,</w:t>
        </w:r>
      </w:ins>
      <w:r w:rsidR="00EC64F3" w:rsidRPr="00D51CEB">
        <w:rPr>
          <w:rFonts w:hint="cs"/>
          <w:rtl/>
        </w:rPr>
        <w:t xml:space="preserve"> </w:t>
      </w:r>
      <w:ins w:id="66" w:author="Shimon" w:date="2019-07-31T10:27:00Z">
        <w:r w:rsidR="00A46554">
          <w:rPr>
            <w:rFonts w:hint="cs"/>
            <w:rtl/>
          </w:rPr>
          <w:t xml:space="preserve">המעניק קביעות לעובד, </w:t>
        </w:r>
      </w:ins>
      <w:r w:rsidR="0073389D">
        <w:rPr>
          <w:rFonts w:hint="cs"/>
          <w:rtl/>
        </w:rPr>
        <w:t>ב</w:t>
      </w:r>
      <w:ins w:id="67" w:author="Shimon" w:date="2019-07-31T10:14:00Z">
        <w:r w:rsidR="007D439A">
          <w:rPr>
            <w:rFonts w:hint="cs"/>
            <w:rtl/>
          </w:rPr>
          <w:t xml:space="preserve">אגף החשב הכללי של </w:t>
        </w:r>
      </w:ins>
      <w:r w:rsidR="0073389D">
        <w:rPr>
          <w:rFonts w:hint="cs"/>
          <w:rtl/>
        </w:rPr>
        <w:t>משרד האוצר</w:t>
      </w:r>
      <w:ins w:id="68" w:author="Shimon" w:date="2019-07-31T10:28:00Z">
        <w:r w:rsidR="00A46554">
          <w:rPr>
            <w:rFonts w:hint="cs"/>
            <w:rtl/>
          </w:rPr>
          <w:t>.</w:t>
        </w:r>
      </w:ins>
      <w:ins w:id="69" w:author="Shimon" w:date="2019-07-31T10:25:00Z">
        <w:r w:rsidR="00A46554">
          <w:rPr>
            <w:rFonts w:hint="cs"/>
            <w:rtl/>
          </w:rPr>
          <w:t xml:space="preserve"> לבקשת המדינה וביוזמתה </w:t>
        </w:r>
      </w:ins>
      <w:ins w:id="70" w:author="Shimon" w:date="2019-07-31T10:28:00Z">
        <w:r w:rsidR="00A46554">
          <w:rPr>
            <w:rFonts w:hint="cs"/>
            <w:rtl/>
          </w:rPr>
          <w:t>הסתיימה</w:t>
        </w:r>
        <w:r w:rsidR="00A46554" w:rsidRPr="00A46554">
          <w:rPr>
            <w:rFonts w:hint="cs"/>
            <w:rtl/>
          </w:rPr>
          <w:t xml:space="preserve"> </w:t>
        </w:r>
        <w:r w:rsidR="00A46554">
          <w:rPr>
            <w:rFonts w:hint="cs"/>
            <w:rtl/>
          </w:rPr>
          <w:t xml:space="preserve">העסקה זו, </w:t>
        </w:r>
      </w:ins>
      <w:ins w:id="71" w:author="Shimon" w:date="2019-07-31T10:25:00Z">
        <w:r w:rsidR="00A46554">
          <w:rPr>
            <w:rFonts w:hint="cs"/>
            <w:rtl/>
          </w:rPr>
          <w:t>ב-31.3.1990.</w:t>
        </w:r>
      </w:ins>
      <w:del w:id="72" w:author="Shimon" w:date="2019-07-31T10:20:00Z">
        <w:r w:rsidR="0073389D" w:rsidDel="007D439A">
          <w:rPr>
            <w:rFonts w:hint="cs"/>
            <w:rtl/>
          </w:rPr>
          <w:delText xml:space="preserve"> </w:delText>
        </w:r>
      </w:del>
      <w:del w:id="73" w:author="Shimon" w:date="2019-07-31T10:18:00Z">
        <w:r w:rsidR="00EC64F3" w:rsidDel="007D439A">
          <w:rPr>
            <w:rFonts w:hint="cs"/>
            <w:rtl/>
          </w:rPr>
          <w:delText>ע"פ כתב מינוי כעובד קבוע</w:delText>
        </w:r>
      </w:del>
      <w:del w:id="74" w:author="Shimon" w:date="2019-07-31T10:16:00Z">
        <w:r w:rsidR="00EC64F3" w:rsidDel="007D439A">
          <w:rPr>
            <w:rFonts w:hint="cs"/>
            <w:rtl/>
          </w:rPr>
          <w:delText xml:space="preserve"> </w:delText>
        </w:r>
      </w:del>
      <w:del w:id="75" w:author="Shimon" w:date="2019-07-31T10:15:00Z">
        <w:r w:rsidR="00EC64F3" w:rsidDel="007D439A">
          <w:rPr>
            <w:rFonts w:hint="cs"/>
            <w:rtl/>
          </w:rPr>
          <w:delText>החל</w:delText>
        </w:r>
      </w:del>
      <w:del w:id="76" w:author="Shimon" w:date="2019-07-31T10:14:00Z">
        <w:r w:rsidR="00EC64F3" w:rsidDel="007D439A">
          <w:rPr>
            <w:rFonts w:hint="cs"/>
            <w:rtl/>
          </w:rPr>
          <w:delText xml:space="preserve"> מ</w:delText>
        </w:r>
      </w:del>
      <w:del w:id="77" w:author="Shimon" w:date="2019-07-31T10:15:00Z">
        <w:r w:rsidR="00EC64F3" w:rsidDel="007D439A">
          <w:rPr>
            <w:rFonts w:hint="cs"/>
            <w:rtl/>
          </w:rPr>
          <w:delText>חודש יולי</w:delText>
        </w:r>
        <w:r w:rsidR="009D44F9" w:rsidRPr="00D74F54" w:rsidDel="007D439A">
          <w:rPr>
            <w:rFonts w:hint="cs"/>
            <w:b/>
            <w:bCs/>
            <w:rtl/>
          </w:rPr>
          <w:delText xml:space="preserve"> 1970,</w:delText>
        </w:r>
        <w:r w:rsidRPr="00D74F54" w:rsidDel="007D439A">
          <w:rPr>
            <w:rFonts w:hint="cs"/>
            <w:b/>
            <w:bCs/>
            <w:rtl/>
          </w:rPr>
          <w:delText xml:space="preserve"> </w:delText>
        </w:r>
      </w:del>
      <w:del w:id="78" w:author="Shimon" w:date="2019-07-31T10:20:00Z">
        <w:r w:rsidR="009D44F9" w:rsidRPr="00D51CEB" w:rsidDel="007D439A">
          <w:rPr>
            <w:rFonts w:hint="cs"/>
            <w:rtl/>
          </w:rPr>
          <w:delText>והמשיך</w:delText>
        </w:r>
      </w:del>
    </w:p>
    <w:p w14:paraId="695422D7" w14:textId="4EACA81B" w:rsidR="00EC64F3" w:rsidDel="003A68E1" w:rsidRDefault="009D44F9">
      <w:pPr>
        <w:pStyle w:val="11"/>
        <w:numPr>
          <w:ilvl w:val="0"/>
          <w:numId w:val="42"/>
        </w:numPr>
        <w:spacing w:before="0" w:after="240" w:line="360" w:lineRule="auto"/>
        <w:ind w:left="523" w:hanging="425"/>
        <w:rPr>
          <w:del w:id="79" w:author="Shimon" w:date="2019-07-31T10:44:00Z"/>
        </w:rPr>
        <w:pPrChange w:id="80" w:author="Shimon" w:date="2019-07-31T10:45:00Z">
          <w:pPr>
            <w:pStyle w:val="11"/>
            <w:numPr>
              <w:numId w:val="14"/>
            </w:numPr>
            <w:tabs>
              <w:tab w:val="num" w:pos="1069"/>
            </w:tabs>
            <w:spacing w:before="0" w:after="240" w:line="360" w:lineRule="auto"/>
            <w:ind w:left="510" w:right="360" w:hanging="425"/>
          </w:pPr>
        </w:pPrChange>
      </w:pPr>
      <w:del w:id="81" w:author="Shimon" w:date="2019-07-31T10:44:00Z">
        <w:r w:rsidRPr="00D51CEB" w:rsidDel="003A68E1">
          <w:rPr>
            <w:rFonts w:hint="cs"/>
            <w:rtl/>
          </w:rPr>
          <w:delText xml:space="preserve"> לעבוד </w:delText>
        </w:r>
        <w:r w:rsidR="001907C8" w:rsidRPr="00EB06C7" w:rsidDel="003A68E1">
          <w:rPr>
            <w:rFonts w:hint="cs"/>
            <w:rtl/>
          </w:rPr>
          <w:delText xml:space="preserve">בה </w:delText>
        </w:r>
        <w:r w:rsidR="00BF5EB8" w:rsidDel="003A68E1">
          <w:rPr>
            <w:rFonts w:hint="cs"/>
            <w:rtl/>
          </w:rPr>
          <w:delText xml:space="preserve">ברציפות </w:delText>
        </w:r>
        <w:r w:rsidR="001907C8" w:rsidRPr="00EB06C7" w:rsidDel="003A68E1">
          <w:rPr>
            <w:rFonts w:hint="cs"/>
            <w:rtl/>
          </w:rPr>
          <w:delText xml:space="preserve">בתפקידים שונים </w:delText>
        </w:r>
        <w:r w:rsidR="00646E5E" w:rsidDel="003A68E1">
          <w:rPr>
            <w:rFonts w:hint="cs"/>
            <w:rtl/>
          </w:rPr>
          <w:delText xml:space="preserve">במשך </w:delText>
        </w:r>
        <w:r w:rsidR="00EC64F3" w:rsidDel="003A68E1">
          <w:rPr>
            <w:rFonts w:hint="cs"/>
            <w:rtl/>
          </w:rPr>
          <w:delText>כ-42 שנים, רוב</w:delText>
        </w:r>
        <w:r w:rsidR="00262792" w:rsidDel="003A68E1">
          <w:rPr>
            <w:rFonts w:hint="cs"/>
            <w:rtl/>
          </w:rPr>
          <w:delText>ן</w:delText>
        </w:r>
        <w:r w:rsidR="00EC64F3" w:rsidDel="003A68E1">
          <w:rPr>
            <w:rFonts w:hint="cs"/>
            <w:rtl/>
          </w:rPr>
          <w:delText xml:space="preserve"> המכריע בתפקידים בכירים. </w:delText>
        </w:r>
        <w:r w:rsidR="00CD659C" w:rsidRPr="00726756" w:rsidDel="003A68E1">
          <w:rPr>
            <w:rFonts w:hint="cs"/>
            <w:rtl/>
          </w:rPr>
          <w:delText xml:space="preserve"> </w:delText>
        </w:r>
      </w:del>
    </w:p>
    <w:p w14:paraId="269D5789" w14:textId="33445295" w:rsidR="00C467AB" w:rsidRDefault="00A46554">
      <w:pPr>
        <w:pStyle w:val="11"/>
        <w:numPr>
          <w:ilvl w:val="0"/>
          <w:numId w:val="42"/>
        </w:numPr>
        <w:spacing w:before="0" w:after="240" w:line="360" w:lineRule="auto"/>
        <w:ind w:left="523" w:hanging="425"/>
        <w:rPr>
          <w:ins w:id="82" w:author="Shimon" w:date="2019-07-31T10:45:00Z"/>
          <w:b/>
          <w:bCs/>
        </w:rPr>
        <w:pPrChange w:id="83" w:author="Shimon" w:date="2019-07-31T10:43:00Z">
          <w:pPr>
            <w:pStyle w:val="11"/>
            <w:spacing w:before="0" w:after="240" w:line="360" w:lineRule="auto"/>
            <w:ind w:left="510" w:firstLine="0"/>
          </w:pPr>
        </w:pPrChange>
      </w:pPr>
      <w:ins w:id="84" w:author="Shimon" w:date="2019-07-31T10:26:00Z">
        <w:r>
          <w:rPr>
            <w:rFonts w:hint="cs"/>
            <w:rtl/>
          </w:rPr>
          <w:t>החל מ-</w:t>
        </w:r>
      </w:ins>
      <w:ins w:id="85" w:author="Shimon" w:date="2019-07-31T10:29:00Z">
        <w:r>
          <w:rPr>
            <w:rFonts w:hint="cs"/>
            <w:rtl/>
          </w:rPr>
          <w:t xml:space="preserve">1.4.1990 </w:t>
        </w:r>
      </w:ins>
      <w:del w:id="86" w:author="Shimon" w:date="2019-07-31T10:20:00Z">
        <w:r w:rsidR="00CD4EA7" w:rsidDel="007D439A">
          <w:rPr>
            <w:rFonts w:hint="cs"/>
            <w:rtl/>
          </w:rPr>
          <w:delText>כאמור לעיל, החל מ</w:delText>
        </w:r>
      </w:del>
      <w:del w:id="87" w:author="Shimon" w:date="2019-07-31T10:29:00Z">
        <w:r w:rsidR="001306F9" w:rsidDel="00A46554">
          <w:rPr>
            <w:rFonts w:hint="cs"/>
            <w:rtl/>
          </w:rPr>
          <w:delText>שנת 1990</w:delText>
        </w:r>
        <w:r w:rsidR="0071685F" w:rsidDel="00A46554">
          <w:rPr>
            <w:rFonts w:hint="cs"/>
            <w:rtl/>
          </w:rPr>
          <w:delText xml:space="preserve"> </w:delText>
        </w:r>
      </w:del>
      <w:r w:rsidR="00CD4EA7">
        <w:rPr>
          <w:rFonts w:hint="cs"/>
          <w:rtl/>
        </w:rPr>
        <w:t>הועסק</w:t>
      </w:r>
      <w:r w:rsidR="000B20AC">
        <w:rPr>
          <w:rFonts w:hint="cs"/>
          <w:rtl/>
        </w:rPr>
        <w:t xml:space="preserve"> התובע</w:t>
      </w:r>
      <w:del w:id="88" w:author="Shimon" w:date="2019-07-21T14:34:00Z">
        <w:r w:rsidR="005B7AA3" w:rsidDel="000405D0">
          <w:rPr>
            <w:rFonts w:hint="cs"/>
            <w:rtl/>
          </w:rPr>
          <w:delText xml:space="preserve"> </w:delText>
        </w:r>
        <w:r w:rsidR="00CD4EA7" w:rsidDel="000405D0">
          <w:rPr>
            <w:rFonts w:hint="cs"/>
            <w:rtl/>
          </w:rPr>
          <w:delText>,</w:delText>
        </w:r>
        <w:r w:rsidR="00EB3F2E" w:rsidRPr="00EB3F2E" w:rsidDel="000405D0">
          <w:rPr>
            <w:rFonts w:hint="cs"/>
            <w:rtl/>
          </w:rPr>
          <w:delText xml:space="preserve"> </w:delText>
        </w:r>
      </w:del>
      <w:del w:id="89" w:author="Shimon" w:date="2019-07-21T14:33:00Z">
        <w:r w:rsidR="00EB3F2E" w:rsidDel="000405D0">
          <w:rPr>
            <w:rFonts w:hint="cs"/>
            <w:rtl/>
          </w:rPr>
          <w:delText xml:space="preserve">לבקשת </w:delText>
        </w:r>
        <w:r w:rsidR="00CD4EA7" w:rsidDel="000405D0">
          <w:rPr>
            <w:rFonts w:hint="cs"/>
            <w:rtl/>
          </w:rPr>
          <w:delText>המדינה</w:delText>
        </w:r>
      </w:del>
      <w:del w:id="90" w:author="Shimon" w:date="2019-07-21T14:34:00Z">
        <w:r w:rsidR="00BF5EB8" w:rsidDel="000405D0">
          <w:rPr>
            <w:rFonts w:hint="cs"/>
            <w:rtl/>
          </w:rPr>
          <w:delText>,</w:delText>
        </w:r>
      </w:del>
      <w:r w:rsidR="00AA4EC7">
        <w:rPr>
          <w:rFonts w:hint="cs"/>
          <w:rtl/>
        </w:rPr>
        <w:t xml:space="preserve"> </w:t>
      </w:r>
      <w:r w:rsidR="00CD4EA7">
        <w:rPr>
          <w:rFonts w:hint="cs"/>
          <w:rtl/>
        </w:rPr>
        <w:t>בחוזה בכירים</w:t>
      </w:r>
      <w:ins w:id="91" w:author="Shimon" w:date="2019-07-31T10:34:00Z">
        <w:r w:rsidR="00C467AB" w:rsidRPr="00C467AB">
          <w:rPr>
            <w:rFonts w:hint="cs"/>
            <w:rtl/>
          </w:rPr>
          <w:t xml:space="preserve"> </w:t>
        </w:r>
      </w:ins>
      <w:ins w:id="92" w:author="Shimon" w:date="2019-07-31T11:04:00Z">
        <w:r w:rsidR="00874F8C">
          <w:rPr>
            <w:rFonts w:hint="cs"/>
            <w:rtl/>
          </w:rPr>
          <w:t xml:space="preserve">כ"חשב בכיר" </w:t>
        </w:r>
      </w:ins>
      <w:ins w:id="93" w:author="Shimon" w:date="2019-07-31T10:34:00Z">
        <w:r w:rsidR="00C467AB" w:rsidRPr="008B15BC">
          <w:rPr>
            <w:rFonts w:hint="cs"/>
            <w:rtl/>
          </w:rPr>
          <w:t>לתקופה של ארבע שנים</w:t>
        </w:r>
        <w:r w:rsidR="00C467AB">
          <w:rPr>
            <w:rFonts w:hint="cs"/>
            <w:rtl/>
          </w:rPr>
          <w:t>,</w:t>
        </w:r>
      </w:ins>
      <w:ins w:id="94" w:author="Shimon" w:date="2019-07-31T10:33:00Z">
        <w:r>
          <w:rPr>
            <w:rFonts w:hint="cs"/>
            <w:rtl/>
          </w:rPr>
          <w:t xml:space="preserve"> ללא </w:t>
        </w:r>
      </w:ins>
      <w:ins w:id="95" w:author="Shimon" w:date="2019-07-31T10:34:00Z">
        <w:r>
          <w:rPr>
            <w:rFonts w:hint="cs"/>
            <w:rtl/>
          </w:rPr>
          <w:t>זכות</w:t>
        </w:r>
      </w:ins>
      <w:ins w:id="96" w:author="Shimon" w:date="2019-07-31T10:33:00Z">
        <w:r>
          <w:rPr>
            <w:rFonts w:hint="cs"/>
            <w:rtl/>
          </w:rPr>
          <w:t xml:space="preserve"> </w:t>
        </w:r>
      </w:ins>
      <w:ins w:id="97" w:author="Shimon" w:date="2019-07-31T10:34:00Z">
        <w:r>
          <w:rPr>
            <w:rFonts w:hint="cs"/>
            <w:rtl/>
          </w:rPr>
          <w:t>ל</w:t>
        </w:r>
      </w:ins>
      <w:ins w:id="98" w:author="Shimon" w:date="2019-07-31T10:33:00Z">
        <w:r>
          <w:rPr>
            <w:rFonts w:hint="cs"/>
            <w:rtl/>
          </w:rPr>
          <w:t>קביעות</w:t>
        </w:r>
      </w:ins>
      <w:ins w:id="99" w:author="Shimon" w:date="2019-07-31T10:34:00Z">
        <w:r w:rsidR="00C467AB">
          <w:rPr>
            <w:rFonts w:hint="cs"/>
            <w:rtl/>
          </w:rPr>
          <w:t>. החוזה הוארך</w:t>
        </w:r>
      </w:ins>
      <w:ins w:id="100" w:author="Shimon" w:date="2019-07-31T10:38:00Z">
        <w:r w:rsidR="00C467AB">
          <w:rPr>
            <w:rFonts w:hint="cs"/>
            <w:rtl/>
          </w:rPr>
          <w:t>-4 שנים נוספות כל פעם,</w:t>
        </w:r>
      </w:ins>
      <w:ins w:id="101" w:author="Shimon" w:date="2019-07-31T10:34:00Z">
        <w:r w:rsidR="00C467AB">
          <w:rPr>
            <w:rFonts w:hint="cs"/>
            <w:rtl/>
          </w:rPr>
          <w:t xml:space="preserve"> </w:t>
        </w:r>
      </w:ins>
      <w:del w:id="102" w:author="Shimon" w:date="2019-07-31T10:34:00Z">
        <w:r w:rsidR="00CD4EA7" w:rsidDel="00C467AB">
          <w:rPr>
            <w:rFonts w:hint="cs"/>
            <w:rtl/>
          </w:rPr>
          <w:delText xml:space="preserve"> </w:delText>
        </w:r>
      </w:del>
      <w:del w:id="103" w:author="Shimon" w:date="2019-07-31T10:31:00Z">
        <w:r w:rsidR="00CD4EA7" w:rsidDel="00A46554">
          <w:rPr>
            <w:rFonts w:hint="cs"/>
            <w:rtl/>
          </w:rPr>
          <w:delText>שחודש</w:delText>
        </w:r>
      </w:del>
      <w:del w:id="104" w:author="Shimon" w:date="2019-07-31T10:34:00Z">
        <w:r w:rsidR="00CD4EA7" w:rsidDel="00C467AB">
          <w:rPr>
            <w:rFonts w:hint="cs"/>
            <w:rtl/>
          </w:rPr>
          <w:delText xml:space="preserve"> </w:delText>
        </w:r>
      </w:del>
      <w:r w:rsidR="00362E59" w:rsidRPr="008B15BC">
        <w:rPr>
          <w:rFonts w:hint="cs"/>
          <w:rtl/>
        </w:rPr>
        <w:t>במתכונת קבועה וזהה</w:t>
      </w:r>
      <w:ins w:id="105" w:author="Shimon" w:date="2019-07-31T10:38:00Z">
        <w:r w:rsidR="00C467AB">
          <w:rPr>
            <w:rFonts w:hint="cs"/>
            <w:rtl/>
          </w:rPr>
          <w:t>,</w:t>
        </w:r>
      </w:ins>
      <w:r w:rsidR="00362E59" w:rsidRPr="008B15BC">
        <w:rPr>
          <w:rFonts w:hint="cs"/>
          <w:rtl/>
        </w:rPr>
        <w:t xml:space="preserve"> </w:t>
      </w:r>
      <w:del w:id="106" w:author="Shimon" w:date="2019-07-31T10:41:00Z">
        <w:r w:rsidR="00362E59" w:rsidRPr="008B15BC" w:rsidDel="00C467AB">
          <w:rPr>
            <w:rFonts w:hint="cs"/>
            <w:rtl/>
          </w:rPr>
          <w:delText>חמש(!) פעמים רצופות</w:delText>
        </w:r>
      </w:del>
      <w:del w:id="107" w:author="Shimon" w:date="2019-07-31T10:31:00Z">
        <w:r w:rsidR="00362E59" w:rsidRPr="008B15BC" w:rsidDel="00A46554">
          <w:rPr>
            <w:rFonts w:hint="cs"/>
            <w:rtl/>
          </w:rPr>
          <w:delText xml:space="preserve"> לתקופה של ארבע שנים </w:delText>
        </w:r>
        <w:r w:rsidR="00362E59" w:rsidRPr="006F0929" w:rsidDel="00A46554">
          <w:rPr>
            <w:rFonts w:hint="cs"/>
            <w:rtl/>
          </w:rPr>
          <w:delText>בכל פעם</w:delText>
        </w:r>
      </w:del>
      <w:ins w:id="108" w:author="Shimon" w:date="2019-07-31T10:32:00Z">
        <w:r>
          <w:rPr>
            <w:rFonts w:hint="cs"/>
            <w:rtl/>
          </w:rPr>
          <w:t>בשנים 1994, 1998,</w:t>
        </w:r>
      </w:ins>
      <w:ins w:id="109" w:author="Shimon" w:date="2019-07-31T10:35:00Z">
        <w:r w:rsidR="00C467AB">
          <w:rPr>
            <w:rFonts w:hint="cs"/>
            <w:rtl/>
          </w:rPr>
          <w:t xml:space="preserve"> </w:t>
        </w:r>
      </w:ins>
      <w:ins w:id="110" w:author="Shimon" w:date="2019-07-31T10:32:00Z">
        <w:r>
          <w:rPr>
            <w:rFonts w:hint="cs"/>
            <w:rtl/>
          </w:rPr>
          <w:t>2002,</w:t>
        </w:r>
      </w:ins>
      <w:ins w:id="111" w:author="Shimon" w:date="2019-07-31T10:35:00Z">
        <w:r w:rsidR="00C467AB">
          <w:rPr>
            <w:rFonts w:hint="cs"/>
            <w:rtl/>
          </w:rPr>
          <w:t xml:space="preserve"> </w:t>
        </w:r>
      </w:ins>
      <w:ins w:id="112" w:author="Shimon" w:date="2019-07-31T10:32:00Z">
        <w:r>
          <w:rPr>
            <w:rFonts w:hint="cs"/>
            <w:rtl/>
          </w:rPr>
          <w:t>2006</w:t>
        </w:r>
      </w:ins>
      <w:ins w:id="113" w:author="Shimon" w:date="2019-07-31T10:37:00Z">
        <w:r w:rsidR="00C467AB">
          <w:rPr>
            <w:rFonts w:hint="cs"/>
            <w:rtl/>
          </w:rPr>
          <w:t xml:space="preserve"> </w:t>
        </w:r>
        <w:r w:rsidR="00C467AB" w:rsidRPr="003A68E1">
          <w:rPr>
            <w:rFonts w:hint="eastAsia"/>
            <w:b/>
            <w:bCs/>
            <w:rtl/>
            <w:rPrChange w:id="114" w:author="Shimon" w:date="2019-07-31T10:44:00Z">
              <w:rPr>
                <w:rFonts w:hint="eastAsia"/>
                <w:rtl/>
              </w:rPr>
            </w:rPrChange>
          </w:rPr>
          <w:t>ו</w:t>
        </w:r>
      </w:ins>
      <w:ins w:id="115" w:author="Shimon" w:date="2019-07-31T10:42:00Z">
        <w:r w:rsidR="00C467AB" w:rsidRPr="003A68E1">
          <w:rPr>
            <w:rFonts w:hint="eastAsia"/>
            <w:b/>
            <w:bCs/>
            <w:rtl/>
            <w:rPrChange w:id="116" w:author="Shimon" w:date="2019-07-31T10:44:00Z">
              <w:rPr>
                <w:rFonts w:hint="eastAsia"/>
                <w:rtl/>
              </w:rPr>
            </w:rPrChange>
          </w:rPr>
          <w:t>ב</w:t>
        </w:r>
        <w:r w:rsidR="00C467AB" w:rsidRPr="003A68E1">
          <w:rPr>
            <w:b/>
            <w:bCs/>
            <w:rtl/>
            <w:rPrChange w:id="117" w:author="Shimon" w:date="2019-07-31T10:44:00Z">
              <w:rPr>
                <w:rtl/>
              </w:rPr>
            </w:rPrChange>
          </w:rPr>
          <w:t>-1</w:t>
        </w:r>
      </w:ins>
      <w:ins w:id="118" w:author="Shimon" w:date="2019-07-31T10:43:00Z">
        <w:r w:rsidR="00C467AB" w:rsidRPr="003A68E1">
          <w:rPr>
            <w:b/>
            <w:bCs/>
            <w:rtl/>
          </w:rPr>
          <w:t>.</w:t>
        </w:r>
      </w:ins>
      <w:ins w:id="119" w:author="Shimon" w:date="2019-07-31T10:42:00Z">
        <w:r w:rsidR="00C467AB" w:rsidRPr="003A68E1">
          <w:rPr>
            <w:b/>
            <w:bCs/>
            <w:rtl/>
            <w:rPrChange w:id="120" w:author="Shimon" w:date="2019-07-31T10:44:00Z">
              <w:rPr>
                <w:rtl/>
              </w:rPr>
            </w:rPrChange>
          </w:rPr>
          <w:t>4.2010</w:t>
        </w:r>
      </w:ins>
      <w:ins w:id="121" w:author="Shimon" w:date="2019-07-31T10:41:00Z">
        <w:r w:rsidR="00C467AB" w:rsidRPr="003A68E1">
          <w:rPr>
            <w:b/>
            <w:bCs/>
            <w:rtl/>
            <w:rPrChange w:id="122" w:author="Shimon" w:date="2019-07-31T10:44:00Z">
              <w:rPr>
                <w:rtl/>
              </w:rPr>
            </w:rPrChange>
          </w:rPr>
          <w:t xml:space="preserve"> </w:t>
        </w:r>
      </w:ins>
      <w:ins w:id="123" w:author="Shimon" w:date="2019-07-31T10:42:00Z">
        <w:r w:rsidR="00C467AB" w:rsidRPr="003A68E1">
          <w:rPr>
            <w:rFonts w:hint="eastAsia"/>
            <w:b/>
            <w:bCs/>
            <w:rtl/>
            <w:rPrChange w:id="124" w:author="Shimon" w:date="2019-07-31T10:44:00Z">
              <w:rPr>
                <w:rFonts w:hint="eastAsia"/>
                <w:rtl/>
              </w:rPr>
            </w:rPrChange>
          </w:rPr>
          <w:t>הוארך</w:t>
        </w:r>
        <w:r w:rsidR="00C467AB" w:rsidRPr="003A68E1">
          <w:rPr>
            <w:b/>
            <w:bCs/>
            <w:rtl/>
            <w:rPrChange w:id="125" w:author="Shimon" w:date="2019-07-31T10:44:00Z">
              <w:rPr>
                <w:rtl/>
              </w:rPr>
            </w:rPrChange>
          </w:rPr>
          <w:t xml:space="preserve"> </w:t>
        </w:r>
        <w:r w:rsidR="00C467AB" w:rsidRPr="003A68E1">
          <w:rPr>
            <w:rFonts w:hint="eastAsia"/>
            <w:b/>
            <w:bCs/>
            <w:rtl/>
            <w:rPrChange w:id="126" w:author="Shimon" w:date="2019-07-31T10:44:00Z">
              <w:rPr>
                <w:rFonts w:hint="eastAsia"/>
                <w:rtl/>
              </w:rPr>
            </w:rPrChange>
          </w:rPr>
          <w:t>החוזה</w:t>
        </w:r>
        <w:r w:rsidR="00C467AB" w:rsidRPr="003A68E1">
          <w:rPr>
            <w:b/>
            <w:bCs/>
            <w:rtl/>
            <w:rPrChange w:id="127" w:author="Shimon" w:date="2019-07-31T10:44:00Z">
              <w:rPr>
                <w:rtl/>
              </w:rPr>
            </w:rPrChange>
          </w:rPr>
          <w:t xml:space="preserve"> </w:t>
        </w:r>
        <w:r w:rsidR="00C467AB" w:rsidRPr="003A68E1">
          <w:rPr>
            <w:rFonts w:hint="eastAsia"/>
            <w:b/>
            <w:bCs/>
            <w:rtl/>
            <w:rPrChange w:id="128" w:author="Shimon" w:date="2019-07-31T10:44:00Z">
              <w:rPr>
                <w:rFonts w:hint="eastAsia"/>
                <w:rtl/>
              </w:rPr>
            </w:rPrChange>
          </w:rPr>
          <w:t>בפעם</w:t>
        </w:r>
        <w:r w:rsidR="00C467AB" w:rsidRPr="003A68E1">
          <w:rPr>
            <w:b/>
            <w:bCs/>
            <w:rtl/>
            <w:rPrChange w:id="129" w:author="Shimon" w:date="2019-07-31T10:44:00Z">
              <w:rPr>
                <w:rtl/>
              </w:rPr>
            </w:rPrChange>
          </w:rPr>
          <w:t xml:space="preserve"> </w:t>
        </w:r>
        <w:r w:rsidR="00C467AB" w:rsidRPr="003A68E1">
          <w:rPr>
            <w:rFonts w:hint="eastAsia"/>
            <w:b/>
            <w:bCs/>
            <w:rtl/>
            <w:rPrChange w:id="130" w:author="Shimon" w:date="2019-07-31T10:44:00Z">
              <w:rPr>
                <w:rFonts w:hint="eastAsia"/>
                <w:rtl/>
              </w:rPr>
            </w:rPrChange>
          </w:rPr>
          <w:t>ה</w:t>
        </w:r>
      </w:ins>
      <w:ins w:id="131" w:author="Shimon" w:date="2019-07-31T10:41:00Z">
        <w:r w:rsidR="00C467AB" w:rsidRPr="003A68E1">
          <w:rPr>
            <w:rFonts w:hint="eastAsia"/>
            <w:b/>
            <w:bCs/>
            <w:rtl/>
            <w:rPrChange w:id="132" w:author="Shimon" w:date="2019-07-31T10:44:00Z">
              <w:rPr>
                <w:rFonts w:hint="eastAsia"/>
                <w:rtl/>
              </w:rPr>
            </w:rPrChange>
          </w:rPr>
          <w:t>אחרונה</w:t>
        </w:r>
        <w:r w:rsidR="00C467AB" w:rsidRPr="003A68E1">
          <w:rPr>
            <w:b/>
            <w:bCs/>
            <w:rtl/>
            <w:rPrChange w:id="133" w:author="Shimon" w:date="2019-07-31T10:44:00Z">
              <w:rPr>
                <w:rtl/>
              </w:rPr>
            </w:rPrChange>
          </w:rPr>
          <w:t xml:space="preserve"> </w:t>
        </w:r>
      </w:ins>
      <w:ins w:id="134" w:author="Shimon" w:date="2019-07-31T10:42:00Z">
        <w:r w:rsidR="00C467AB" w:rsidRPr="003A68E1">
          <w:rPr>
            <w:rFonts w:hint="eastAsia"/>
            <w:b/>
            <w:bCs/>
            <w:rtl/>
            <w:rPrChange w:id="135" w:author="Shimon" w:date="2019-07-31T10:44:00Z">
              <w:rPr>
                <w:rFonts w:hint="eastAsia"/>
                <w:rtl/>
              </w:rPr>
            </w:rPrChange>
          </w:rPr>
          <w:t>לתקופה</w:t>
        </w:r>
        <w:r w:rsidR="00C467AB" w:rsidRPr="003A68E1">
          <w:rPr>
            <w:b/>
            <w:bCs/>
            <w:rtl/>
            <w:rPrChange w:id="136" w:author="Shimon" w:date="2019-07-31T10:44:00Z">
              <w:rPr>
                <w:rtl/>
              </w:rPr>
            </w:rPrChange>
          </w:rPr>
          <w:t xml:space="preserve"> נוספת של 4 שנים, </w:t>
        </w:r>
      </w:ins>
      <w:ins w:id="137" w:author="Shimon" w:date="2019-07-31T10:43:00Z">
        <w:r w:rsidR="00C467AB" w:rsidRPr="003A68E1">
          <w:rPr>
            <w:rFonts w:hint="eastAsia"/>
            <w:b/>
            <w:bCs/>
            <w:rtl/>
            <w:rPrChange w:id="138" w:author="Shimon" w:date="2019-07-31T10:44:00Z">
              <w:rPr>
                <w:rFonts w:hint="eastAsia"/>
                <w:rtl/>
              </w:rPr>
            </w:rPrChange>
          </w:rPr>
          <w:t>עד</w:t>
        </w:r>
        <w:r w:rsidR="00C467AB" w:rsidRPr="003A68E1">
          <w:rPr>
            <w:b/>
            <w:bCs/>
            <w:rtl/>
            <w:rPrChange w:id="139" w:author="Shimon" w:date="2019-07-31T10:44:00Z">
              <w:rPr>
                <w:rtl/>
              </w:rPr>
            </w:rPrChange>
          </w:rPr>
          <w:t xml:space="preserve"> 31.3.2014</w:t>
        </w:r>
      </w:ins>
      <w:ins w:id="140" w:author="Shimon" w:date="2019-07-31T10:35:00Z">
        <w:r w:rsidR="00C467AB" w:rsidRPr="003A68E1">
          <w:rPr>
            <w:b/>
            <w:bCs/>
            <w:rtl/>
            <w:rPrChange w:id="141" w:author="Shimon" w:date="2019-07-31T10:44:00Z">
              <w:rPr>
                <w:rtl/>
              </w:rPr>
            </w:rPrChange>
          </w:rPr>
          <w:t xml:space="preserve"> </w:t>
        </w:r>
      </w:ins>
    </w:p>
    <w:p w14:paraId="5BC97E00" w14:textId="0DBEF43F" w:rsidR="00AA4EC7" w:rsidRPr="006F0929" w:rsidRDefault="00502CD3">
      <w:pPr>
        <w:pStyle w:val="11"/>
        <w:numPr>
          <w:ilvl w:val="0"/>
          <w:numId w:val="42"/>
        </w:numPr>
        <w:spacing w:before="0" w:after="240" w:line="360" w:lineRule="auto"/>
        <w:ind w:left="523" w:hanging="425"/>
        <w:pPrChange w:id="142" w:author="Shimon" w:date="2019-08-05T12:05:00Z">
          <w:pPr>
            <w:pStyle w:val="11"/>
            <w:spacing w:before="0" w:after="240" w:line="360" w:lineRule="auto"/>
            <w:ind w:left="510" w:firstLine="0"/>
          </w:pPr>
        </w:pPrChange>
      </w:pPr>
      <w:ins w:id="143" w:author="Shimon" w:date="2019-08-05T12:04:00Z">
        <w:r>
          <w:rPr>
            <w:rFonts w:hint="cs"/>
            <w:rtl/>
          </w:rPr>
          <w:t xml:space="preserve">עבודתו של </w:t>
        </w:r>
      </w:ins>
      <w:ins w:id="144" w:author="Shimon" w:date="2019-07-31T10:59:00Z">
        <w:r w:rsidR="00874F8C">
          <w:rPr>
            <w:rFonts w:hint="cs"/>
            <w:rtl/>
          </w:rPr>
          <w:t xml:space="preserve">התובע </w:t>
        </w:r>
      </w:ins>
      <w:ins w:id="145" w:author="Shimon" w:date="2019-08-05T12:05:00Z">
        <w:r>
          <w:rPr>
            <w:rFonts w:hint="cs"/>
            <w:rtl/>
          </w:rPr>
          <w:t xml:space="preserve"> הופסקה </w:t>
        </w:r>
      </w:ins>
      <w:del w:id="146" w:author="Shimon" w:date="2019-07-31T10:31:00Z">
        <w:r w:rsidR="00362E59" w:rsidRPr="00CD4EA7" w:rsidDel="00A46554">
          <w:rPr>
            <w:rtl/>
          </w:rPr>
          <w:delText xml:space="preserve">, </w:delText>
        </w:r>
      </w:del>
      <w:del w:id="147" w:author="Shimon" w:date="2019-07-31T10:44:00Z">
        <w:r w:rsidR="002C3012" w:rsidRPr="00337F2F" w:rsidDel="00C467AB">
          <w:rPr>
            <w:rFonts w:hint="eastAsia"/>
            <w:rtl/>
          </w:rPr>
          <w:delText>ובפעם</w:delText>
        </w:r>
        <w:r w:rsidR="002C3012" w:rsidRPr="00337F2F" w:rsidDel="00C467AB">
          <w:rPr>
            <w:rtl/>
          </w:rPr>
          <w:delText xml:space="preserve"> </w:delText>
        </w:r>
        <w:r w:rsidR="002C3012" w:rsidRPr="00337F2F" w:rsidDel="00C467AB">
          <w:rPr>
            <w:rFonts w:hint="eastAsia"/>
            <w:rtl/>
          </w:rPr>
          <w:delText>ה</w:delText>
        </w:r>
        <w:r w:rsidR="00362E59" w:rsidRPr="00337F2F" w:rsidDel="00C467AB">
          <w:rPr>
            <w:rFonts w:hint="eastAsia"/>
            <w:rtl/>
          </w:rPr>
          <w:delText>אחרונה</w:delText>
        </w:r>
        <w:r w:rsidR="00362E59" w:rsidRPr="00337F2F" w:rsidDel="00C467AB">
          <w:rPr>
            <w:rtl/>
          </w:rPr>
          <w:delText xml:space="preserve"> הוארך לתקופה של ארבע שנים </w:delText>
        </w:r>
        <w:r w:rsidR="002C3012" w:rsidRPr="00337F2F" w:rsidDel="00C467AB">
          <w:rPr>
            <w:rFonts w:hint="eastAsia"/>
            <w:rtl/>
          </w:rPr>
          <w:delText>שהסתיימו</w:delText>
        </w:r>
        <w:r w:rsidR="00362E59" w:rsidRPr="00337F2F" w:rsidDel="00C467AB">
          <w:rPr>
            <w:rtl/>
          </w:rPr>
          <w:delText xml:space="preserve"> </w:delText>
        </w:r>
        <w:r w:rsidR="00362E59" w:rsidRPr="003A68E1" w:rsidDel="00C467AB">
          <w:rPr>
            <w:rFonts w:hint="eastAsia"/>
            <w:b/>
            <w:bCs/>
            <w:rtl/>
          </w:rPr>
          <w:delText>ביום</w:delText>
        </w:r>
        <w:r w:rsidR="00362E59" w:rsidRPr="003A68E1" w:rsidDel="00C467AB">
          <w:rPr>
            <w:b/>
            <w:bCs/>
            <w:rtl/>
          </w:rPr>
          <w:delText xml:space="preserve"> 31.3.2014</w:delText>
        </w:r>
        <w:r w:rsidR="00362E59" w:rsidRPr="00337F2F" w:rsidDel="00C467AB">
          <w:rPr>
            <w:rtl/>
          </w:rPr>
          <w:delText>.</w:delText>
        </w:r>
      </w:del>
      <w:del w:id="148" w:author="Shimon" w:date="2019-07-31T10:45:00Z">
        <w:r w:rsidR="00CD4EA7" w:rsidRPr="00337F2F" w:rsidDel="003A68E1">
          <w:rPr>
            <w:rtl/>
          </w:rPr>
          <w:delText xml:space="preserve"> התובע פוטר </w:delText>
        </w:r>
      </w:del>
      <w:r w:rsidR="00CD4EA7">
        <w:rPr>
          <w:rFonts w:hint="cs"/>
          <w:rtl/>
        </w:rPr>
        <w:t xml:space="preserve">ביום </w:t>
      </w:r>
      <w:r w:rsidR="00CD4EA7" w:rsidRPr="003A68E1">
        <w:rPr>
          <w:b/>
          <w:bCs/>
          <w:rtl/>
        </w:rPr>
        <w:t>5.8.2012</w:t>
      </w:r>
      <w:ins w:id="149" w:author="Shimon" w:date="2019-07-31T10:45:00Z">
        <w:r w:rsidR="003A68E1" w:rsidRPr="003A68E1">
          <w:rPr>
            <w:b/>
            <w:bCs/>
            <w:rtl/>
          </w:rPr>
          <w:t xml:space="preserve">, </w:t>
        </w:r>
      </w:ins>
      <w:del w:id="150" w:author="Shimon" w:date="2019-07-31T10:59:00Z">
        <w:r w:rsidR="00CD4EA7" w:rsidRPr="003A68E1" w:rsidDel="00874F8C">
          <w:rPr>
            <w:b/>
            <w:bCs/>
            <w:rtl/>
          </w:rPr>
          <w:delText xml:space="preserve"> </w:delText>
        </w:r>
      </w:del>
      <w:r w:rsidR="00CD4EA7" w:rsidRPr="00337F2F">
        <w:rPr>
          <w:rFonts w:hint="eastAsia"/>
          <w:rtl/>
        </w:rPr>
        <w:t>ב</w:t>
      </w:r>
      <w:ins w:id="151" w:author="Shimon" w:date="2019-07-31T10:59:00Z">
        <w:r w:rsidR="00874F8C">
          <w:rPr>
            <w:rFonts w:hint="cs"/>
            <w:rtl/>
          </w:rPr>
          <w:t>מהלך</w:t>
        </w:r>
      </w:ins>
      <w:ins w:id="152" w:author="Shimon" w:date="2019-07-31T10:48:00Z">
        <w:r w:rsidR="003A68E1">
          <w:rPr>
            <w:rFonts w:hint="cs"/>
            <w:rtl/>
          </w:rPr>
          <w:t xml:space="preserve"> </w:t>
        </w:r>
      </w:ins>
      <w:ins w:id="153" w:author="Shimon" w:date="2019-07-31T10:58:00Z">
        <w:r w:rsidR="00874F8C">
          <w:rPr>
            <w:rFonts w:hint="cs"/>
            <w:rtl/>
          </w:rPr>
          <w:t>התקופה הקצובה</w:t>
        </w:r>
      </w:ins>
      <w:ins w:id="154" w:author="Shimon" w:date="2019-07-31T10:59:00Z">
        <w:r w:rsidR="00874F8C">
          <w:rPr>
            <w:rFonts w:hint="cs"/>
            <w:rtl/>
          </w:rPr>
          <w:t xml:space="preserve"> בחוזה, </w:t>
        </w:r>
      </w:ins>
      <w:ins w:id="155" w:author="Shimon" w:date="2019-07-31T10:58:00Z">
        <w:r w:rsidR="00874F8C">
          <w:rPr>
            <w:rFonts w:hint="cs"/>
            <w:rtl/>
          </w:rPr>
          <w:t>ב</w:t>
        </w:r>
      </w:ins>
      <w:r w:rsidR="00CD4EA7" w:rsidRPr="00337F2F">
        <w:rPr>
          <w:rFonts w:hint="eastAsia"/>
          <w:rtl/>
        </w:rPr>
        <w:t>ניגוד</w:t>
      </w:r>
      <w:r w:rsidR="00CD4EA7" w:rsidRPr="00337F2F">
        <w:rPr>
          <w:rtl/>
        </w:rPr>
        <w:t xml:space="preserve"> </w:t>
      </w:r>
      <w:r w:rsidR="00CD4EA7" w:rsidRPr="00337F2F">
        <w:rPr>
          <w:rFonts w:hint="eastAsia"/>
          <w:rtl/>
        </w:rPr>
        <w:t>להוראות</w:t>
      </w:r>
      <w:r w:rsidR="00CD4EA7" w:rsidRPr="00337F2F">
        <w:rPr>
          <w:rtl/>
        </w:rPr>
        <w:t xml:space="preserve"> </w:t>
      </w:r>
      <w:r w:rsidR="00CD4EA7" w:rsidRPr="00337F2F">
        <w:rPr>
          <w:rFonts w:hint="eastAsia"/>
          <w:rtl/>
        </w:rPr>
        <w:t>החוזה</w:t>
      </w:r>
      <w:ins w:id="156" w:author="Shimon" w:date="2019-07-31T11:00:00Z">
        <w:r w:rsidR="00874F8C">
          <w:rPr>
            <w:rFonts w:hint="cs"/>
            <w:rtl/>
          </w:rPr>
          <w:t xml:space="preserve"> ו</w:t>
        </w:r>
      </w:ins>
      <w:del w:id="157" w:author="Shimon" w:date="2019-07-31T11:00:00Z">
        <w:r w:rsidR="00CD4EA7" w:rsidRPr="00337F2F" w:rsidDel="00874F8C">
          <w:rPr>
            <w:rtl/>
          </w:rPr>
          <w:delText xml:space="preserve">, </w:delText>
        </w:r>
        <w:r w:rsidR="00CD4EA7" w:rsidRPr="00337F2F" w:rsidDel="00874F8C">
          <w:rPr>
            <w:rFonts w:hint="eastAsia"/>
            <w:rtl/>
          </w:rPr>
          <w:delText>ו</w:delText>
        </w:r>
      </w:del>
      <w:r w:rsidR="00CD4EA7" w:rsidRPr="00337F2F">
        <w:rPr>
          <w:rFonts w:hint="eastAsia"/>
          <w:rtl/>
        </w:rPr>
        <w:t>בניגוד</w:t>
      </w:r>
      <w:r w:rsidR="00CD4EA7" w:rsidRPr="00337F2F">
        <w:rPr>
          <w:rtl/>
        </w:rPr>
        <w:t xml:space="preserve"> </w:t>
      </w:r>
      <w:r w:rsidR="00CD4EA7" w:rsidRPr="00337F2F">
        <w:rPr>
          <w:rFonts w:hint="eastAsia"/>
          <w:rtl/>
        </w:rPr>
        <w:t>לדין</w:t>
      </w:r>
      <w:r w:rsidR="00CD4EA7" w:rsidRPr="00337F2F">
        <w:rPr>
          <w:rtl/>
        </w:rPr>
        <w:t xml:space="preserve">, </w:t>
      </w:r>
      <w:r w:rsidR="00CD4EA7" w:rsidRPr="00337F2F">
        <w:rPr>
          <w:rFonts w:hint="eastAsia"/>
          <w:rtl/>
        </w:rPr>
        <w:t>כפי</w:t>
      </w:r>
      <w:r w:rsidR="00CD4EA7" w:rsidRPr="00337F2F">
        <w:rPr>
          <w:rtl/>
        </w:rPr>
        <w:t xml:space="preserve"> </w:t>
      </w:r>
      <w:r w:rsidR="00CD4EA7" w:rsidRPr="00337F2F">
        <w:rPr>
          <w:rFonts w:hint="eastAsia"/>
          <w:rtl/>
        </w:rPr>
        <w:t>שיפורט</w:t>
      </w:r>
      <w:r w:rsidR="00CD4EA7" w:rsidRPr="00337F2F">
        <w:rPr>
          <w:rtl/>
        </w:rPr>
        <w:t xml:space="preserve"> </w:t>
      </w:r>
      <w:r w:rsidR="00CD4EA7" w:rsidRPr="00337F2F">
        <w:rPr>
          <w:rFonts w:hint="eastAsia"/>
          <w:rtl/>
        </w:rPr>
        <w:t>להלן</w:t>
      </w:r>
      <w:r w:rsidR="00CD4EA7" w:rsidRPr="00337F2F">
        <w:rPr>
          <w:rtl/>
        </w:rPr>
        <w:t>.</w:t>
      </w:r>
    </w:p>
    <w:p w14:paraId="2F83A788" w14:textId="10F1DAC5" w:rsidR="00CD659C" w:rsidDel="00874F8C" w:rsidRDefault="001907C8">
      <w:pPr>
        <w:pStyle w:val="11"/>
        <w:numPr>
          <w:ilvl w:val="0"/>
          <w:numId w:val="42"/>
        </w:numPr>
        <w:spacing w:before="0" w:after="240" w:line="360" w:lineRule="auto"/>
        <w:rPr>
          <w:del w:id="158" w:author="Shimon" w:date="2019-07-31T11:01:00Z"/>
        </w:rPr>
        <w:pPrChange w:id="159" w:author="Shimon" w:date="2019-07-21T14:55:00Z">
          <w:pPr>
            <w:pStyle w:val="11"/>
            <w:numPr>
              <w:numId w:val="14"/>
            </w:numPr>
            <w:tabs>
              <w:tab w:val="num" w:pos="1069"/>
            </w:tabs>
            <w:spacing w:before="0" w:after="240" w:line="360" w:lineRule="auto"/>
            <w:ind w:left="510" w:right="360" w:hanging="425"/>
          </w:pPr>
        </w:pPrChange>
      </w:pPr>
      <w:del w:id="160" w:author="Shimon" w:date="2019-07-31T11:04:00Z">
        <w:r w:rsidRPr="00D74F54" w:rsidDel="00874F8C">
          <w:rPr>
            <w:rFonts w:hint="cs"/>
            <w:rtl/>
          </w:rPr>
          <w:delText>ה</w:delText>
        </w:r>
        <w:r w:rsidR="00CD659C" w:rsidRPr="00D74F54" w:rsidDel="00874F8C">
          <w:rPr>
            <w:rtl/>
          </w:rPr>
          <w:delText>נתבעת</w:delText>
        </w:r>
        <w:r w:rsidRPr="00D74F54" w:rsidDel="00874F8C">
          <w:rPr>
            <w:rFonts w:hint="cs"/>
            <w:rtl/>
          </w:rPr>
          <w:delText>, מדינת ישראל,</w:delText>
        </w:r>
        <w:r w:rsidR="009915E9" w:rsidRPr="00D74F54" w:rsidDel="00874F8C">
          <w:rPr>
            <w:rFonts w:hint="cs"/>
            <w:rtl/>
          </w:rPr>
          <w:delText xml:space="preserve"> </w:delText>
        </w:r>
        <w:r w:rsidRPr="00D74F54" w:rsidDel="00874F8C">
          <w:rPr>
            <w:rFonts w:hint="cs"/>
            <w:rtl/>
          </w:rPr>
          <w:delText xml:space="preserve">העסיקה את התובע לאורך כל תקופת עבודתו, </w:delText>
        </w:r>
      </w:del>
      <w:del w:id="161" w:author="Shimon" w:date="2019-07-21T14:57:00Z">
        <w:r w:rsidRPr="00874F8C" w:rsidDel="00173E98">
          <w:rPr>
            <w:rFonts w:hint="eastAsia"/>
            <w:b/>
            <w:bCs/>
            <w:rtl/>
          </w:rPr>
          <w:delText>קבעה</w:delText>
        </w:r>
        <w:r w:rsidRPr="00874F8C" w:rsidDel="00173E98">
          <w:rPr>
            <w:b/>
            <w:bCs/>
            <w:rtl/>
          </w:rPr>
          <w:delText xml:space="preserve"> את תנאי עבודתו, והחתימה אותו על </w:delText>
        </w:r>
        <w:r w:rsidR="00A92B70" w:rsidRPr="00874F8C" w:rsidDel="00173E98">
          <w:rPr>
            <w:rFonts w:hint="eastAsia"/>
            <w:b/>
            <w:bCs/>
            <w:rtl/>
          </w:rPr>
          <w:delText>חוזה</w:delText>
        </w:r>
        <w:r w:rsidR="00A92B70" w:rsidRPr="00874F8C" w:rsidDel="00173E98">
          <w:rPr>
            <w:b/>
            <w:bCs/>
            <w:rtl/>
          </w:rPr>
          <w:delText xml:space="preserve"> </w:delText>
        </w:r>
        <w:r w:rsidRPr="00874F8C" w:rsidDel="00173E98">
          <w:rPr>
            <w:rFonts w:hint="eastAsia"/>
            <w:b/>
            <w:bCs/>
            <w:rtl/>
          </w:rPr>
          <w:delText>עבודה</w:delText>
        </w:r>
        <w:r w:rsidRPr="00874F8C" w:rsidDel="00173E98">
          <w:rPr>
            <w:b/>
            <w:bCs/>
            <w:rtl/>
          </w:rPr>
          <w:delText xml:space="preserve"> </w:delText>
        </w:r>
        <w:r w:rsidR="00767AE5" w:rsidRPr="00874F8C" w:rsidDel="00173E98">
          <w:rPr>
            <w:rFonts w:hint="eastAsia"/>
            <w:b/>
            <w:bCs/>
            <w:rtl/>
          </w:rPr>
          <w:delText>אישי</w:delText>
        </w:r>
        <w:r w:rsidR="00767AE5" w:rsidRPr="00874F8C" w:rsidDel="00173E98">
          <w:rPr>
            <w:b/>
            <w:bCs/>
            <w:rtl/>
          </w:rPr>
          <w:delText xml:space="preserve"> </w:delText>
        </w:r>
        <w:r w:rsidR="00D5324B" w:rsidRPr="00874F8C" w:rsidDel="00173E98">
          <w:rPr>
            <w:rFonts w:hint="eastAsia"/>
            <w:b/>
            <w:bCs/>
            <w:rtl/>
          </w:rPr>
          <w:delText>לתקופה</w:delText>
        </w:r>
        <w:r w:rsidR="00D5324B" w:rsidRPr="00874F8C" w:rsidDel="00173E98">
          <w:rPr>
            <w:b/>
            <w:bCs/>
            <w:rtl/>
          </w:rPr>
          <w:delText xml:space="preserve"> קצובה, </w:delText>
        </w:r>
        <w:r w:rsidR="00767AE5" w:rsidRPr="00874F8C" w:rsidDel="00173E98">
          <w:rPr>
            <w:rFonts w:hint="eastAsia"/>
            <w:b/>
            <w:bCs/>
            <w:rtl/>
          </w:rPr>
          <w:delText>בנוסח</w:delText>
        </w:r>
        <w:r w:rsidR="00767AE5" w:rsidRPr="00874F8C" w:rsidDel="00173E98">
          <w:rPr>
            <w:b/>
            <w:bCs/>
            <w:rtl/>
          </w:rPr>
          <w:delText xml:space="preserve"> אחיד, </w:delText>
        </w:r>
        <w:r w:rsidRPr="00874F8C" w:rsidDel="00173E98">
          <w:rPr>
            <w:rFonts w:hint="eastAsia"/>
            <w:b/>
            <w:bCs/>
            <w:rtl/>
          </w:rPr>
          <w:delText>שהיא</w:delText>
        </w:r>
        <w:r w:rsidRPr="00874F8C" w:rsidDel="00173E98">
          <w:rPr>
            <w:b/>
            <w:bCs/>
            <w:rtl/>
          </w:rPr>
          <w:delText xml:space="preserve"> </w:delText>
        </w:r>
        <w:r w:rsidRPr="00874F8C" w:rsidDel="00173E98">
          <w:rPr>
            <w:rFonts w:hint="eastAsia"/>
            <w:b/>
            <w:bCs/>
            <w:rtl/>
          </w:rPr>
          <w:delText>עצמה</w:delText>
        </w:r>
        <w:r w:rsidRPr="00874F8C" w:rsidDel="00173E98">
          <w:rPr>
            <w:b/>
            <w:bCs/>
            <w:rtl/>
          </w:rPr>
          <w:delText xml:space="preserve"> </w:delText>
        </w:r>
        <w:r w:rsidRPr="00874F8C" w:rsidDel="00173E98">
          <w:rPr>
            <w:rFonts w:hint="eastAsia"/>
            <w:b/>
            <w:bCs/>
            <w:rtl/>
          </w:rPr>
          <w:delText>ניסחה</w:delText>
        </w:r>
        <w:r w:rsidRPr="00874F8C" w:rsidDel="00173E98">
          <w:rPr>
            <w:b/>
            <w:bCs/>
            <w:rtl/>
          </w:rPr>
          <w:delText xml:space="preserve"> </w:delText>
        </w:r>
        <w:r w:rsidRPr="00874F8C" w:rsidDel="00173E98">
          <w:rPr>
            <w:rFonts w:hint="eastAsia"/>
            <w:b/>
            <w:bCs/>
            <w:rtl/>
          </w:rPr>
          <w:delText>וכתבה</w:delText>
        </w:r>
        <w:r w:rsidR="00CD659C" w:rsidRPr="00D74F54" w:rsidDel="00173E98">
          <w:rPr>
            <w:rFonts w:hint="cs"/>
            <w:rtl/>
          </w:rPr>
          <w:delText>.</w:delText>
        </w:r>
      </w:del>
      <w:ins w:id="162" w:author="Shimon" w:date="2019-07-31T11:04:00Z">
        <w:r w:rsidR="00874F8C">
          <w:rPr>
            <w:rFonts w:hint="cs"/>
            <w:rtl/>
          </w:rPr>
          <w:t xml:space="preserve"> </w:t>
        </w:r>
      </w:ins>
      <w:ins w:id="163" w:author="Shimon" w:date="2019-07-31T11:05:00Z">
        <w:r w:rsidR="00982EAF">
          <w:rPr>
            <w:rFonts w:hint="cs"/>
            <w:rtl/>
          </w:rPr>
          <w:t>נתבעת 1,</w:t>
        </w:r>
        <w:r w:rsidR="00982EAF">
          <w:rPr>
            <w:rFonts w:hint="cs"/>
            <w:szCs w:val="20"/>
            <w:rtl/>
          </w:rPr>
          <w:t xml:space="preserve"> </w:t>
        </w:r>
      </w:ins>
      <w:del w:id="164" w:author="Shimon" w:date="2019-07-30T13:32:00Z">
        <w:r w:rsidR="00CD659C" w:rsidRPr="00874F8C" w:rsidDel="00520F84">
          <w:rPr>
            <w:szCs w:val="20"/>
            <w:rtl/>
            <w:rPrChange w:id="165" w:author="Shimon" w:date="2019-07-31T11:04:00Z">
              <w:rPr>
                <w:rtl/>
              </w:rPr>
            </w:rPrChange>
          </w:rPr>
          <w:delText xml:space="preserve"> </w:delText>
        </w:r>
      </w:del>
    </w:p>
    <w:p w14:paraId="796EFC41" w14:textId="759135CA" w:rsidR="00CD4EA7" w:rsidDel="00173E98" w:rsidRDefault="00CD4EA7" w:rsidP="00A74C42">
      <w:pPr>
        <w:pStyle w:val="11"/>
        <w:numPr>
          <w:ilvl w:val="0"/>
          <w:numId w:val="42"/>
        </w:numPr>
        <w:spacing w:before="0" w:after="240" w:line="360" w:lineRule="auto"/>
        <w:ind w:left="510" w:hanging="425"/>
        <w:rPr>
          <w:del w:id="166" w:author="Shimon" w:date="2019-07-21T14:59:00Z"/>
        </w:rPr>
      </w:pPr>
      <w:del w:id="167" w:author="Shimon" w:date="2019-07-21T14:59:00Z">
        <w:r w:rsidDel="00173E98">
          <w:rPr>
            <w:rFonts w:hint="cs"/>
            <w:rtl/>
          </w:rPr>
          <w:delText xml:space="preserve">נתבע 2, הממונה על הגמלאות, אחראי על </w:delText>
        </w:r>
      </w:del>
      <w:del w:id="168" w:author="Shimon" w:date="2019-07-21T14:54:00Z">
        <w:r w:rsidDel="00664F8E">
          <w:rPr>
            <w:rFonts w:hint="cs"/>
            <w:rtl/>
          </w:rPr>
          <w:delText>חישוב</w:delText>
        </w:r>
      </w:del>
      <w:del w:id="169" w:author="Shimon" w:date="2019-07-21T14:59:00Z">
        <w:r w:rsidDel="00173E98">
          <w:rPr>
            <w:rFonts w:hint="cs"/>
            <w:rtl/>
          </w:rPr>
          <w:delText xml:space="preserve"> הפנסיה של התובע </w:delText>
        </w:r>
      </w:del>
      <w:del w:id="170" w:author="Shimon" w:date="2019-07-21T14:54:00Z">
        <w:r w:rsidDel="00664F8E">
          <w:rPr>
            <w:rFonts w:hint="cs"/>
            <w:rtl/>
          </w:rPr>
          <w:delText>ובאמצעותו היא משולמת.</w:delText>
        </w:r>
      </w:del>
      <w:del w:id="171" w:author="Shimon" w:date="2019-07-21T14:59:00Z">
        <w:r w:rsidDel="00173E98">
          <w:rPr>
            <w:rFonts w:hint="cs"/>
            <w:rtl/>
          </w:rPr>
          <w:delText xml:space="preserve"> </w:delText>
        </w:r>
      </w:del>
      <w:del w:id="172" w:author="Shimon" w:date="2019-07-21T14:54:00Z">
        <w:r w:rsidDel="00664F8E">
          <w:rPr>
            <w:rFonts w:hint="cs"/>
            <w:rtl/>
          </w:rPr>
          <w:delText>הממונה על הגמלאות</w:delText>
        </w:r>
      </w:del>
      <w:del w:id="173" w:author="Shimon" w:date="2019-07-21T14:59:00Z">
        <w:r w:rsidDel="00173E98">
          <w:rPr>
            <w:rFonts w:hint="cs"/>
            <w:rtl/>
          </w:rPr>
          <w:delText xml:space="preserve"> צורף מאחר שהתובע תוקף את החלטתו בעניין גובה גמלתו.</w:delText>
        </w:r>
      </w:del>
    </w:p>
    <w:p w14:paraId="611063DC" w14:textId="70192D97" w:rsidR="00173E98" w:rsidRDefault="00CD4EA7">
      <w:pPr>
        <w:pStyle w:val="11"/>
        <w:numPr>
          <w:ilvl w:val="0"/>
          <w:numId w:val="42"/>
        </w:numPr>
        <w:spacing w:before="0" w:after="240" w:line="360" w:lineRule="auto"/>
        <w:ind w:left="510" w:hanging="425"/>
        <w:rPr>
          <w:ins w:id="174" w:author="Shimon" w:date="2019-07-21T14:59:00Z"/>
        </w:rPr>
        <w:pPrChange w:id="175" w:author="Shimon" w:date="2019-08-05T12:06:00Z">
          <w:pPr>
            <w:pStyle w:val="11"/>
            <w:numPr>
              <w:numId w:val="14"/>
            </w:numPr>
            <w:tabs>
              <w:tab w:val="num" w:pos="1069"/>
            </w:tabs>
            <w:spacing w:before="0" w:after="240" w:line="360" w:lineRule="auto"/>
            <w:ind w:left="510" w:right="360" w:hanging="425"/>
          </w:pPr>
        </w:pPrChange>
      </w:pPr>
      <w:del w:id="176" w:author="Shimon" w:date="2019-07-31T11:01:00Z">
        <w:r w:rsidDel="00874F8C">
          <w:rPr>
            <w:rFonts w:hint="cs"/>
            <w:rtl/>
          </w:rPr>
          <w:delText xml:space="preserve">נתבעת </w:delText>
        </w:r>
      </w:del>
      <w:del w:id="177" w:author="Shimon" w:date="2019-07-21T14:58:00Z">
        <w:r w:rsidDel="00173E98">
          <w:rPr>
            <w:rFonts w:hint="cs"/>
            <w:rtl/>
          </w:rPr>
          <w:delText>3,</w:delText>
        </w:r>
      </w:del>
      <w:del w:id="178" w:author="Shimon" w:date="2019-07-31T11:01:00Z">
        <w:r w:rsidDel="00874F8C">
          <w:rPr>
            <w:rFonts w:hint="cs"/>
            <w:rtl/>
          </w:rPr>
          <w:delText xml:space="preserve"> </w:delText>
        </w:r>
      </w:del>
      <w:r>
        <w:rPr>
          <w:rFonts w:hint="cs"/>
          <w:rtl/>
        </w:rPr>
        <w:t>נציבות שירות המדינה,</w:t>
      </w:r>
      <w:ins w:id="179" w:author="Shimon" w:date="2019-07-31T11:01:00Z">
        <w:r w:rsidR="00874F8C" w:rsidRPr="00874F8C">
          <w:rPr>
            <w:rFonts w:hint="cs"/>
            <w:rtl/>
          </w:rPr>
          <w:t xml:space="preserve"> </w:t>
        </w:r>
      </w:ins>
      <w:del w:id="180" w:author="Shimon" w:date="2019-07-31T11:05:00Z">
        <w:r w:rsidDel="00982EAF">
          <w:rPr>
            <w:rFonts w:hint="cs"/>
            <w:rtl/>
          </w:rPr>
          <w:delText xml:space="preserve"> </w:delText>
        </w:r>
      </w:del>
      <w:ins w:id="181" w:author="Shimon" w:date="2019-07-31T11:02:00Z">
        <w:r w:rsidR="00874F8C">
          <w:rPr>
            <w:rFonts w:hint="cs"/>
            <w:rtl/>
          </w:rPr>
          <w:t>ה</w:t>
        </w:r>
      </w:ins>
      <w:r w:rsidR="00646E5E">
        <w:rPr>
          <w:rFonts w:hint="cs"/>
          <w:rtl/>
        </w:rPr>
        <w:t>אחראית על קביעת תנאי עבודתם של עובדי המדינה,</w:t>
      </w:r>
      <w:ins w:id="182" w:author="Shimon" w:date="2019-07-31T11:02:00Z">
        <w:r w:rsidR="00874F8C">
          <w:rPr>
            <w:rFonts w:hint="cs"/>
            <w:rtl/>
          </w:rPr>
          <w:t xml:space="preserve"> </w:t>
        </w:r>
      </w:ins>
      <w:del w:id="183" w:author="Shimon" w:date="2019-07-21T14:37:00Z">
        <w:r w:rsidR="00646E5E" w:rsidDel="00CD4235">
          <w:rPr>
            <w:rFonts w:hint="cs"/>
            <w:rtl/>
          </w:rPr>
          <w:delText xml:space="preserve"> ו</w:delText>
        </w:r>
      </w:del>
      <w:r w:rsidR="00646E5E">
        <w:rPr>
          <w:rFonts w:hint="cs"/>
          <w:rtl/>
        </w:rPr>
        <w:t>היא</w:t>
      </w:r>
      <w:del w:id="184" w:author="Shimon" w:date="2019-07-31T11:02:00Z">
        <w:r w:rsidR="00646E5E" w:rsidDel="00874F8C">
          <w:rPr>
            <w:rFonts w:hint="cs"/>
            <w:rtl/>
          </w:rPr>
          <w:delText xml:space="preserve"> זאת</w:delText>
        </w:r>
      </w:del>
      <w:r w:rsidR="00646E5E">
        <w:rPr>
          <w:rFonts w:hint="cs"/>
          <w:rtl/>
        </w:rPr>
        <w:t xml:space="preserve"> שקבעה את תנאי עבודתו של התובע, </w:t>
      </w:r>
      <w:ins w:id="185" w:author="Shimon" w:date="2019-07-21T14:37:00Z">
        <w:r w:rsidR="00CD4235">
          <w:rPr>
            <w:rFonts w:hint="cs"/>
            <w:rtl/>
          </w:rPr>
          <w:t xml:space="preserve">היא </w:t>
        </w:r>
      </w:ins>
      <w:ins w:id="186" w:author="Shimon" w:date="2019-08-05T12:05:00Z">
        <w:r w:rsidR="00502CD3">
          <w:rPr>
            <w:rFonts w:hint="cs"/>
            <w:rtl/>
          </w:rPr>
          <w:t>שניסחה את החוזה, היא ה</w:t>
        </w:r>
      </w:ins>
      <w:ins w:id="187" w:author="Shimon" w:date="2019-07-21T14:37:00Z">
        <w:r w:rsidR="00CD4235">
          <w:rPr>
            <w:rFonts w:hint="cs"/>
            <w:rtl/>
          </w:rPr>
          <w:t>חתומה על חוזה הבכירים שבידי התובע</w:t>
        </w:r>
      </w:ins>
      <w:ins w:id="188" w:author="Shimon" w:date="2019-07-31T11:09:00Z">
        <w:r w:rsidR="00982EAF">
          <w:rPr>
            <w:rFonts w:hint="cs"/>
            <w:rtl/>
          </w:rPr>
          <w:t>, הי</w:t>
        </w:r>
        <w:r w:rsidR="00502CD3">
          <w:rPr>
            <w:rFonts w:hint="cs"/>
            <w:rtl/>
          </w:rPr>
          <w:t>א שחתומה על מכתב הפיטורין הרשמי</w:t>
        </w:r>
      </w:ins>
      <w:ins w:id="189" w:author="Shimon" w:date="2019-08-05T12:06:00Z">
        <w:r w:rsidR="00502CD3">
          <w:rPr>
            <w:rFonts w:hint="cs"/>
            <w:rtl/>
          </w:rPr>
          <w:t xml:space="preserve">, ובבוא היום </w:t>
        </w:r>
      </w:ins>
      <w:del w:id="190" w:author="Shimon" w:date="2019-08-05T12:06:00Z">
        <w:r w:rsidR="00646E5E" w:rsidDel="00502CD3">
          <w:rPr>
            <w:rFonts w:hint="cs"/>
            <w:rtl/>
          </w:rPr>
          <w:delText>ו</w:delText>
        </w:r>
      </w:del>
      <w:ins w:id="191" w:author="Shimon" w:date="2019-08-05T12:06:00Z">
        <w:r w:rsidR="00502CD3">
          <w:rPr>
            <w:rFonts w:hint="cs"/>
            <w:rtl/>
          </w:rPr>
          <w:t>ה</w:t>
        </w:r>
      </w:ins>
      <w:ins w:id="192" w:author="Shimon" w:date="2019-07-21T14:38:00Z">
        <w:r w:rsidR="00CD4235">
          <w:rPr>
            <w:rFonts w:hint="cs"/>
            <w:rtl/>
          </w:rPr>
          <w:t>יא ש</w:t>
        </w:r>
      </w:ins>
      <w:ins w:id="193" w:author="Shimon" w:date="2019-07-21T14:39:00Z">
        <w:r w:rsidR="00CD4235">
          <w:rPr>
            <w:rFonts w:hint="cs"/>
            <w:rtl/>
          </w:rPr>
          <w:t>הנחתה את</w:t>
        </w:r>
        <w:r w:rsidR="00874F8C">
          <w:rPr>
            <w:rFonts w:hint="cs"/>
            <w:rtl/>
          </w:rPr>
          <w:t xml:space="preserve"> הממ</w:t>
        </w:r>
        <w:r w:rsidR="00CD4235">
          <w:rPr>
            <w:rFonts w:hint="cs"/>
            <w:rtl/>
          </w:rPr>
          <w:t xml:space="preserve">ונה </w:t>
        </w:r>
      </w:ins>
      <w:ins w:id="194" w:author="Shimon" w:date="2019-07-21T14:40:00Z">
        <w:r w:rsidR="00CD4235">
          <w:rPr>
            <w:rFonts w:hint="cs"/>
            <w:rtl/>
          </w:rPr>
          <w:t>על הגמלאות כיצד לחשב את גימלת התובע</w:t>
        </w:r>
      </w:ins>
      <w:ins w:id="195" w:author="Shimon" w:date="2019-07-21T14:41:00Z">
        <w:r w:rsidR="00CD4235">
          <w:rPr>
            <w:rFonts w:hint="cs"/>
            <w:rtl/>
          </w:rPr>
          <w:t>.</w:t>
        </w:r>
      </w:ins>
      <w:ins w:id="196" w:author="Shimon" w:date="2019-07-21T14:45:00Z">
        <w:r w:rsidR="00CD4235">
          <w:rPr>
            <w:rFonts w:hint="cs"/>
            <w:rtl/>
          </w:rPr>
          <w:t xml:space="preserve"> לפיכך,  ו</w:t>
        </w:r>
      </w:ins>
      <w:ins w:id="197" w:author="Shimon" w:date="2019-07-21T14:44:00Z">
        <w:r w:rsidR="00CD4235">
          <w:rPr>
            <w:rFonts w:hint="cs"/>
            <w:rtl/>
          </w:rPr>
          <w:t>ע"פ הנחיות מינהלת הגימלאות</w:t>
        </w:r>
      </w:ins>
      <w:ins w:id="198" w:author="Shimon" w:date="2019-07-21T14:45:00Z">
        <w:r w:rsidR="00CD4235">
          <w:rPr>
            <w:rFonts w:hint="cs"/>
            <w:rtl/>
          </w:rPr>
          <w:t>,</w:t>
        </w:r>
      </w:ins>
      <w:ins w:id="199" w:author="Shimon" w:date="2019-07-21T14:44:00Z">
        <w:r w:rsidR="00CD4235">
          <w:rPr>
            <w:rFonts w:hint="cs"/>
            <w:rtl/>
          </w:rPr>
          <w:t xml:space="preserve"> נוהלו </w:t>
        </w:r>
      </w:ins>
      <w:del w:id="200" w:author="Shimon" w:date="2019-07-21T14:44:00Z">
        <w:r w:rsidR="00CD4235" w:rsidDel="00CD4235">
          <w:rPr>
            <w:rFonts w:hint="cs"/>
            <w:rtl/>
          </w:rPr>
          <w:delText xml:space="preserve"> </w:delText>
        </w:r>
      </w:del>
      <w:r w:rsidR="00646E5E">
        <w:rPr>
          <w:rFonts w:hint="cs"/>
          <w:rtl/>
        </w:rPr>
        <w:t xml:space="preserve">המגעים </w:t>
      </w:r>
      <w:ins w:id="201" w:author="Shimon" w:date="2019-07-21T14:44:00Z">
        <w:r w:rsidR="00CD4235">
          <w:rPr>
            <w:rFonts w:hint="cs"/>
            <w:rtl/>
          </w:rPr>
          <w:t>בענין גימלאות התובע</w:t>
        </w:r>
      </w:ins>
      <w:ins w:id="202" w:author="Shimon" w:date="2019-07-21T14:46:00Z">
        <w:r w:rsidR="00CD4235">
          <w:rPr>
            <w:rFonts w:hint="cs"/>
            <w:rtl/>
          </w:rPr>
          <w:t xml:space="preserve"> </w:t>
        </w:r>
      </w:ins>
      <w:r w:rsidR="00646E5E">
        <w:rPr>
          <w:rFonts w:hint="cs"/>
          <w:rtl/>
        </w:rPr>
        <w:t>לאחר פרישתו הכפויה של התובע</w:t>
      </w:r>
      <w:ins w:id="203" w:author="Shimon" w:date="2019-07-21T14:46:00Z">
        <w:r w:rsidR="00CD4235">
          <w:rPr>
            <w:rFonts w:hint="cs"/>
            <w:rtl/>
          </w:rPr>
          <w:t xml:space="preserve"> מול נציבות שרות המדינה</w:t>
        </w:r>
      </w:ins>
      <w:r w:rsidR="00646E5E">
        <w:rPr>
          <w:rFonts w:hint="cs"/>
          <w:rtl/>
        </w:rPr>
        <w:t>.</w:t>
      </w:r>
      <w:ins w:id="204" w:author="Shimon" w:date="2019-07-21T14:59:00Z">
        <w:r w:rsidR="00173E98" w:rsidRPr="00173E98">
          <w:rPr>
            <w:rFonts w:hint="cs"/>
            <w:rtl/>
          </w:rPr>
          <w:t xml:space="preserve"> </w:t>
        </w:r>
      </w:ins>
    </w:p>
    <w:p w14:paraId="33445462" w14:textId="13C7872C" w:rsidR="00CD4EA7" w:rsidDel="00982EAF" w:rsidRDefault="00173E98">
      <w:pPr>
        <w:pStyle w:val="11"/>
        <w:numPr>
          <w:ilvl w:val="0"/>
          <w:numId w:val="42"/>
        </w:numPr>
        <w:tabs>
          <w:tab w:val="left" w:pos="523"/>
        </w:tabs>
        <w:spacing w:before="0" w:after="240" w:line="360" w:lineRule="auto"/>
        <w:ind w:left="523" w:hanging="425"/>
        <w:rPr>
          <w:del w:id="205" w:author="Shimon" w:date="2019-07-21T15:00:00Z"/>
        </w:rPr>
        <w:pPrChange w:id="206" w:author="Shimon" w:date="2019-07-31T11:06:00Z">
          <w:pPr>
            <w:pStyle w:val="11"/>
            <w:numPr>
              <w:numId w:val="14"/>
            </w:numPr>
            <w:tabs>
              <w:tab w:val="num" w:pos="1069"/>
            </w:tabs>
            <w:spacing w:before="0" w:after="240" w:line="360" w:lineRule="auto"/>
            <w:ind w:left="510" w:right="360" w:hanging="425"/>
          </w:pPr>
        </w:pPrChange>
      </w:pPr>
      <w:ins w:id="207" w:author="Shimon" w:date="2019-07-21T14:59:00Z">
        <w:r>
          <w:rPr>
            <w:rFonts w:hint="cs"/>
            <w:rtl/>
          </w:rPr>
          <w:t>נתבע 2, הממונה על הגמלאות, אחראי על תשלום הפנסיה של התובע</w:t>
        </w:r>
      </w:ins>
      <w:ins w:id="208" w:author="Shimon" w:date="2019-07-31T11:06:00Z">
        <w:r w:rsidR="00982EAF">
          <w:rPr>
            <w:rFonts w:hint="cs"/>
            <w:rtl/>
          </w:rPr>
          <w:t xml:space="preserve"> </w:t>
        </w:r>
      </w:ins>
      <w:ins w:id="209" w:author="Shimon" w:date="2019-07-21T14:59:00Z">
        <w:r>
          <w:rPr>
            <w:rFonts w:hint="cs"/>
            <w:rtl/>
          </w:rPr>
          <w:t>צורף לתביעה מאחר שהתובע תוקף את החלטתו בעניין גובה גמלתו.</w:t>
        </w:r>
      </w:ins>
    </w:p>
    <w:p w14:paraId="66B80E25" w14:textId="77777777" w:rsidR="00982EAF" w:rsidRDefault="00982EAF">
      <w:pPr>
        <w:pStyle w:val="11"/>
        <w:numPr>
          <w:ilvl w:val="0"/>
          <w:numId w:val="42"/>
        </w:numPr>
        <w:tabs>
          <w:tab w:val="left" w:pos="523"/>
        </w:tabs>
        <w:spacing w:before="0" w:after="240" w:line="360" w:lineRule="auto"/>
        <w:ind w:left="523" w:hanging="425"/>
        <w:rPr>
          <w:ins w:id="210" w:author="Shimon" w:date="2019-07-31T11:10:00Z"/>
        </w:rPr>
        <w:pPrChange w:id="211" w:author="Shimon" w:date="2019-07-31T11:06:00Z">
          <w:pPr>
            <w:pStyle w:val="11"/>
            <w:numPr>
              <w:numId w:val="14"/>
            </w:numPr>
            <w:tabs>
              <w:tab w:val="num" w:pos="1069"/>
            </w:tabs>
            <w:spacing w:before="0" w:after="240" w:line="360" w:lineRule="auto"/>
            <w:ind w:left="510" w:right="360" w:hanging="425"/>
          </w:pPr>
        </w:pPrChange>
      </w:pPr>
    </w:p>
    <w:p w14:paraId="68BEE831" w14:textId="383689A1" w:rsidR="001907C8" w:rsidRDefault="00CD4EA7">
      <w:pPr>
        <w:pStyle w:val="11"/>
        <w:numPr>
          <w:ilvl w:val="0"/>
          <w:numId w:val="42"/>
        </w:numPr>
        <w:spacing w:before="0" w:after="240" w:line="360" w:lineRule="auto"/>
        <w:ind w:left="510" w:hanging="425"/>
        <w:pPrChange w:id="212" w:author="Shimon" w:date="2019-07-31T11:06:00Z">
          <w:pPr>
            <w:pStyle w:val="11"/>
            <w:numPr>
              <w:numId w:val="14"/>
            </w:numPr>
            <w:tabs>
              <w:tab w:val="num" w:pos="1069"/>
            </w:tabs>
            <w:spacing w:before="0" w:after="240" w:line="360" w:lineRule="auto"/>
            <w:ind w:left="510" w:right="360" w:hanging="425"/>
          </w:pPr>
        </w:pPrChange>
      </w:pPr>
      <w:del w:id="213" w:author="Shimon" w:date="2019-07-21T15:00:00Z">
        <w:r w:rsidDel="00173E98">
          <w:rPr>
            <w:rFonts w:hint="cs"/>
            <w:rtl/>
          </w:rPr>
          <w:delText>ש</w:delText>
        </w:r>
      </w:del>
      <w:del w:id="214" w:author="Shimon" w:date="2019-07-31T11:06:00Z">
        <w:r w:rsidDel="00982EAF">
          <w:rPr>
            <w:rFonts w:hint="cs"/>
            <w:rtl/>
          </w:rPr>
          <w:delText>לושת</w:delText>
        </w:r>
      </w:del>
      <w:r>
        <w:rPr>
          <w:rFonts w:hint="cs"/>
          <w:rtl/>
        </w:rPr>
        <w:t xml:space="preserve"> הנתבע</w:t>
      </w:r>
      <w:ins w:id="215" w:author="Shimon" w:date="2019-07-31T11:06:00Z">
        <w:r w:rsidR="00982EAF">
          <w:rPr>
            <w:rFonts w:hint="cs"/>
            <w:rtl/>
          </w:rPr>
          <w:t>ים</w:t>
        </w:r>
      </w:ins>
      <w:del w:id="216" w:author="Shimon" w:date="2019-07-31T11:06:00Z">
        <w:r w:rsidDel="00982EAF">
          <w:rPr>
            <w:rFonts w:hint="cs"/>
            <w:rtl/>
          </w:rPr>
          <w:delText>ות</w:delText>
        </w:r>
      </w:del>
      <w:r w:rsidR="001907C8" w:rsidRPr="00D74F54">
        <w:rPr>
          <w:rFonts w:hint="cs"/>
          <w:rtl/>
        </w:rPr>
        <w:t xml:space="preserve"> כפופ</w:t>
      </w:r>
      <w:ins w:id="217" w:author="Shimon" w:date="2019-07-31T11:06:00Z">
        <w:r w:rsidR="00982EAF">
          <w:rPr>
            <w:rFonts w:hint="cs"/>
            <w:rtl/>
          </w:rPr>
          <w:t>ים</w:t>
        </w:r>
      </w:ins>
      <w:del w:id="218" w:author="Shimon" w:date="2019-07-31T11:06:00Z">
        <w:r w:rsidDel="00982EAF">
          <w:rPr>
            <w:rFonts w:hint="cs"/>
            <w:rtl/>
          </w:rPr>
          <w:delText>ות</w:delText>
        </w:r>
      </w:del>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בהתאם להוראות חוק יסוד: חופש העיסוק</w:t>
      </w:r>
      <w:ins w:id="219" w:author="Shimon" w:date="2019-07-31T11:06:00Z">
        <w:r w:rsidR="00982EAF">
          <w:rPr>
            <w:rFonts w:hint="cs"/>
            <w:rtl/>
          </w:rPr>
          <w:t>.</w:t>
        </w:r>
      </w:ins>
      <w:r w:rsidR="00BF5EB8">
        <w:rPr>
          <w:rFonts w:hint="cs"/>
          <w:rtl/>
        </w:rPr>
        <w:t xml:space="preserve"> </w:t>
      </w:r>
      <w:r w:rsidR="00991D7F" w:rsidRPr="00D74F54">
        <w:rPr>
          <w:rFonts w:hint="cs"/>
          <w:rtl/>
        </w:rPr>
        <w:t>הנתבע</w:t>
      </w:r>
      <w:ins w:id="220" w:author="Shimon" w:date="2019-07-31T11:07:00Z">
        <w:r w:rsidR="00982EAF">
          <w:rPr>
            <w:rFonts w:hint="cs"/>
            <w:rtl/>
          </w:rPr>
          <w:t>ים</w:t>
        </w:r>
      </w:ins>
      <w:del w:id="221" w:author="Shimon" w:date="2019-07-31T11:07:00Z">
        <w:r w:rsidDel="00982EAF">
          <w:rPr>
            <w:rFonts w:hint="cs"/>
            <w:rtl/>
          </w:rPr>
          <w:delText>ו</w:delText>
        </w:r>
        <w:r w:rsidR="00991D7F" w:rsidRPr="00D74F54" w:rsidDel="00982EAF">
          <w:rPr>
            <w:rFonts w:hint="cs"/>
            <w:rtl/>
          </w:rPr>
          <w:delText>ת</w:delText>
        </w:r>
      </w:del>
      <w:r w:rsidR="001907C8" w:rsidRPr="00D74F54">
        <w:rPr>
          <w:rFonts w:hint="cs"/>
          <w:rtl/>
        </w:rPr>
        <w:t xml:space="preserve"> מחויב</w:t>
      </w:r>
      <w:ins w:id="222" w:author="Shimon" w:date="2019-07-31T11:07:00Z">
        <w:r w:rsidR="00982EAF">
          <w:rPr>
            <w:rFonts w:hint="cs"/>
            <w:rtl/>
          </w:rPr>
          <w:t>ים</w:t>
        </w:r>
      </w:ins>
      <w:del w:id="223" w:author="Shimon" w:date="2019-07-31T11:07:00Z">
        <w:r w:rsidDel="00982EAF">
          <w:rPr>
            <w:rFonts w:hint="cs"/>
            <w:rtl/>
          </w:rPr>
          <w:delText>ו</w:delText>
        </w:r>
        <w:r w:rsidR="001907C8" w:rsidRPr="00D74F54" w:rsidDel="00982EAF">
          <w:rPr>
            <w:rFonts w:hint="cs"/>
            <w:rtl/>
          </w:rPr>
          <w:delText>ת</w:delText>
        </w:r>
      </w:del>
      <w:r w:rsidR="001907C8" w:rsidRPr="00D74F54">
        <w:rPr>
          <w:rFonts w:hint="cs"/>
          <w:rtl/>
        </w:rPr>
        <w:t xml:space="preserve">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ins w:id="224" w:author="Shimon" w:date="2019-07-31T11:07:00Z">
        <w:r w:rsidR="00982EAF">
          <w:rPr>
            <w:rFonts w:hint="cs"/>
            <w:rtl/>
          </w:rPr>
          <w:t>ים</w:t>
        </w:r>
      </w:ins>
      <w:del w:id="225" w:author="Shimon" w:date="2019-07-31T11:07:00Z">
        <w:r w:rsidR="00646E5E" w:rsidDel="00982EAF">
          <w:rPr>
            <w:rFonts w:hint="cs"/>
            <w:rtl/>
          </w:rPr>
          <w:delText>ו</w:delText>
        </w:r>
        <w:r w:rsidR="001907C8" w:rsidRPr="00337F2F" w:rsidDel="00982EAF">
          <w:rPr>
            <w:rFonts w:hint="eastAsia"/>
            <w:rtl/>
          </w:rPr>
          <w:delText>ת</w:delText>
        </w:r>
      </w:del>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24EC38BE" w14:textId="37AE5923" w:rsidR="00646E5E" w:rsidRPr="00895329" w:rsidDel="00173E98" w:rsidRDefault="00646E5E" w:rsidP="00337F2F">
      <w:pPr>
        <w:pStyle w:val="11"/>
        <w:spacing w:before="0" w:line="360" w:lineRule="auto"/>
        <w:ind w:left="510" w:right="360" w:firstLine="0"/>
        <w:rPr>
          <w:del w:id="226" w:author="Shimon" w:date="2019-07-21T15:01:00Z"/>
          <w:rtl/>
        </w:rPr>
      </w:pPr>
    </w:p>
    <w:p w14:paraId="7EDE8D31" w14:textId="369E66F6"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1FC83D0A" w:rsidR="008371C0" w:rsidRPr="005925C1" w:rsidRDefault="001907C8" w:rsidP="00A74C42">
      <w:pPr>
        <w:pStyle w:val="11"/>
        <w:numPr>
          <w:ilvl w:val="0"/>
          <w:numId w:val="42"/>
        </w:numPr>
        <w:spacing w:before="0" w:after="240" w:line="360" w:lineRule="auto"/>
        <w:ind w:left="510" w:hanging="425"/>
        <w:rPr>
          <w:rStyle w:val="emailstyle17"/>
          <w:rFonts w:ascii="Times New Roman" w:hAnsi="Times New Roman" w:cs="David"/>
          <w:b/>
          <w:bCs/>
          <w:color w:val="auto"/>
          <w:szCs w:val="28"/>
          <w:rPrChange w:id="227" w:author="Shimon" w:date="2019-08-03T23:31:00Z">
            <w:rPr>
              <w:rStyle w:val="emailstyle17"/>
              <w:rFonts w:ascii="Times New Roman" w:hAnsi="Times New Roman" w:cs="David"/>
              <w:b/>
              <w:bCs/>
              <w:color w:val="auto"/>
              <w:szCs w:val="28"/>
              <w:u w:val="single"/>
            </w:rPr>
          </w:rPrChange>
        </w:rPr>
      </w:pPr>
      <w:r w:rsidRPr="00D74F54">
        <w:rPr>
          <w:rStyle w:val="emailstyle17"/>
          <w:rFonts w:cs="David" w:hint="cs"/>
          <w:color w:val="auto"/>
          <w:sz w:val="22"/>
          <w:rtl/>
        </w:rPr>
        <w:t>כאמור לעיל, התובע</w:t>
      </w:r>
      <w:r w:rsidR="00CD659C" w:rsidRPr="00D74F54">
        <w:rPr>
          <w:rStyle w:val="emailstyle17"/>
          <w:rFonts w:cs="David" w:hint="cs"/>
          <w:color w:val="auto"/>
          <w:sz w:val="22"/>
          <w:rtl/>
        </w:rPr>
        <w:t xml:space="preserve"> </w:t>
      </w:r>
      <w:r w:rsidRPr="00D74F54">
        <w:rPr>
          <w:rStyle w:val="emailstyle17"/>
          <w:rFonts w:cs="David" w:hint="cs"/>
          <w:color w:val="auto"/>
          <w:sz w:val="22"/>
          <w:rtl/>
        </w:rPr>
        <w:t>החל</w:t>
      </w:r>
      <w:r w:rsidR="001075EC" w:rsidRPr="00D74F54">
        <w:rPr>
          <w:rStyle w:val="emailstyle17"/>
          <w:rFonts w:cs="David" w:hint="cs"/>
          <w:color w:val="auto"/>
          <w:sz w:val="22"/>
          <w:rtl/>
        </w:rPr>
        <w:t xml:space="preserve"> לעבוד</w:t>
      </w:r>
      <w:r w:rsidR="008371C0" w:rsidRPr="00D74F54">
        <w:rPr>
          <w:rStyle w:val="emailstyle17"/>
          <w:rFonts w:cs="David" w:hint="cs"/>
          <w:color w:val="auto"/>
          <w:sz w:val="22"/>
          <w:rtl/>
        </w:rPr>
        <w:t xml:space="preserve"> </w:t>
      </w:r>
      <w:r w:rsidR="006E5D4F" w:rsidRPr="00D74F54">
        <w:rPr>
          <w:rStyle w:val="emailstyle17"/>
          <w:rFonts w:cs="David" w:hint="cs"/>
          <w:color w:val="auto"/>
          <w:sz w:val="22"/>
          <w:rtl/>
        </w:rPr>
        <w:t>אצל ה</w:t>
      </w:r>
      <w:r w:rsidRPr="00D74F54">
        <w:rPr>
          <w:rStyle w:val="emailstyle17"/>
          <w:rFonts w:cs="David" w:hint="cs"/>
          <w:color w:val="auto"/>
          <w:sz w:val="22"/>
          <w:rtl/>
        </w:rPr>
        <w:t>נתבעת</w:t>
      </w:r>
      <w:r w:rsidR="00CD659C" w:rsidRPr="00D74F54">
        <w:rPr>
          <w:rStyle w:val="emailstyle17"/>
          <w:rFonts w:cs="David" w:hint="cs"/>
          <w:color w:val="auto"/>
          <w:sz w:val="22"/>
          <w:rtl/>
        </w:rPr>
        <w:t xml:space="preserve"> </w:t>
      </w:r>
      <w:r w:rsidR="006E5D4F" w:rsidRPr="00D74F54">
        <w:rPr>
          <w:rStyle w:val="emailstyle17"/>
          <w:rFonts w:cs="David" w:hint="cs"/>
          <w:color w:val="auto"/>
          <w:sz w:val="22"/>
          <w:rtl/>
        </w:rPr>
        <w:t xml:space="preserve">כ"עובד ארעי" </w:t>
      </w:r>
      <w:r w:rsidR="001075EC" w:rsidRPr="00D74F54">
        <w:rPr>
          <w:rStyle w:val="emailstyle17"/>
          <w:rFonts w:cs="David" w:hint="cs"/>
          <w:color w:val="auto"/>
          <w:sz w:val="22"/>
          <w:rtl/>
        </w:rPr>
        <w:t>ב</w:t>
      </w:r>
      <w:r w:rsidR="00CD659C" w:rsidRPr="00D74F54">
        <w:rPr>
          <w:rStyle w:val="emailstyle17"/>
          <w:rFonts w:cs="David" w:hint="cs"/>
          <w:color w:val="auto"/>
          <w:sz w:val="22"/>
          <w:rtl/>
        </w:rPr>
        <w:t>שנת 196</w:t>
      </w:r>
      <w:r w:rsidR="0000250F" w:rsidRPr="00D74F54">
        <w:rPr>
          <w:rStyle w:val="emailstyle17"/>
          <w:rFonts w:cs="David" w:hint="cs"/>
          <w:color w:val="auto"/>
          <w:sz w:val="22"/>
          <w:rtl/>
        </w:rPr>
        <w:t xml:space="preserve">4, </w:t>
      </w:r>
      <w:r w:rsidR="009D44F9" w:rsidRPr="00D74F54">
        <w:rPr>
          <w:rStyle w:val="emailstyle17"/>
          <w:rFonts w:cs="David" w:hint="cs"/>
          <w:color w:val="auto"/>
          <w:sz w:val="22"/>
          <w:rtl/>
        </w:rPr>
        <w:t xml:space="preserve">ועבד בה </w:t>
      </w:r>
      <w:r w:rsidR="0036765B">
        <w:rPr>
          <w:rStyle w:val="emailstyle17"/>
          <w:rFonts w:cs="David" w:hint="cs"/>
          <w:color w:val="auto"/>
          <w:sz w:val="22"/>
          <w:rtl/>
        </w:rPr>
        <w:t>8</w:t>
      </w:r>
      <w:r w:rsidR="0036765B" w:rsidRPr="00D74F54">
        <w:rPr>
          <w:rStyle w:val="emailstyle17"/>
          <w:rFonts w:cs="David" w:hint="cs"/>
          <w:color w:val="auto"/>
          <w:sz w:val="22"/>
          <w:rtl/>
        </w:rPr>
        <w:t xml:space="preserve"> </w:t>
      </w:r>
      <w:r w:rsidR="009D44F9" w:rsidRPr="00D74F54">
        <w:rPr>
          <w:rStyle w:val="emailstyle17"/>
          <w:rFonts w:cs="David" w:hint="cs"/>
          <w:color w:val="auto"/>
          <w:sz w:val="22"/>
          <w:rtl/>
        </w:rPr>
        <w:t>חודשים.</w:t>
      </w:r>
      <w:r w:rsidR="008371C0" w:rsidRPr="00D74F54">
        <w:rPr>
          <w:rStyle w:val="emailstyle17"/>
          <w:rFonts w:cs="David" w:hint="cs"/>
          <w:color w:val="auto"/>
          <w:sz w:val="22"/>
          <w:rtl/>
        </w:rPr>
        <w:t xml:space="preserve"> </w:t>
      </w:r>
      <w:r w:rsidR="0000250F" w:rsidRPr="00D74F54">
        <w:rPr>
          <w:rStyle w:val="emailstyle17"/>
          <w:rFonts w:cs="David" w:hint="cs"/>
          <w:color w:val="auto"/>
          <w:sz w:val="22"/>
          <w:rtl/>
        </w:rPr>
        <w:t xml:space="preserve"> </w:t>
      </w:r>
      <w:r w:rsidR="00BF5EB8">
        <w:rPr>
          <w:rStyle w:val="emailstyle17"/>
          <w:rFonts w:cs="David" w:hint="cs"/>
          <w:b/>
          <w:bCs/>
          <w:color w:val="auto"/>
          <w:sz w:val="22"/>
          <w:rtl/>
        </w:rPr>
        <w:t>ב</w:t>
      </w:r>
      <w:r w:rsidR="0032017F" w:rsidRPr="00D74F54">
        <w:rPr>
          <w:rStyle w:val="emailstyle17"/>
          <w:rFonts w:cs="David" w:hint="cs"/>
          <w:b/>
          <w:bCs/>
          <w:color w:val="auto"/>
          <w:sz w:val="22"/>
          <w:rtl/>
        </w:rPr>
        <w:t>שנת 1970</w:t>
      </w:r>
      <w:r w:rsidR="009D44F9" w:rsidRPr="00D74F54">
        <w:rPr>
          <w:rStyle w:val="emailstyle17"/>
          <w:rFonts w:cs="David" w:hint="cs"/>
          <w:b/>
          <w:bCs/>
          <w:color w:val="auto"/>
          <w:sz w:val="22"/>
          <w:rtl/>
        </w:rPr>
        <w:t xml:space="preserve"> חזר התובע לעבודה </w:t>
      </w:r>
      <w:r w:rsidR="0071685F">
        <w:rPr>
          <w:rStyle w:val="emailstyle17"/>
          <w:rFonts w:cs="David" w:hint="cs"/>
          <w:b/>
          <w:bCs/>
          <w:color w:val="auto"/>
          <w:sz w:val="22"/>
          <w:rtl/>
        </w:rPr>
        <w:t>ב</w:t>
      </w:r>
      <w:r w:rsidR="009D44F9" w:rsidRPr="00D74F54">
        <w:rPr>
          <w:rStyle w:val="emailstyle17"/>
          <w:rFonts w:cs="David" w:hint="cs"/>
          <w:b/>
          <w:bCs/>
          <w:color w:val="auto"/>
          <w:sz w:val="22"/>
          <w:rtl/>
        </w:rPr>
        <w:t>נתבעת,</w:t>
      </w:r>
      <w:r w:rsidR="0032017F" w:rsidRPr="00D74F54">
        <w:rPr>
          <w:rStyle w:val="emailstyle17"/>
          <w:rFonts w:cs="David" w:hint="cs"/>
          <w:b/>
          <w:bCs/>
          <w:color w:val="auto"/>
          <w:sz w:val="22"/>
          <w:rtl/>
        </w:rPr>
        <w:t xml:space="preserve"> </w:t>
      </w:r>
      <w:r w:rsidR="009D44F9" w:rsidRPr="00D74F54">
        <w:rPr>
          <w:rStyle w:val="emailstyle17"/>
          <w:rFonts w:cs="David" w:hint="cs"/>
          <w:b/>
          <w:bCs/>
          <w:color w:val="auto"/>
          <w:sz w:val="22"/>
          <w:rtl/>
        </w:rPr>
        <w:t>ו</w:t>
      </w:r>
      <w:r w:rsidR="0032017F" w:rsidRPr="00D74F54">
        <w:rPr>
          <w:rStyle w:val="emailstyle17"/>
          <w:rFonts w:cs="David" w:hint="cs"/>
          <w:b/>
          <w:bCs/>
          <w:color w:val="auto"/>
          <w:sz w:val="22"/>
          <w:rtl/>
        </w:rPr>
        <w:t xml:space="preserve">הוא </w:t>
      </w:r>
      <w:r w:rsidR="0000250F" w:rsidRPr="00D74F54">
        <w:rPr>
          <w:rStyle w:val="emailstyle17"/>
          <w:rFonts w:cs="David" w:hint="cs"/>
          <w:b/>
          <w:bCs/>
          <w:color w:val="auto"/>
          <w:sz w:val="22"/>
          <w:rtl/>
        </w:rPr>
        <w:t>ה</w:t>
      </w:r>
      <w:r w:rsidR="0032017F" w:rsidRPr="00D74F54">
        <w:rPr>
          <w:rStyle w:val="emailstyle17"/>
          <w:rFonts w:cs="David" w:hint="cs"/>
          <w:b/>
          <w:bCs/>
          <w:color w:val="auto"/>
          <w:sz w:val="22"/>
          <w:rtl/>
        </w:rPr>
        <w:t xml:space="preserve">ועסק </w:t>
      </w:r>
      <w:r w:rsidR="008371C0" w:rsidRPr="00D74F54">
        <w:rPr>
          <w:rStyle w:val="emailstyle17"/>
          <w:rFonts w:cs="David" w:hint="cs"/>
          <w:b/>
          <w:bCs/>
          <w:color w:val="auto"/>
          <w:sz w:val="22"/>
          <w:rtl/>
        </w:rPr>
        <w:t xml:space="preserve">באגף החשב הכללי של משרד האוצר, </w:t>
      </w:r>
      <w:r w:rsidR="0032017F" w:rsidRPr="00D74F54">
        <w:rPr>
          <w:rStyle w:val="emailstyle17"/>
          <w:rFonts w:cs="David" w:hint="cs"/>
          <w:b/>
          <w:bCs/>
          <w:color w:val="auto"/>
          <w:sz w:val="22"/>
          <w:rtl/>
        </w:rPr>
        <w:t>על פי כתב מינוי</w:t>
      </w:r>
      <w:r w:rsidR="008371C0" w:rsidRPr="00D51CEB">
        <w:rPr>
          <w:rStyle w:val="emailstyle17"/>
          <w:rFonts w:ascii="Times New Roman" w:hAnsi="Times New Roman" w:cs="David" w:hint="cs"/>
          <w:color w:val="auto"/>
          <w:rtl/>
        </w:rPr>
        <w:t>.</w:t>
      </w:r>
      <w:ins w:id="228" w:author="Shimon" w:date="2019-07-21T15:03:00Z">
        <w:r w:rsidR="00173E98" w:rsidRPr="00502CD3">
          <w:rPr>
            <w:rStyle w:val="emailstyle17"/>
            <w:rFonts w:ascii="Times New Roman" w:hAnsi="Times New Roman" w:cs="David"/>
            <w:color w:val="auto"/>
            <w:szCs w:val="28"/>
            <w:rtl/>
            <w:rPrChange w:id="229" w:author="Shimon" w:date="2019-08-05T12:07:00Z">
              <w:rPr>
                <w:rStyle w:val="emailstyle17"/>
                <w:rFonts w:ascii="Times New Roman" w:hAnsi="Times New Roman" w:cs="David"/>
                <w:color w:val="auto"/>
                <w:szCs w:val="28"/>
                <w:u w:val="single"/>
                <w:rtl/>
              </w:rPr>
            </w:rPrChange>
          </w:rPr>
          <w:t xml:space="preserve"> </w:t>
        </w:r>
        <w:r w:rsidR="00173E98" w:rsidRPr="005925C1">
          <w:rPr>
            <w:rStyle w:val="emailstyle17"/>
            <w:rFonts w:ascii="Times New Roman" w:hAnsi="Times New Roman" w:cs="David" w:hint="eastAsia"/>
            <w:color w:val="auto"/>
            <w:sz w:val="24"/>
            <w:rtl/>
            <w:rPrChange w:id="230" w:author="Shimon" w:date="2019-08-03T23:31:00Z">
              <w:rPr>
                <w:rStyle w:val="emailstyle17"/>
                <w:rFonts w:ascii="Times New Roman" w:hAnsi="Times New Roman" w:cs="David" w:hint="eastAsia"/>
                <w:color w:val="auto"/>
                <w:szCs w:val="28"/>
                <w:u w:val="single"/>
                <w:rtl/>
              </w:rPr>
            </w:rPrChange>
          </w:rPr>
          <w:t>תקופת</w:t>
        </w:r>
        <w:r w:rsidR="00173E98" w:rsidRPr="005925C1">
          <w:rPr>
            <w:rStyle w:val="emailstyle17"/>
            <w:rFonts w:ascii="Times New Roman" w:hAnsi="Times New Roman" w:cs="David"/>
            <w:color w:val="auto"/>
            <w:sz w:val="24"/>
            <w:rtl/>
            <w:rPrChange w:id="231" w:author="Shimon" w:date="2019-08-03T23:31:00Z">
              <w:rPr>
                <w:rStyle w:val="emailstyle17"/>
                <w:rFonts w:ascii="Times New Roman" w:hAnsi="Times New Roman" w:cs="David"/>
                <w:color w:val="auto"/>
                <w:szCs w:val="28"/>
                <w:u w:val="single"/>
                <w:rtl/>
              </w:rPr>
            </w:rPrChange>
          </w:rPr>
          <w:t xml:space="preserve"> עבודתו </w:t>
        </w:r>
        <w:r w:rsidR="00173E98" w:rsidRPr="005925C1">
          <w:rPr>
            <w:rStyle w:val="emailstyle17"/>
            <w:rFonts w:ascii="Times New Roman" w:hAnsi="Times New Roman" w:cs="David" w:hint="eastAsia"/>
            <w:color w:val="auto"/>
            <w:sz w:val="24"/>
            <w:rtl/>
            <w:rPrChange w:id="232" w:author="Shimon" w:date="2019-08-03T23:31:00Z">
              <w:rPr>
                <w:rStyle w:val="emailstyle17"/>
                <w:rFonts w:ascii="Times New Roman" w:hAnsi="Times New Roman" w:cs="David" w:hint="eastAsia"/>
                <w:color w:val="auto"/>
                <w:sz w:val="24"/>
                <w:u w:val="single"/>
                <w:rtl/>
              </w:rPr>
            </w:rPrChange>
          </w:rPr>
          <w:t>כ</w:t>
        </w:r>
        <w:r w:rsidR="00173E98" w:rsidRPr="005925C1">
          <w:rPr>
            <w:rStyle w:val="emailstyle17"/>
            <w:rFonts w:ascii="Times New Roman" w:hAnsi="Times New Roman" w:cs="David"/>
            <w:color w:val="auto"/>
            <w:sz w:val="24"/>
            <w:rtl/>
            <w:rPrChange w:id="233" w:author="Shimon" w:date="2019-08-03T23:31:00Z">
              <w:rPr>
                <w:rStyle w:val="emailstyle17"/>
                <w:rFonts w:ascii="Times New Roman" w:hAnsi="Times New Roman" w:cs="David"/>
                <w:color w:val="auto"/>
                <w:sz w:val="24"/>
                <w:u w:val="single"/>
                <w:rtl/>
              </w:rPr>
            </w:rPrChange>
          </w:rPr>
          <w:t xml:space="preserve">"עובד </w:t>
        </w:r>
        <w:r w:rsidR="00173E98" w:rsidRPr="005925C1">
          <w:rPr>
            <w:rStyle w:val="emailstyle17"/>
            <w:rFonts w:ascii="Times New Roman" w:hAnsi="Times New Roman" w:cs="David" w:hint="eastAsia"/>
            <w:color w:val="auto"/>
            <w:sz w:val="24"/>
            <w:rtl/>
            <w:rPrChange w:id="234" w:author="Shimon" w:date="2019-08-03T23:31:00Z">
              <w:rPr>
                <w:rStyle w:val="emailstyle17"/>
                <w:rFonts w:ascii="Times New Roman" w:hAnsi="Times New Roman" w:cs="David" w:hint="eastAsia"/>
                <w:color w:val="auto"/>
                <w:sz w:val="24"/>
                <w:u w:val="single"/>
                <w:rtl/>
              </w:rPr>
            </w:rPrChange>
          </w:rPr>
          <w:t>ארעי</w:t>
        </w:r>
      </w:ins>
      <w:ins w:id="235" w:author="Shimon" w:date="2019-07-21T15:04:00Z">
        <w:r w:rsidR="00173E98" w:rsidRPr="005925C1">
          <w:rPr>
            <w:rStyle w:val="emailstyle17"/>
            <w:rFonts w:ascii="Times New Roman" w:hAnsi="Times New Roman" w:cs="David"/>
            <w:color w:val="auto"/>
            <w:sz w:val="24"/>
            <w:rtl/>
            <w:rPrChange w:id="236" w:author="Shimon" w:date="2019-08-03T23:31:00Z">
              <w:rPr>
                <w:rStyle w:val="emailstyle17"/>
                <w:rFonts w:ascii="Times New Roman" w:hAnsi="Times New Roman" w:cs="David"/>
                <w:color w:val="auto"/>
                <w:sz w:val="24"/>
                <w:u w:val="single"/>
                <w:rtl/>
              </w:rPr>
            </w:rPrChange>
          </w:rPr>
          <w:t xml:space="preserve">" </w:t>
        </w:r>
      </w:ins>
      <w:ins w:id="237" w:author="Shimon" w:date="2019-07-21T15:03:00Z">
        <w:r w:rsidR="00173E98" w:rsidRPr="005925C1">
          <w:rPr>
            <w:rStyle w:val="emailstyle17"/>
            <w:rFonts w:ascii="Times New Roman" w:hAnsi="Times New Roman" w:cs="David" w:hint="eastAsia"/>
            <w:color w:val="auto"/>
            <w:sz w:val="24"/>
            <w:rtl/>
            <w:rPrChange w:id="238" w:author="Shimon" w:date="2019-08-03T23:31:00Z">
              <w:rPr>
                <w:rStyle w:val="emailstyle17"/>
                <w:rFonts w:ascii="Times New Roman" w:hAnsi="Times New Roman" w:cs="David" w:hint="eastAsia"/>
                <w:color w:val="auto"/>
                <w:szCs w:val="28"/>
                <w:u w:val="single"/>
                <w:rtl/>
              </w:rPr>
            </w:rPrChange>
          </w:rPr>
          <w:t>צורפה</w:t>
        </w:r>
        <w:r w:rsidR="00173E98" w:rsidRPr="005925C1">
          <w:rPr>
            <w:rStyle w:val="emailstyle17"/>
            <w:rFonts w:ascii="Times New Roman" w:hAnsi="Times New Roman" w:cs="David"/>
            <w:color w:val="auto"/>
            <w:sz w:val="24"/>
            <w:rtl/>
            <w:rPrChange w:id="239" w:author="Shimon" w:date="2019-08-03T23:31:00Z">
              <w:rPr>
                <w:rStyle w:val="emailstyle17"/>
                <w:rFonts w:ascii="Times New Roman" w:hAnsi="Times New Roman" w:cs="David"/>
                <w:color w:val="auto"/>
                <w:szCs w:val="28"/>
                <w:u w:val="single"/>
                <w:rtl/>
              </w:rPr>
            </w:rPrChange>
          </w:rPr>
          <w:t xml:space="preserve"> </w:t>
        </w:r>
        <w:r w:rsidR="00173E98" w:rsidRPr="005925C1">
          <w:rPr>
            <w:rStyle w:val="emailstyle17"/>
            <w:rFonts w:ascii="Times New Roman" w:hAnsi="Times New Roman" w:cs="David" w:hint="eastAsia"/>
            <w:color w:val="auto"/>
            <w:sz w:val="24"/>
            <w:rtl/>
            <w:rPrChange w:id="240" w:author="Shimon" w:date="2019-08-03T23:31:00Z">
              <w:rPr>
                <w:rStyle w:val="emailstyle17"/>
                <w:rFonts w:ascii="Times New Roman" w:hAnsi="Times New Roman" w:cs="David" w:hint="eastAsia"/>
                <w:color w:val="auto"/>
                <w:szCs w:val="28"/>
                <w:u w:val="single"/>
                <w:rtl/>
              </w:rPr>
            </w:rPrChange>
          </w:rPr>
          <w:t>בבוא</w:t>
        </w:r>
        <w:r w:rsidR="00173E98" w:rsidRPr="005925C1">
          <w:rPr>
            <w:rStyle w:val="emailstyle17"/>
            <w:rFonts w:ascii="Times New Roman" w:hAnsi="Times New Roman" w:cs="David"/>
            <w:color w:val="auto"/>
            <w:sz w:val="24"/>
            <w:rtl/>
            <w:rPrChange w:id="241" w:author="Shimon" w:date="2019-08-03T23:31:00Z">
              <w:rPr>
                <w:rStyle w:val="emailstyle17"/>
                <w:rFonts w:ascii="Times New Roman" w:hAnsi="Times New Roman" w:cs="David"/>
                <w:color w:val="auto"/>
                <w:szCs w:val="28"/>
                <w:u w:val="single"/>
                <w:rtl/>
              </w:rPr>
            </w:rPrChange>
          </w:rPr>
          <w:t xml:space="preserve"> </w:t>
        </w:r>
        <w:r w:rsidR="00173E98" w:rsidRPr="005925C1">
          <w:rPr>
            <w:rStyle w:val="emailstyle17"/>
            <w:rFonts w:ascii="Times New Roman" w:hAnsi="Times New Roman" w:cs="David" w:hint="eastAsia"/>
            <w:color w:val="auto"/>
            <w:sz w:val="24"/>
            <w:rtl/>
            <w:rPrChange w:id="242" w:author="Shimon" w:date="2019-08-03T23:31:00Z">
              <w:rPr>
                <w:rStyle w:val="emailstyle17"/>
                <w:rFonts w:ascii="Times New Roman" w:hAnsi="Times New Roman" w:cs="David" w:hint="eastAsia"/>
                <w:color w:val="auto"/>
                <w:szCs w:val="28"/>
                <w:u w:val="single"/>
                <w:rtl/>
              </w:rPr>
            </w:rPrChange>
          </w:rPr>
          <w:t>העת</w:t>
        </w:r>
      </w:ins>
      <w:ins w:id="243" w:author="Shimon" w:date="2019-07-21T15:04:00Z">
        <w:r w:rsidR="00173E98" w:rsidRPr="005925C1">
          <w:rPr>
            <w:rStyle w:val="emailstyle17"/>
            <w:rFonts w:ascii="Times New Roman" w:hAnsi="Times New Roman" w:cs="David"/>
            <w:color w:val="auto"/>
            <w:sz w:val="24"/>
            <w:rtl/>
            <w:rPrChange w:id="244" w:author="Shimon" w:date="2019-08-03T23:31:00Z">
              <w:rPr>
                <w:rStyle w:val="emailstyle17"/>
                <w:rFonts w:ascii="Times New Roman" w:hAnsi="Times New Roman" w:cs="David"/>
                <w:color w:val="auto"/>
                <w:sz w:val="24"/>
                <w:u w:val="single"/>
                <w:rtl/>
              </w:rPr>
            </w:rPrChange>
          </w:rPr>
          <w:t xml:space="preserve"> לתקופת עבודתו ע"פ כתב מינוי לאחר שהתובע העביר לרשות המדינה את זכויותיו בקרן הפנסיה </w:t>
        </w:r>
      </w:ins>
      <w:ins w:id="245" w:author="Shimon" w:date="2019-07-21T15:05:00Z">
        <w:r w:rsidR="00173E98" w:rsidRPr="005925C1">
          <w:rPr>
            <w:rStyle w:val="emailstyle17"/>
            <w:rFonts w:ascii="Times New Roman" w:hAnsi="Times New Roman" w:cs="David" w:hint="eastAsia"/>
            <w:color w:val="auto"/>
            <w:sz w:val="24"/>
            <w:rtl/>
            <w:rPrChange w:id="246" w:author="Shimon" w:date="2019-08-03T23:31:00Z">
              <w:rPr>
                <w:rStyle w:val="emailstyle17"/>
                <w:rFonts w:ascii="Times New Roman" w:hAnsi="Times New Roman" w:cs="David" w:hint="eastAsia"/>
                <w:color w:val="auto"/>
                <w:sz w:val="24"/>
                <w:u w:val="single"/>
                <w:rtl/>
              </w:rPr>
            </w:rPrChange>
          </w:rPr>
          <w:t>שהצטברו</w:t>
        </w:r>
        <w:r w:rsidR="00173E98" w:rsidRPr="005925C1">
          <w:rPr>
            <w:rStyle w:val="emailstyle17"/>
            <w:rFonts w:ascii="Times New Roman" w:hAnsi="Times New Roman" w:cs="David"/>
            <w:color w:val="auto"/>
            <w:sz w:val="24"/>
            <w:rtl/>
            <w:rPrChange w:id="247" w:author="Shimon" w:date="2019-08-03T23:31:00Z">
              <w:rPr>
                <w:rStyle w:val="emailstyle17"/>
                <w:rFonts w:ascii="Times New Roman" w:hAnsi="Times New Roman" w:cs="David"/>
                <w:color w:val="auto"/>
                <w:sz w:val="24"/>
                <w:u w:val="single"/>
                <w:rtl/>
              </w:rPr>
            </w:rPrChange>
          </w:rPr>
          <w:t xml:space="preserve"> </w:t>
        </w:r>
        <w:r w:rsidR="00173E98" w:rsidRPr="005925C1">
          <w:rPr>
            <w:rStyle w:val="emailstyle17"/>
            <w:rFonts w:ascii="Times New Roman" w:hAnsi="Times New Roman" w:cs="David" w:hint="eastAsia"/>
            <w:color w:val="auto"/>
            <w:sz w:val="24"/>
            <w:rtl/>
            <w:rPrChange w:id="248" w:author="Shimon" w:date="2019-08-03T23:31:00Z">
              <w:rPr>
                <w:rStyle w:val="emailstyle17"/>
                <w:rFonts w:ascii="Times New Roman" w:hAnsi="Times New Roman" w:cs="David" w:hint="eastAsia"/>
                <w:color w:val="auto"/>
                <w:sz w:val="24"/>
                <w:u w:val="single"/>
                <w:rtl/>
              </w:rPr>
            </w:rPrChange>
          </w:rPr>
          <w:t>ב</w:t>
        </w:r>
      </w:ins>
      <w:ins w:id="249" w:author="Shimon" w:date="2019-07-21T15:04:00Z">
        <w:r w:rsidR="00173E98" w:rsidRPr="005925C1">
          <w:rPr>
            <w:rStyle w:val="emailstyle17"/>
            <w:rFonts w:ascii="Times New Roman" w:hAnsi="Times New Roman" w:cs="David" w:hint="eastAsia"/>
            <w:color w:val="auto"/>
            <w:sz w:val="24"/>
            <w:rtl/>
            <w:rPrChange w:id="250" w:author="Shimon" w:date="2019-08-03T23:31:00Z">
              <w:rPr>
                <w:rStyle w:val="emailstyle17"/>
                <w:rFonts w:ascii="Times New Roman" w:hAnsi="Times New Roman" w:cs="David" w:hint="eastAsia"/>
                <w:color w:val="auto"/>
                <w:sz w:val="24"/>
                <w:u w:val="single"/>
                <w:rtl/>
              </w:rPr>
            </w:rPrChange>
          </w:rPr>
          <w:t>תקופת</w:t>
        </w:r>
      </w:ins>
      <w:ins w:id="251" w:author="Shimon" w:date="2019-07-21T15:05:00Z">
        <w:r w:rsidR="00173E98" w:rsidRPr="005925C1">
          <w:rPr>
            <w:rStyle w:val="emailstyle17"/>
            <w:rFonts w:ascii="Times New Roman" w:hAnsi="Times New Roman" w:cs="David"/>
            <w:color w:val="auto"/>
            <w:sz w:val="24"/>
            <w:rtl/>
            <w:rPrChange w:id="252" w:author="Shimon" w:date="2019-08-03T23:31:00Z">
              <w:rPr>
                <w:rStyle w:val="emailstyle17"/>
                <w:rFonts w:ascii="Times New Roman" w:hAnsi="Times New Roman" w:cs="David"/>
                <w:color w:val="auto"/>
                <w:sz w:val="24"/>
                <w:u w:val="single"/>
                <w:rtl/>
              </w:rPr>
            </w:rPrChange>
          </w:rPr>
          <w:t xml:space="preserve"> עבודתו כ</w:t>
        </w:r>
      </w:ins>
      <w:ins w:id="253" w:author="Shimon" w:date="2019-07-21T15:06:00Z">
        <w:r w:rsidR="00173E98" w:rsidRPr="005925C1">
          <w:rPr>
            <w:rStyle w:val="emailstyle17"/>
            <w:rFonts w:ascii="Times New Roman" w:hAnsi="Times New Roman" w:cs="David"/>
            <w:color w:val="auto"/>
            <w:sz w:val="24"/>
            <w:rtl/>
            <w:rPrChange w:id="254" w:author="Shimon" w:date="2019-08-03T23:31:00Z">
              <w:rPr>
                <w:rStyle w:val="emailstyle17"/>
                <w:rFonts w:ascii="Times New Roman" w:hAnsi="Times New Roman" w:cs="David"/>
                <w:color w:val="auto"/>
                <w:sz w:val="24"/>
                <w:u w:val="single"/>
                <w:rtl/>
              </w:rPr>
            </w:rPrChange>
          </w:rPr>
          <w:t xml:space="preserve">"עובד </w:t>
        </w:r>
        <w:r w:rsidR="00173E98" w:rsidRPr="005925C1">
          <w:rPr>
            <w:rStyle w:val="emailstyle17"/>
            <w:rFonts w:ascii="Times New Roman" w:hAnsi="Times New Roman" w:cs="David" w:hint="eastAsia"/>
            <w:color w:val="auto"/>
            <w:sz w:val="24"/>
            <w:rtl/>
            <w:rPrChange w:id="255" w:author="Shimon" w:date="2019-08-03T23:31:00Z">
              <w:rPr>
                <w:rStyle w:val="emailstyle17"/>
                <w:rFonts w:ascii="Times New Roman" w:hAnsi="Times New Roman" w:cs="David" w:hint="eastAsia"/>
                <w:color w:val="auto"/>
                <w:sz w:val="24"/>
                <w:u w:val="single"/>
                <w:rtl/>
              </w:rPr>
            </w:rPrChange>
          </w:rPr>
          <w:t>ארעי</w:t>
        </w:r>
        <w:r w:rsidR="00173E98" w:rsidRPr="005925C1">
          <w:rPr>
            <w:rStyle w:val="emailstyle17"/>
            <w:rFonts w:ascii="Times New Roman" w:hAnsi="Times New Roman" w:cs="David"/>
            <w:color w:val="auto"/>
            <w:sz w:val="24"/>
            <w:rtl/>
            <w:rPrChange w:id="256" w:author="Shimon" w:date="2019-08-03T23:31:00Z">
              <w:rPr>
                <w:rStyle w:val="emailstyle17"/>
                <w:rFonts w:ascii="Times New Roman" w:hAnsi="Times New Roman" w:cs="David"/>
                <w:color w:val="auto"/>
                <w:sz w:val="24"/>
                <w:u w:val="single"/>
                <w:rtl/>
              </w:rPr>
            </w:rPrChange>
          </w:rPr>
          <w:t>"</w:t>
        </w:r>
        <w:r w:rsidR="00173E98" w:rsidRPr="005925C1">
          <w:rPr>
            <w:rStyle w:val="emailstyle17"/>
            <w:rFonts w:ascii="Times New Roman" w:hAnsi="Times New Roman" w:cs="David"/>
            <w:b/>
            <w:bCs/>
            <w:color w:val="auto"/>
            <w:szCs w:val="28"/>
            <w:rtl/>
            <w:rPrChange w:id="257" w:author="Shimon" w:date="2019-08-03T23:31:00Z">
              <w:rPr>
                <w:rStyle w:val="emailstyle17"/>
                <w:rFonts w:ascii="Times New Roman" w:hAnsi="Times New Roman" w:cs="David"/>
                <w:b/>
                <w:bCs/>
                <w:color w:val="auto"/>
                <w:szCs w:val="28"/>
                <w:u w:val="single"/>
                <w:rtl/>
              </w:rPr>
            </w:rPrChange>
          </w:rPr>
          <w:t>.</w:t>
        </w:r>
      </w:ins>
    </w:p>
    <w:p w14:paraId="1576182E" w14:textId="6815870F" w:rsidR="00BF5EB8" w:rsidRDefault="00D5324B">
      <w:pPr>
        <w:pStyle w:val="11"/>
        <w:numPr>
          <w:ilvl w:val="0"/>
          <w:numId w:val="42"/>
        </w:numPr>
        <w:spacing w:before="0" w:after="240" w:line="360" w:lineRule="auto"/>
        <w:ind w:left="510" w:hanging="425"/>
        <w:rPr>
          <w:ins w:id="258" w:author="Shimon" w:date="2019-07-31T12:05:00Z"/>
          <w:rStyle w:val="emailstyle17"/>
          <w:rFonts w:ascii="Times New Roman" w:hAnsi="Times New Roman" w:cs="David"/>
          <w:color w:val="auto"/>
        </w:rPr>
        <w:pPrChange w:id="259" w:author="Shimon" w:date="2019-07-31T11:14:00Z">
          <w:pPr>
            <w:pStyle w:val="11"/>
            <w:numPr>
              <w:numId w:val="14"/>
            </w:numPr>
            <w:tabs>
              <w:tab w:val="num" w:pos="1069"/>
            </w:tabs>
            <w:spacing w:before="0" w:after="240" w:line="360" w:lineRule="auto"/>
            <w:ind w:left="510" w:right="360" w:hanging="425"/>
          </w:pPr>
        </w:pPrChange>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991D7F">
        <w:rPr>
          <w:rStyle w:val="emailstyle17"/>
          <w:rFonts w:cs="David" w:hint="cs"/>
          <w:color w:val="auto"/>
          <w:sz w:val="22"/>
          <w:rtl/>
        </w:rPr>
        <w:t xml:space="preserve">של </w:t>
      </w:r>
      <w:r w:rsidR="00BA2B80">
        <w:rPr>
          <w:rStyle w:val="emailstyle17"/>
          <w:rFonts w:cs="David" w:hint="cs"/>
          <w:color w:val="auto"/>
          <w:sz w:val="22"/>
          <w:rtl/>
        </w:rPr>
        <w:t>מ</w:t>
      </w:r>
      <w:r w:rsidR="009A12F1">
        <w:rPr>
          <w:rStyle w:val="emailstyle17"/>
          <w:rFonts w:cs="David" w:hint="cs"/>
          <w:color w:val="auto"/>
          <w:sz w:val="22"/>
          <w:rtl/>
        </w:rPr>
        <w:t xml:space="preserve">התובע </w:t>
      </w:r>
      <w:ins w:id="260" w:author="Shimon" w:date="2019-07-31T12:35:00Z">
        <w:r w:rsidR="005C3E36">
          <w:rPr>
            <w:rStyle w:val="emailstyle17"/>
            <w:rFonts w:cs="David" w:hint="cs"/>
            <w:color w:val="auto"/>
            <w:sz w:val="22"/>
            <w:rtl/>
          </w:rPr>
          <w:t>(</w:t>
        </w:r>
      </w:ins>
      <w:r w:rsidR="009A12F1">
        <w:rPr>
          <w:rStyle w:val="emailstyle17"/>
          <w:rFonts w:cs="David" w:hint="cs"/>
          <w:color w:val="auto"/>
          <w:sz w:val="22"/>
          <w:rtl/>
        </w:rPr>
        <w:t>ו</w:t>
      </w:r>
      <w:r w:rsidR="00BA2B80">
        <w:rPr>
          <w:rStyle w:val="emailstyle17"/>
          <w:rFonts w:cs="David" w:hint="cs"/>
          <w:color w:val="auto"/>
          <w:sz w:val="22"/>
          <w:rtl/>
        </w:rPr>
        <w:t>מ</w:t>
      </w:r>
      <w:r w:rsidR="00991D7F">
        <w:rPr>
          <w:rStyle w:val="emailstyle17"/>
          <w:rFonts w:cs="David" w:hint="cs"/>
          <w:color w:val="auto"/>
          <w:sz w:val="22"/>
          <w:rtl/>
        </w:rPr>
        <w:t xml:space="preserve">עובדים בכירים </w:t>
      </w:r>
      <w:ins w:id="261" w:author="Shimon" w:date="2019-08-03T23:31:00Z">
        <w:r w:rsidR="005925C1">
          <w:rPr>
            <w:rStyle w:val="emailstyle17"/>
            <w:rFonts w:cs="David" w:hint="cs"/>
            <w:color w:val="auto"/>
            <w:sz w:val="22"/>
            <w:rtl/>
          </w:rPr>
          <w:t xml:space="preserve">אחרים </w:t>
        </w:r>
      </w:ins>
      <w:r w:rsidR="00991D7F">
        <w:rPr>
          <w:rStyle w:val="emailstyle17"/>
          <w:rFonts w:cs="David" w:hint="cs"/>
          <w:color w:val="auto"/>
          <w:sz w:val="22"/>
          <w:rtl/>
        </w:rPr>
        <w:t>בשירותה</w:t>
      </w:r>
      <w:ins w:id="262" w:author="Shimon" w:date="2019-07-31T12:35:00Z">
        <w:r w:rsidR="005C3E36">
          <w:rPr>
            <w:rStyle w:val="emailstyle17"/>
            <w:rFonts w:cs="David" w:hint="cs"/>
            <w:color w:val="auto"/>
            <w:sz w:val="22"/>
            <w:rtl/>
          </w:rPr>
          <w:t>)</w:t>
        </w:r>
      </w:ins>
      <w:r w:rsidR="00991D7F">
        <w:rPr>
          <w:rStyle w:val="emailstyle17"/>
          <w:rFonts w:cs="David" w:hint="cs"/>
          <w:color w:val="auto"/>
          <w:sz w:val="22"/>
          <w:rtl/>
        </w:rPr>
        <w:t>,</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ins w:id="263" w:author="Shimon" w:date="2019-07-31T11:12:00Z">
        <w:r w:rsidR="00982EAF">
          <w:rPr>
            <w:rStyle w:val="emailstyle17"/>
            <w:rFonts w:cs="David" w:hint="cs"/>
            <w:b/>
            <w:bCs/>
            <w:color w:val="auto"/>
            <w:sz w:val="22"/>
            <w:rtl/>
          </w:rPr>
          <w:t xml:space="preserve">, </w:t>
        </w:r>
        <w:r w:rsidR="005C3E36">
          <w:rPr>
            <w:rStyle w:val="emailstyle17"/>
            <w:rFonts w:cs="David" w:hint="cs"/>
            <w:b/>
            <w:bCs/>
            <w:color w:val="auto"/>
            <w:sz w:val="22"/>
            <w:rtl/>
          </w:rPr>
          <w:t xml:space="preserve">לסיים את </w:t>
        </w:r>
        <w:r w:rsidR="00982EAF">
          <w:rPr>
            <w:rStyle w:val="emailstyle17"/>
            <w:rFonts w:cs="David" w:hint="cs"/>
            <w:b/>
            <w:bCs/>
            <w:color w:val="auto"/>
            <w:sz w:val="22"/>
            <w:rtl/>
          </w:rPr>
          <w:t>העסקתו לפי כתב מינוי,</w:t>
        </w:r>
      </w:ins>
      <w:r w:rsidR="00BA2B80">
        <w:rPr>
          <w:rStyle w:val="emailstyle17"/>
          <w:rFonts w:ascii="Times New Roman" w:hAnsi="Times New Roman" w:cs="David" w:hint="cs"/>
          <w:color w:val="auto"/>
          <w:rtl/>
        </w:rPr>
        <w:t xml:space="preserve"> </w:t>
      </w:r>
      <w:del w:id="264" w:author="Shimon" w:date="2019-07-31T11:13:00Z">
        <w:r w:rsidR="00BA2B80" w:rsidRPr="00BA2B80" w:rsidDel="00982EAF">
          <w:rPr>
            <w:rStyle w:val="emailstyle17"/>
            <w:rFonts w:cs="David" w:hint="cs"/>
            <w:color w:val="auto"/>
            <w:sz w:val="22"/>
            <w:rtl/>
          </w:rPr>
          <w:delText xml:space="preserve"> </w:delText>
        </w:r>
      </w:del>
      <w:r w:rsidR="00BA2B80">
        <w:rPr>
          <w:rStyle w:val="emailstyle17"/>
          <w:rFonts w:cs="David" w:hint="cs"/>
          <w:color w:val="auto"/>
          <w:sz w:val="22"/>
          <w:rtl/>
        </w:rPr>
        <w:t>ולהעסיק</w:t>
      </w:r>
      <w:ins w:id="265" w:author="Shimon" w:date="2019-07-31T12:35:00Z">
        <w:r w:rsidR="005C3E36">
          <w:rPr>
            <w:rStyle w:val="emailstyle17"/>
            <w:rFonts w:cs="David" w:hint="cs"/>
            <w:color w:val="auto"/>
            <w:sz w:val="22"/>
            <w:rtl/>
          </w:rPr>
          <w:t>ו</w:t>
        </w:r>
      </w:ins>
      <w:del w:id="266" w:author="Shimon" w:date="2019-07-31T12:35:00Z">
        <w:r w:rsidR="00BA2B80" w:rsidDel="005C3E36">
          <w:rPr>
            <w:rStyle w:val="emailstyle17"/>
            <w:rFonts w:cs="David" w:hint="cs"/>
            <w:color w:val="auto"/>
            <w:sz w:val="22"/>
            <w:rtl/>
          </w:rPr>
          <w:delText>ם</w:delText>
        </w:r>
      </w:del>
      <w:r w:rsidR="00BA2B80">
        <w:rPr>
          <w:rStyle w:val="emailstyle17"/>
          <w:rFonts w:cs="David" w:hint="cs"/>
          <w:color w:val="auto"/>
          <w:sz w:val="22"/>
          <w:rtl/>
        </w:rPr>
        <w:t xml:space="preserve"> 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ins w:id="267" w:author="Shimon" w:date="2019-07-21T15:09:00Z">
        <w:r w:rsidR="009B2DD9">
          <w:rPr>
            <w:rStyle w:val="emailstyle17"/>
            <w:rFonts w:cs="David" w:hint="cs"/>
            <w:color w:val="auto"/>
            <w:sz w:val="22"/>
            <w:rtl/>
          </w:rPr>
          <w:t>,</w:t>
        </w:r>
      </w:ins>
      <w:ins w:id="268" w:author="Shimon" w:date="2019-07-21T15:07:00Z">
        <w:r w:rsidR="009B2DD9">
          <w:rPr>
            <w:rStyle w:val="emailstyle17"/>
            <w:rFonts w:cs="David" w:hint="cs"/>
            <w:color w:val="auto"/>
            <w:sz w:val="22"/>
            <w:rtl/>
          </w:rPr>
          <w:t xml:space="preserve"> </w:t>
        </w:r>
      </w:ins>
      <w:ins w:id="269" w:author="Shimon" w:date="2019-07-21T15:09:00Z">
        <w:r w:rsidR="009B2DD9">
          <w:rPr>
            <w:rStyle w:val="emailstyle17"/>
            <w:rFonts w:cs="David" w:hint="cs"/>
            <w:color w:val="auto"/>
            <w:sz w:val="22"/>
            <w:rtl/>
          </w:rPr>
          <w:t>בחוזה אישי לתקופה קצובה</w:t>
        </w:r>
      </w:ins>
      <w:ins w:id="270" w:author="Shimon" w:date="2019-07-31T11:13:00Z">
        <w:r w:rsidR="00982EAF">
          <w:rPr>
            <w:rStyle w:val="emailstyle17"/>
            <w:rFonts w:cs="David" w:hint="cs"/>
            <w:color w:val="auto"/>
            <w:sz w:val="22"/>
            <w:rtl/>
          </w:rPr>
          <w:t xml:space="preserve"> של 4 שנים</w:t>
        </w:r>
      </w:ins>
      <w:ins w:id="271" w:author="Shimon" w:date="2019-07-25T10:02:00Z">
        <w:r w:rsidR="0012330D">
          <w:rPr>
            <w:rStyle w:val="emailstyle17"/>
            <w:rFonts w:cs="David" w:hint="cs"/>
            <w:color w:val="auto"/>
            <w:sz w:val="22"/>
            <w:rtl/>
          </w:rPr>
          <w:t>,</w:t>
        </w:r>
      </w:ins>
      <w:ins w:id="272" w:author="Shimon" w:date="2019-07-21T15:09:00Z">
        <w:r w:rsidR="009B2DD9">
          <w:rPr>
            <w:rStyle w:val="emailstyle17"/>
            <w:rFonts w:cs="David" w:hint="cs"/>
            <w:color w:val="auto"/>
            <w:sz w:val="22"/>
            <w:rtl/>
          </w:rPr>
          <w:t xml:space="preserve"> המאפשר פיטורין במהלך </w:t>
        </w:r>
      </w:ins>
      <w:ins w:id="273" w:author="Shimon" w:date="2019-07-31T11:14:00Z">
        <w:r w:rsidR="00982EAF">
          <w:rPr>
            <w:rStyle w:val="emailstyle17"/>
            <w:rFonts w:cs="David" w:hint="cs"/>
            <w:color w:val="auto"/>
            <w:sz w:val="22"/>
            <w:rtl/>
          </w:rPr>
          <w:t xml:space="preserve">ו/או בתום </w:t>
        </w:r>
      </w:ins>
      <w:ins w:id="274" w:author="Shimon" w:date="2019-07-21T15:09:00Z">
        <w:r w:rsidR="00982EAF">
          <w:rPr>
            <w:rStyle w:val="emailstyle17"/>
            <w:rFonts w:cs="David" w:hint="cs"/>
            <w:color w:val="auto"/>
            <w:sz w:val="22"/>
            <w:rtl/>
          </w:rPr>
          <w:t xml:space="preserve">התקופה, </w:t>
        </w:r>
        <w:r w:rsidR="009B2DD9">
          <w:rPr>
            <w:rStyle w:val="emailstyle17"/>
            <w:rFonts w:cs="David" w:hint="cs"/>
            <w:color w:val="auto"/>
            <w:sz w:val="22"/>
            <w:rtl/>
          </w:rPr>
          <w:t>שיוארך מדי 4 שנים</w:t>
        </w:r>
      </w:ins>
      <w:r w:rsidR="00E1080D">
        <w:rPr>
          <w:rStyle w:val="emailstyle17"/>
          <w:rFonts w:cs="David" w:hint="cs"/>
          <w:color w:val="auto"/>
          <w:sz w:val="22"/>
          <w:rtl/>
        </w:rPr>
        <w:t>.</w:t>
      </w:r>
    </w:p>
    <w:p w14:paraId="29EAE290" w14:textId="1BBB50DF" w:rsidR="000272C3" w:rsidRDefault="000272C3">
      <w:pPr>
        <w:pStyle w:val="11"/>
        <w:numPr>
          <w:ilvl w:val="0"/>
          <w:numId w:val="42"/>
        </w:numPr>
        <w:spacing w:before="0" w:after="240" w:line="360" w:lineRule="auto"/>
        <w:ind w:left="523" w:hanging="425"/>
        <w:rPr>
          <w:ins w:id="275" w:author="Shimon" w:date="2019-07-31T12:19:00Z"/>
          <w:rStyle w:val="emailstyle17"/>
          <w:rFonts w:cs="David"/>
          <w:color w:val="auto"/>
          <w:sz w:val="22"/>
        </w:rPr>
        <w:pPrChange w:id="276" w:author="Shimon" w:date="2019-08-03T23:32:00Z">
          <w:pPr>
            <w:pStyle w:val="11"/>
            <w:numPr>
              <w:numId w:val="14"/>
            </w:numPr>
            <w:tabs>
              <w:tab w:val="num" w:pos="1069"/>
            </w:tabs>
            <w:spacing w:before="0" w:after="240" w:line="360" w:lineRule="auto"/>
            <w:ind w:left="1069" w:right="360" w:hanging="360"/>
          </w:pPr>
        </w:pPrChange>
      </w:pPr>
      <w:ins w:id="277" w:author="Shimon" w:date="2019-07-31T12:14:00Z">
        <w:r>
          <w:rPr>
            <w:rStyle w:val="emailstyle17"/>
            <w:rFonts w:cs="David" w:hint="cs"/>
            <w:color w:val="auto"/>
            <w:sz w:val="22"/>
            <w:rtl/>
          </w:rPr>
          <w:t>ב</w:t>
        </w:r>
        <w:r w:rsidRPr="006130F3">
          <w:rPr>
            <w:rStyle w:val="emailstyle17"/>
            <w:rFonts w:cs="David" w:hint="cs"/>
            <w:color w:val="auto"/>
            <w:sz w:val="22"/>
            <w:rtl/>
          </w:rPr>
          <w:t xml:space="preserve">וויתור על כתב המינוי והקביעות הנילוית </w:t>
        </w:r>
        <w:r>
          <w:rPr>
            <w:rStyle w:val="emailstyle17"/>
            <w:rFonts w:cs="David" w:hint="cs"/>
            <w:color w:val="auto"/>
            <w:sz w:val="22"/>
            <w:rtl/>
          </w:rPr>
          <w:t xml:space="preserve">היו גלומים </w:t>
        </w:r>
      </w:ins>
      <w:ins w:id="278" w:author="Shimon" w:date="2019-07-31T12:05:00Z">
        <w:r>
          <w:rPr>
            <w:rStyle w:val="emailstyle17"/>
            <w:rFonts w:cs="David" w:hint="eastAsia"/>
            <w:color w:val="auto"/>
            <w:sz w:val="22"/>
            <w:rtl/>
          </w:rPr>
          <w:t>סיכונים</w:t>
        </w:r>
        <w:r>
          <w:rPr>
            <w:rStyle w:val="emailstyle17"/>
            <w:rFonts w:cs="David"/>
            <w:color w:val="auto"/>
            <w:sz w:val="22"/>
            <w:rtl/>
          </w:rPr>
          <w:t xml:space="preserve"> </w:t>
        </w:r>
      </w:ins>
      <w:ins w:id="279" w:author="Shimon" w:date="2019-07-31T12:14:00Z">
        <w:r>
          <w:rPr>
            <w:rStyle w:val="emailstyle17"/>
            <w:rFonts w:cs="David" w:hint="cs"/>
            <w:color w:val="auto"/>
            <w:sz w:val="22"/>
            <w:rtl/>
          </w:rPr>
          <w:t xml:space="preserve">משמעותיים, </w:t>
        </w:r>
      </w:ins>
      <w:ins w:id="280" w:author="Shimon" w:date="2019-07-31T12:05:00Z">
        <w:r w:rsidR="009B5979" w:rsidRPr="009B5979">
          <w:rPr>
            <w:rStyle w:val="emailstyle17"/>
            <w:rFonts w:cs="David" w:hint="eastAsia"/>
            <w:color w:val="auto"/>
            <w:sz w:val="22"/>
            <w:rtl/>
          </w:rPr>
          <w:t>במיוחד</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לעובדים</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שאינם</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קרובים</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לגיל</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הפרישה</w:t>
        </w:r>
      </w:ins>
      <w:ins w:id="281" w:author="Shimon" w:date="2019-07-31T12:18:00Z">
        <w:r>
          <w:rPr>
            <w:rStyle w:val="emailstyle17"/>
            <w:rFonts w:cs="David" w:hint="cs"/>
            <w:color w:val="auto"/>
            <w:sz w:val="22"/>
            <w:rtl/>
          </w:rPr>
          <w:t xml:space="preserve"> </w:t>
        </w:r>
      </w:ins>
      <w:ins w:id="282" w:author="Shimon" w:date="2019-07-31T12:05:00Z">
        <w:r w:rsidR="009B5979" w:rsidRPr="009B5979">
          <w:rPr>
            <w:rStyle w:val="emailstyle17"/>
            <w:rFonts w:cs="David"/>
            <w:color w:val="auto"/>
            <w:sz w:val="22"/>
            <w:rtl/>
          </w:rPr>
          <w:t>(שבעטיים נמנעו בזמנו רבים – בעיקר הצעירים יחסית - מלחתום על החוזה המוצע)</w:t>
        </w:r>
      </w:ins>
      <w:ins w:id="283" w:author="Shimon" w:date="2019-07-31T12:17:00Z">
        <w:r>
          <w:rPr>
            <w:rStyle w:val="emailstyle17"/>
            <w:rFonts w:cs="David" w:hint="cs"/>
            <w:color w:val="auto"/>
            <w:sz w:val="22"/>
            <w:rtl/>
          </w:rPr>
          <w:t xml:space="preserve">, </w:t>
        </w:r>
      </w:ins>
      <w:ins w:id="284" w:author="Shimon" w:date="2019-08-03T23:32:00Z">
        <w:r w:rsidR="005925C1">
          <w:rPr>
            <w:rStyle w:val="emailstyle17"/>
            <w:rFonts w:cs="David" w:hint="cs"/>
            <w:color w:val="auto"/>
            <w:sz w:val="22"/>
            <w:rtl/>
          </w:rPr>
          <w:t xml:space="preserve">וכן </w:t>
        </w:r>
      </w:ins>
      <w:ins w:id="285" w:author="Shimon" w:date="2019-07-31T12:18:00Z">
        <w:r>
          <w:rPr>
            <w:rStyle w:val="emailstyle17"/>
            <w:rFonts w:cs="David" w:hint="cs"/>
            <w:color w:val="auto"/>
            <w:sz w:val="22"/>
            <w:rtl/>
          </w:rPr>
          <w:t>חשש גדול מ</w:t>
        </w:r>
      </w:ins>
      <w:ins w:id="286" w:author="Shimon" w:date="2019-07-31T12:08:00Z">
        <w:r w:rsidR="009B5979" w:rsidRPr="009B5979">
          <w:rPr>
            <w:rStyle w:val="emailstyle17"/>
            <w:rFonts w:cs="David" w:hint="eastAsia"/>
            <w:color w:val="auto"/>
            <w:sz w:val="22"/>
            <w:rtl/>
          </w:rPr>
          <w:t>ההתנתקות</w:t>
        </w:r>
        <w:r w:rsidR="009B5979" w:rsidRPr="009B5979">
          <w:rPr>
            <w:rStyle w:val="emailstyle17"/>
            <w:rFonts w:cs="David"/>
            <w:color w:val="auto"/>
            <w:sz w:val="22"/>
            <w:rtl/>
          </w:rPr>
          <w:t xml:space="preserve"> מהשיפורים הצפויים </w:t>
        </w:r>
      </w:ins>
      <w:ins w:id="287" w:author="Shimon" w:date="2019-07-31T12:10:00Z">
        <w:r w:rsidR="009B5979" w:rsidRPr="009B5979">
          <w:rPr>
            <w:rStyle w:val="emailstyle17"/>
            <w:rFonts w:cs="David" w:hint="eastAsia"/>
            <w:color w:val="auto"/>
            <w:sz w:val="22"/>
            <w:rtl/>
          </w:rPr>
          <w:t>מפעם</w:t>
        </w:r>
        <w:r w:rsidR="009B5979" w:rsidRPr="009B5979">
          <w:rPr>
            <w:rStyle w:val="emailstyle17"/>
            <w:rFonts w:cs="David"/>
            <w:color w:val="auto"/>
            <w:sz w:val="22"/>
            <w:rtl/>
          </w:rPr>
          <w:t xml:space="preserve"> לפעם </w:t>
        </w:r>
      </w:ins>
      <w:ins w:id="288" w:author="Shimon" w:date="2019-07-31T12:08:00Z">
        <w:r w:rsidR="009B5979" w:rsidRPr="009B5979">
          <w:rPr>
            <w:rStyle w:val="emailstyle17"/>
            <w:rFonts w:cs="David" w:hint="eastAsia"/>
            <w:color w:val="auto"/>
            <w:sz w:val="22"/>
            <w:rtl/>
          </w:rPr>
          <w:t>בתנאי</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ההעסקה</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של</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עובדי</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מדינה</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המאוגדים</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בארגון</w:t>
        </w:r>
        <w:r w:rsidR="009B5979" w:rsidRPr="009B5979">
          <w:rPr>
            <w:rStyle w:val="emailstyle17"/>
            <w:rFonts w:cs="David"/>
            <w:color w:val="auto"/>
            <w:sz w:val="22"/>
            <w:rtl/>
          </w:rPr>
          <w:t xml:space="preserve"> </w:t>
        </w:r>
        <w:r w:rsidR="009B5979" w:rsidRPr="009B5979">
          <w:rPr>
            <w:rStyle w:val="emailstyle17"/>
            <w:rFonts w:cs="David" w:hint="eastAsia"/>
            <w:color w:val="auto"/>
            <w:sz w:val="22"/>
            <w:rtl/>
          </w:rPr>
          <w:t>עובדים</w:t>
        </w:r>
      </w:ins>
      <w:ins w:id="289" w:author="Shimon" w:date="2019-07-31T12:10:00Z">
        <w:r w:rsidR="009B5979" w:rsidRPr="009B5979">
          <w:rPr>
            <w:rStyle w:val="emailstyle17"/>
            <w:rFonts w:cs="David"/>
            <w:color w:val="auto"/>
            <w:sz w:val="22"/>
            <w:rtl/>
          </w:rPr>
          <w:t xml:space="preserve"> יציג</w:t>
        </w:r>
      </w:ins>
      <w:ins w:id="290" w:author="Shimon" w:date="2019-07-31T12:15:00Z">
        <w:r>
          <w:rPr>
            <w:rStyle w:val="emailstyle17"/>
            <w:rFonts w:cs="David" w:hint="cs"/>
            <w:color w:val="auto"/>
            <w:sz w:val="22"/>
            <w:rtl/>
          </w:rPr>
          <w:t>.</w:t>
        </w:r>
      </w:ins>
      <w:ins w:id="291" w:author="Shimon" w:date="2019-07-31T12:10:00Z">
        <w:r w:rsidR="009B5979" w:rsidRPr="009B5979">
          <w:rPr>
            <w:rStyle w:val="emailstyle17"/>
            <w:rFonts w:cs="David"/>
            <w:color w:val="auto"/>
            <w:sz w:val="22"/>
            <w:rtl/>
          </w:rPr>
          <w:t xml:space="preserve"> </w:t>
        </w:r>
      </w:ins>
    </w:p>
    <w:p w14:paraId="5175CD0E" w14:textId="10F6EAC7" w:rsidR="005925C1" w:rsidRPr="00D74F54" w:rsidRDefault="000272C3">
      <w:pPr>
        <w:pStyle w:val="11"/>
        <w:numPr>
          <w:ilvl w:val="0"/>
          <w:numId w:val="42"/>
        </w:numPr>
        <w:spacing w:before="0" w:after="240" w:line="360" w:lineRule="auto"/>
        <w:ind w:left="523"/>
        <w:rPr>
          <w:ins w:id="292" w:author="Shimon" w:date="2019-08-03T23:38:00Z"/>
          <w:i/>
          <w:iCs/>
          <w:sz w:val="24"/>
          <w:rtl/>
        </w:rPr>
        <w:pPrChange w:id="293" w:author="Shimon" w:date="2019-08-03T23:41:00Z">
          <w:pPr>
            <w:pStyle w:val="11"/>
            <w:numPr>
              <w:numId w:val="14"/>
            </w:numPr>
            <w:tabs>
              <w:tab w:val="num" w:pos="1069"/>
            </w:tabs>
            <w:spacing w:before="0" w:after="240" w:line="360" w:lineRule="auto"/>
            <w:ind w:left="1069" w:right="360" w:hanging="360"/>
          </w:pPr>
        </w:pPrChange>
      </w:pPr>
      <w:ins w:id="294" w:author="Shimon" w:date="2019-07-31T12:19:00Z">
        <w:r w:rsidRPr="005925C1">
          <w:rPr>
            <w:rStyle w:val="emailstyle17"/>
            <w:rFonts w:cs="David" w:hint="eastAsia"/>
            <w:color w:val="auto"/>
            <w:sz w:val="22"/>
            <w:rtl/>
          </w:rPr>
          <w:t>על</w:t>
        </w:r>
        <w:r w:rsidRPr="005925C1">
          <w:rPr>
            <w:rStyle w:val="emailstyle17"/>
            <w:rFonts w:cs="David"/>
            <w:color w:val="auto"/>
            <w:sz w:val="22"/>
            <w:rtl/>
          </w:rPr>
          <w:t xml:space="preserve"> אף הסיכונים והחשש מהבלתי נודע, </w:t>
        </w:r>
      </w:ins>
      <w:ins w:id="295" w:author="Shimon" w:date="2019-07-31T12:05:00Z">
        <w:r w:rsidR="009B5979" w:rsidRPr="005925C1">
          <w:rPr>
            <w:rStyle w:val="emailstyle17"/>
            <w:rFonts w:cs="David" w:hint="eastAsia"/>
            <w:color w:val="auto"/>
            <w:sz w:val="22"/>
            <w:rtl/>
          </w:rPr>
          <w:t>הסכים</w:t>
        </w:r>
        <w:r w:rsidR="009B5979" w:rsidRPr="005925C1">
          <w:rPr>
            <w:rStyle w:val="emailstyle17"/>
            <w:rFonts w:cs="David"/>
            <w:color w:val="auto"/>
            <w:sz w:val="22"/>
            <w:rtl/>
          </w:rPr>
          <w:t xml:space="preserve"> התובע (שהיה בן 45 בזמנו) לחתום על החוזה המיוחד, </w:t>
        </w:r>
      </w:ins>
      <w:ins w:id="296" w:author="Shimon" w:date="2019-07-31T12:19:00Z">
        <w:r w:rsidRPr="005925C1">
          <w:rPr>
            <w:rStyle w:val="emailstyle17"/>
            <w:rFonts w:cs="David" w:hint="eastAsia"/>
            <w:b/>
            <w:bCs/>
            <w:color w:val="auto"/>
            <w:sz w:val="22"/>
            <w:rtl/>
          </w:rPr>
          <w:t>מתוך</w:t>
        </w:r>
        <w:r w:rsidRPr="005925C1">
          <w:rPr>
            <w:rStyle w:val="emailstyle17"/>
            <w:rFonts w:cs="David"/>
            <w:b/>
            <w:bCs/>
            <w:color w:val="auto"/>
            <w:sz w:val="22"/>
            <w:rtl/>
          </w:rPr>
          <w:t xml:space="preserve"> שהאמין </w:t>
        </w:r>
      </w:ins>
      <w:ins w:id="297" w:author="Shimon" w:date="2019-07-31T12:20:00Z">
        <w:r w:rsidRPr="005925C1">
          <w:rPr>
            <w:rStyle w:val="emailstyle17"/>
            <w:rFonts w:cs="David" w:hint="eastAsia"/>
            <w:b/>
            <w:bCs/>
            <w:color w:val="auto"/>
            <w:sz w:val="22"/>
            <w:rtl/>
          </w:rPr>
          <w:t>שכ</w:t>
        </w:r>
      </w:ins>
      <w:ins w:id="298" w:author="Shimon" w:date="2019-07-31T12:05:00Z">
        <w:r w:rsidR="009B5979" w:rsidRPr="005925C1">
          <w:rPr>
            <w:rStyle w:val="emailstyle17"/>
            <w:rFonts w:cs="David" w:hint="eastAsia"/>
            <w:b/>
            <w:bCs/>
            <w:color w:val="auto"/>
            <w:sz w:val="22"/>
            <w:rtl/>
          </w:rPr>
          <w:t>ישוריו</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ויכולותיו</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האישיות</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ימזערו</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את</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הסיכון</w:t>
        </w:r>
      </w:ins>
      <w:ins w:id="299" w:author="Shimon" w:date="2019-07-31T12:11:00Z">
        <w:r w:rsidR="009B5979" w:rsidRPr="005925C1">
          <w:rPr>
            <w:rStyle w:val="emailstyle17"/>
            <w:rFonts w:cs="David"/>
            <w:b/>
            <w:bCs/>
            <w:color w:val="auto"/>
            <w:sz w:val="22"/>
            <w:rtl/>
          </w:rPr>
          <w:t xml:space="preserve"> </w:t>
        </w:r>
      </w:ins>
      <w:ins w:id="300" w:author="Shimon" w:date="2019-08-03T23:33:00Z">
        <w:r w:rsidR="005925C1" w:rsidRPr="005925C1">
          <w:rPr>
            <w:rStyle w:val="emailstyle17"/>
            <w:rFonts w:cs="David" w:hint="eastAsia"/>
            <w:b/>
            <w:bCs/>
            <w:color w:val="auto"/>
            <w:sz w:val="22"/>
            <w:rtl/>
          </w:rPr>
          <w:t>לפיטורין</w:t>
        </w:r>
      </w:ins>
      <w:ins w:id="301" w:author="Shimon" w:date="2019-08-03T23:34:00Z">
        <w:r w:rsidR="005925C1" w:rsidRPr="005925C1">
          <w:rPr>
            <w:rStyle w:val="emailstyle17"/>
            <w:rFonts w:cs="David"/>
            <w:b/>
            <w:bCs/>
            <w:color w:val="auto"/>
            <w:sz w:val="22"/>
            <w:rtl/>
          </w:rPr>
          <w:t xml:space="preserve">. הוא </w:t>
        </w:r>
      </w:ins>
      <w:ins w:id="302" w:author="Shimon" w:date="2019-07-31T12:11:00Z">
        <w:r w:rsidR="009B5979" w:rsidRPr="005925C1">
          <w:rPr>
            <w:rStyle w:val="emailstyle17"/>
            <w:rFonts w:cs="David" w:hint="eastAsia"/>
            <w:b/>
            <w:bCs/>
            <w:color w:val="auto"/>
            <w:sz w:val="22"/>
            <w:rtl/>
          </w:rPr>
          <w:t>גם</w:t>
        </w:r>
        <w:r w:rsidR="009B5979" w:rsidRPr="005925C1">
          <w:rPr>
            <w:rStyle w:val="emailstyle17"/>
            <w:rFonts w:cs="David"/>
            <w:b/>
            <w:bCs/>
            <w:color w:val="auto"/>
            <w:sz w:val="22"/>
            <w:rtl/>
          </w:rPr>
          <w:t xml:space="preserve"> </w:t>
        </w:r>
      </w:ins>
      <w:ins w:id="303" w:author="Shimon" w:date="2019-07-31T12:27:00Z">
        <w:r w:rsidR="005925C1" w:rsidRPr="005925C1">
          <w:rPr>
            <w:rStyle w:val="emailstyle17"/>
            <w:rFonts w:cs="David" w:hint="eastAsia"/>
            <w:b/>
            <w:bCs/>
            <w:color w:val="auto"/>
            <w:sz w:val="22"/>
            <w:rtl/>
          </w:rPr>
          <w:t>הסתמ</w:t>
        </w:r>
      </w:ins>
      <w:ins w:id="304" w:author="Shimon" w:date="2019-08-03T23:35:00Z">
        <w:r w:rsidR="005925C1" w:rsidRPr="005925C1">
          <w:rPr>
            <w:rStyle w:val="emailstyle17"/>
            <w:rFonts w:cs="David" w:hint="eastAsia"/>
            <w:b/>
            <w:bCs/>
            <w:color w:val="auto"/>
            <w:sz w:val="22"/>
            <w:rtl/>
          </w:rPr>
          <w:t>ך</w:t>
        </w:r>
      </w:ins>
      <w:ins w:id="305" w:author="Shimon" w:date="2019-07-31T12:27:00Z">
        <w:r w:rsidR="00431130" w:rsidRPr="005925C1">
          <w:rPr>
            <w:rStyle w:val="emailstyle17"/>
            <w:rFonts w:cs="David"/>
            <w:b/>
            <w:bCs/>
            <w:color w:val="auto"/>
            <w:sz w:val="22"/>
            <w:rtl/>
          </w:rPr>
          <w:t xml:space="preserve"> </w:t>
        </w:r>
      </w:ins>
      <w:ins w:id="306" w:author="Shimon" w:date="2019-08-03T23:35:00Z">
        <w:r w:rsidR="005925C1" w:rsidRPr="005925C1">
          <w:rPr>
            <w:rStyle w:val="emailstyle17"/>
            <w:rFonts w:cs="David" w:hint="eastAsia"/>
            <w:b/>
            <w:bCs/>
            <w:color w:val="auto"/>
            <w:sz w:val="22"/>
            <w:rtl/>
          </w:rPr>
          <w:t>גם</w:t>
        </w:r>
        <w:r w:rsidR="005925C1" w:rsidRPr="005925C1">
          <w:rPr>
            <w:rStyle w:val="emailstyle17"/>
            <w:rFonts w:cs="David"/>
            <w:b/>
            <w:bCs/>
            <w:color w:val="auto"/>
            <w:sz w:val="22"/>
            <w:rtl/>
          </w:rPr>
          <w:t xml:space="preserve"> </w:t>
        </w:r>
      </w:ins>
      <w:ins w:id="307" w:author="Shimon" w:date="2019-07-31T12:27:00Z">
        <w:r w:rsidR="00431130" w:rsidRPr="005925C1">
          <w:rPr>
            <w:rStyle w:val="emailstyle17"/>
            <w:rFonts w:cs="David" w:hint="eastAsia"/>
            <w:b/>
            <w:bCs/>
            <w:color w:val="auto"/>
            <w:sz w:val="22"/>
            <w:rtl/>
          </w:rPr>
          <w:t>על</w:t>
        </w:r>
      </w:ins>
      <w:ins w:id="308" w:author="Shimon" w:date="2019-07-31T12:28:00Z">
        <w:r w:rsidR="00431130" w:rsidRPr="005925C1">
          <w:rPr>
            <w:rStyle w:val="emailstyle17"/>
            <w:rFonts w:cs="David"/>
            <w:b/>
            <w:bCs/>
            <w:color w:val="auto"/>
            <w:sz w:val="22"/>
            <w:rtl/>
          </w:rPr>
          <w:t xml:space="preserve"> </w:t>
        </w:r>
      </w:ins>
      <w:ins w:id="309" w:author="Shimon" w:date="2019-08-03T23:35:00Z">
        <w:r w:rsidR="005925C1" w:rsidRPr="005925C1">
          <w:rPr>
            <w:rStyle w:val="emailstyle17"/>
            <w:rFonts w:cs="David" w:hint="eastAsia"/>
            <w:b/>
            <w:bCs/>
            <w:color w:val="auto"/>
            <w:sz w:val="22"/>
            <w:rtl/>
          </w:rPr>
          <w:t>הב</w:t>
        </w:r>
      </w:ins>
      <w:ins w:id="310" w:author="Shimon" w:date="2019-08-03T23:36:00Z">
        <w:r w:rsidR="005925C1" w:rsidRPr="005925C1">
          <w:rPr>
            <w:rStyle w:val="emailstyle17"/>
            <w:rFonts w:cs="David" w:hint="eastAsia"/>
            <w:b/>
            <w:bCs/>
            <w:color w:val="auto"/>
            <w:sz w:val="22"/>
            <w:rtl/>
          </w:rPr>
          <w:t>הר</w:t>
        </w:r>
      </w:ins>
      <w:ins w:id="311" w:author="Shimon" w:date="2019-08-03T23:35:00Z">
        <w:r w:rsidR="005925C1" w:rsidRPr="005925C1">
          <w:rPr>
            <w:rStyle w:val="emailstyle17"/>
            <w:rFonts w:cs="David" w:hint="eastAsia"/>
            <w:b/>
            <w:bCs/>
            <w:color w:val="auto"/>
            <w:sz w:val="22"/>
            <w:rtl/>
          </w:rPr>
          <w:t>ות</w:t>
        </w:r>
        <w:r w:rsidR="005925C1" w:rsidRPr="005925C1">
          <w:rPr>
            <w:rStyle w:val="emailstyle17"/>
            <w:rFonts w:cs="David"/>
            <w:b/>
            <w:bCs/>
            <w:color w:val="auto"/>
            <w:sz w:val="22"/>
            <w:rtl/>
          </w:rPr>
          <w:t xml:space="preserve"> </w:t>
        </w:r>
        <w:r w:rsidR="005925C1" w:rsidRPr="005925C1">
          <w:rPr>
            <w:rStyle w:val="emailstyle17"/>
            <w:rFonts w:cs="David" w:hint="eastAsia"/>
            <w:b/>
            <w:bCs/>
            <w:color w:val="auto"/>
            <w:sz w:val="22"/>
            <w:rtl/>
          </w:rPr>
          <w:t>בע</w:t>
        </w:r>
        <w:r w:rsidR="005925C1" w:rsidRPr="005925C1">
          <w:rPr>
            <w:rStyle w:val="emailstyle17"/>
            <w:rFonts w:cs="David"/>
            <w:b/>
            <w:bCs/>
            <w:color w:val="auto"/>
            <w:sz w:val="22"/>
            <w:rtl/>
          </w:rPr>
          <w:t>"פ</w:t>
        </w:r>
      </w:ins>
      <w:ins w:id="312" w:author="Shimon" w:date="2019-08-05T12:08:00Z">
        <w:r w:rsidR="00502CD3">
          <w:rPr>
            <w:rStyle w:val="emailstyle17"/>
            <w:rFonts w:cs="David" w:hint="cs"/>
            <w:b/>
            <w:bCs/>
            <w:color w:val="auto"/>
            <w:sz w:val="22"/>
            <w:rtl/>
          </w:rPr>
          <w:t>,</w:t>
        </w:r>
      </w:ins>
      <w:ins w:id="313" w:author="Shimon" w:date="2019-08-03T23:35:00Z">
        <w:r w:rsidR="005925C1" w:rsidRPr="005925C1">
          <w:rPr>
            <w:rStyle w:val="emailstyle17"/>
            <w:rFonts w:cs="David"/>
            <w:b/>
            <w:bCs/>
            <w:color w:val="auto"/>
            <w:sz w:val="22"/>
            <w:rtl/>
          </w:rPr>
          <w:t xml:space="preserve"> </w:t>
        </w:r>
        <w:r w:rsidR="005925C1" w:rsidRPr="005925C1">
          <w:rPr>
            <w:rStyle w:val="emailstyle17"/>
            <w:rFonts w:cs="David" w:hint="eastAsia"/>
            <w:b/>
            <w:bCs/>
            <w:color w:val="auto"/>
            <w:sz w:val="22"/>
            <w:rtl/>
          </w:rPr>
          <w:t>שקיבלו</w:t>
        </w:r>
        <w:r w:rsidR="005925C1" w:rsidRPr="005925C1">
          <w:rPr>
            <w:rStyle w:val="emailstyle17"/>
            <w:rFonts w:cs="David"/>
            <w:b/>
            <w:bCs/>
            <w:color w:val="auto"/>
            <w:sz w:val="22"/>
            <w:rtl/>
          </w:rPr>
          <w:t xml:space="preserve"> </w:t>
        </w:r>
        <w:r w:rsidR="005925C1" w:rsidRPr="005925C1">
          <w:rPr>
            <w:rStyle w:val="emailstyle17"/>
            <w:rFonts w:cs="David" w:hint="eastAsia"/>
            <w:b/>
            <w:bCs/>
            <w:color w:val="auto"/>
            <w:sz w:val="22"/>
            <w:rtl/>
          </w:rPr>
          <w:t>ביטוי</w:t>
        </w:r>
        <w:r w:rsidR="005925C1" w:rsidRPr="005925C1">
          <w:rPr>
            <w:rStyle w:val="emailstyle17"/>
            <w:rFonts w:cs="David"/>
            <w:b/>
            <w:bCs/>
            <w:color w:val="auto"/>
            <w:sz w:val="22"/>
            <w:rtl/>
          </w:rPr>
          <w:t xml:space="preserve"> </w:t>
        </w:r>
        <w:r w:rsidR="005925C1" w:rsidRPr="005925C1">
          <w:rPr>
            <w:rStyle w:val="emailstyle17"/>
            <w:rFonts w:cs="David" w:hint="eastAsia"/>
            <w:b/>
            <w:bCs/>
            <w:color w:val="auto"/>
            <w:sz w:val="22"/>
            <w:rtl/>
          </w:rPr>
          <w:t>ב</w:t>
        </w:r>
      </w:ins>
      <w:ins w:id="314" w:author="Shimon" w:date="2019-07-31T12:05:00Z">
        <w:r w:rsidR="009B5979" w:rsidRPr="005925C1">
          <w:rPr>
            <w:rStyle w:val="emailstyle17"/>
            <w:rFonts w:cs="David" w:hint="eastAsia"/>
            <w:b/>
            <w:bCs/>
            <w:color w:val="auto"/>
            <w:sz w:val="22"/>
            <w:rtl/>
          </w:rPr>
          <w:t>סעיף</w:t>
        </w:r>
        <w:r w:rsidR="009B5979" w:rsidRPr="005925C1">
          <w:rPr>
            <w:rStyle w:val="emailstyle17"/>
            <w:rFonts w:cs="David"/>
            <w:b/>
            <w:bCs/>
            <w:color w:val="auto"/>
            <w:sz w:val="22"/>
            <w:rtl/>
          </w:rPr>
          <w:t xml:space="preserve"> 17 </w:t>
        </w:r>
        <w:r w:rsidR="009B5979" w:rsidRPr="005925C1">
          <w:rPr>
            <w:rStyle w:val="emailstyle17"/>
            <w:rFonts w:cs="David" w:hint="eastAsia"/>
            <w:b/>
            <w:bCs/>
            <w:color w:val="auto"/>
            <w:sz w:val="22"/>
            <w:rtl/>
          </w:rPr>
          <w:t>לחוזה</w:t>
        </w:r>
        <w:r w:rsidR="009B5979" w:rsidRPr="005925C1">
          <w:rPr>
            <w:rStyle w:val="emailstyle17"/>
            <w:rFonts w:cs="David"/>
            <w:b/>
            <w:bCs/>
            <w:color w:val="auto"/>
            <w:sz w:val="22"/>
            <w:rtl/>
          </w:rPr>
          <w:t xml:space="preserve">, </w:t>
        </w:r>
      </w:ins>
      <w:ins w:id="315" w:author="Shimon" w:date="2019-08-03T23:36:00Z">
        <w:r w:rsidR="005925C1" w:rsidRPr="005925C1">
          <w:rPr>
            <w:rStyle w:val="emailstyle17"/>
            <w:rFonts w:cs="David" w:hint="eastAsia"/>
            <w:b/>
            <w:bCs/>
            <w:color w:val="auto"/>
            <w:sz w:val="22"/>
            <w:rtl/>
          </w:rPr>
          <w:t>לפיו</w:t>
        </w:r>
        <w:r w:rsidR="005925C1" w:rsidRPr="005925C1">
          <w:rPr>
            <w:rStyle w:val="emailstyle17"/>
            <w:rFonts w:cs="David"/>
            <w:b/>
            <w:bCs/>
            <w:color w:val="auto"/>
            <w:sz w:val="22"/>
            <w:rtl/>
          </w:rPr>
          <w:t xml:space="preserve"> </w:t>
        </w:r>
      </w:ins>
      <w:ins w:id="316" w:author="Shimon" w:date="2019-07-31T12:05:00Z">
        <w:r w:rsidR="009B5979" w:rsidRPr="005925C1">
          <w:rPr>
            <w:rStyle w:val="emailstyle17"/>
            <w:rFonts w:cs="David" w:hint="eastAsia"/>
            <w:b/>
            <w:bCs/>
            <w:color w:val="auto"/>
            <w:sz w:val="22"/>
            <w:rtl/>
          </w:rPr>
          <w:t>שינויים</w:t>
        </w:r>
        <w:r w:rsidR="009B5979" w:rsidRPr="005925C1">
          <w:rPr>
            <w:rStyle w:val="emailstyle17"/>
            <w:rFonts w:cs="David"/>
            <w:b/>
            <w:bCs/>
            <w:color w:val="auto"/>
            <w:sz w:val="22"/>
            <w:rtl/>
          </w:rPr>
          <w:t xml:space="preserve"> </w:t>
        </w:r>
      </w:ins>
      <w:ins w:id="317" w:author="Shimon" w:date="2019-08-03T23:36:00Z">
        <w:r w:rsidR="005925C1" w:rsidRPr="005925C1">
          <w:rPr>
            <w:rStyle w:val="emailstyle17"/>
            <w:rFonts w:cs="David" w:hint="eastAsia"/>
            <w:b/>
            <w:bCs/>
            <w:color w:val="auto"/>
            <w:sz w:val="22"/>
            <w:rtl/>
          </w:rPr>
          <w:t>בעתיד</w:t>
        </w:r>
        <w:r w:rsidR="005925C1" w:rsidRPr="005925C1">
          <w:rPr>
            <w:rStyle w:val="emailstyle17"/>
            <w:rFonts w:cs="David"/>
            <w:b/>
            <w:bCs/>
            <w:color w:val="auto"/>
            <w:sz w:val="22"/>
            <w:rtl/>
          </w:rPr>
          <w:t xml:space="preserve"> </w:t>
        </w:r>
      </w:ins>
      <w:ins w:id="318" w:author="Shimon" w:date="2019-07-31T12:05:00Z">
        <w:r w:rsidR="009B5979" w:rsidRPr="005925C1">
          <w:rPr>
            <w:rStyle w:val="emailstyle17"/>
            <w:rFonts w:cs="David" w:hint="eastAsia"/>
            <w:b/>
            <w:bCs/>
            <w:color w:val="auto"/>
            <w:sz w:val="22"/>
            <w:rtl/>
          </w:rPr>
          <w:t>לטובת</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העובדים</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בתנאי</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החוזים</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המיוחדים</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שדרגתם</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ומעמדם</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כשל</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התובע</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יחולו</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גם</w:t>
        </w:r>
        <w:r w:rsidR="009B5979" w:rsidRPr="005925C1">
          <w:rPr>
            <w:rStyle w:val="emailstyle17"/>
            <w:rFonts w:cs="David"/>
            <w:b/>
            <w:bCs/>
            <w:color w:val="auto"/>
            <w:sz w:val="22"/>
            <w:rtl/>
          </w:rPr>
          <w:t xml:space="preserve"> </w:t>
        </w:r>
        <w:r w:rsidR="009B5979" w:rsidRPr="005925C1">
          <w:rPr>
            <w:rStyle w:val="emailstyle17"/>
            <w:rFonts w:cs="David" w:hint="eastAsia"/>
            <w:b/>
            <w:bCs/>
            <w:color w:val="auto"/>
            <w:sz w:val="22"/>
            <w:rtl/>
          </w:rPr>
          <w:t>עליו</w:t>
        </w:r>
      </w:ins>
      <w:ins w:id="319" w:author="Shimon" w:date="2019-08-03T23:41:00Z">
        <w:r w:rsidR="004A3BB5">
          <w:rPr>
            <w:rFonts w:hint="cs"/>
            <w:i/>
            <w:iCs/>
            <w:sz w:val="24"/>
            <w:rtl/>
          </w:rPr>
          <w:t>.</w:t>
        </w:r>
      </w:ins>
    </w:p>
    <w:p w14:paraId="4C27865D" w14:textId="5A2FDBE6" w:rsidR="00044BDB" w:rsidRPr="00B35087" w:rsidDel="00044BDB" w:rsidRDefault="00044BDB">
      <w:pPr>
        <w:pStyle w:val="11"/>
        <w:numPr>
          <w:ilvl w:val="0"/>
          <w:numId w:val="42"/>
        </w:numPr>
        <w:spacing w:before="0" w:after="240" w:line="360" w:lineRule="auto"/>
        <w:ind w:left="510" w:firstLine="0"/>
        <w:rPr>
          <w:del w:id="320" w:author="Shimon" w:date="2019-07-31T11:34:00Z"/>
          <w:rStyle w:val="emailstyle17"/>
          <w:rFonts w:ascii="Times New Roman" w:hAnsi="Times New Roman" w:cs="David"/>
          <w:color w:val="auto"/>
        </w:rPr>
        <w:pPrChange w:id="321" w:author="Shimon" w:date="2019-07-31T11:16:00Z">
          <w:pPr>
            <w:pStyle w:val="11"/>
            <w:numPr>
              <w:numId w:val="14"/>
            </w:numPr>
            <w:tabs>
              <w:tab w:val="num" w:pos="1069"/>
            </w:tabs>
            <w:spacing w:before="0" w:after="240" w:line="360" w:lineRule="auto"/>
            <w:ind w:left="510" w:right="360" w:hanging="425"/>
          </w:pPr>
        </w:pPrChange>
      </w:pPr>
    </w:p>
    <w:p w14:paraId="6E8A6098" w14:textId="7C582F00" w:rsidR="00D51CEB" w:rsidRPr="00044BDB" w:rsidDel="00147EF1" w:rsidRDefault="00E357D6">
      <w:pPr>
        <w:pStyle w:val="11"/>
        <w:numPr>
          <w:ilvl w:val="0"/>
          <w:numId w:val="42"/>
        </w:numPr>
        <w:spacing w:before="0" w:after="240" w:line="360" w:lineRule="auto"/>
        <w:ind w:left="510" w:firstLine="0"/>
        <w:rPr>
          <w:del w:id="322" w:author="Shimon" w:date="2019-07-25T10:11:00Z"/>
          <w:rStyle w:val="emailstyle17"/>
          <w:rFonts w:cs="David"/>
          <w:color w:val="auto"/>
          <w:sz w:val="22"/>
          <w:rtl/>
        </w:rPr>
        <w:pPrChange w:id="323" w:author="Shimon" w:date="2019-07-31T11:16:00Z">
          <w:pPr>
            <w:pStyle w:val="11"/>
            <w:spacing w:before="0" w:after="240" w:line="360" w:lineRule="auto"/>
            <w:ind w:left="510" w:firstLine="0"/>
          </w:pPr>
        </w:pPrChange>
      </w:pPr>
      <w:del w:id="324" w:author="Shimon" w:date="2019-07-31T12:05:00Z">
        <w:r w:rsidRPr="00044BDB" w:rsidDel="009B5979">
          <w:rPr>
            <w:rStyle w:val="emailstyle17"/>
            <w:rFonts w:cs="David" w:hint="eastAsia"/>
            <w:color w:val="auto"/>
            <w:sz w:val="22"/>
            <w:rtl/>
          </w:rPr>
          <w:delText>על</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אף</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הסיכונים</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שהיו</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גלומים</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ב</w:delText>
        </w:r>
        <w:r w:rsidR="002C3012" w:rsidRPr="00044BDB" w:rsidDel="009B5979">
          <w:rPr>
            <w:rStyle w:val="emailstyle17"/>
            <w:rFonts w:cs="David" w:hint="eastAsia"/>
            <w:color w:val="auto"/>
            <w:sz w:val="22"/>
            <w:rtl/>
          </w:rPr>
          <w:delText>ו</w:delText>
        </w:r>
        <w:r w:rsidRPr="00044BDB" w:rsidDel="009B5979">
          <w:rPr>
            <w:rStyle w:val="emailstyle17"/>
            <w:rFonts w:cs="David" w:hint="eastAsia"/>
            <w:color w:val="auto"/>
            <w:sz w:val="22"/>
            <w:rtl/>
          </w:rPr>
          <w:delText>ויתור</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על</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הקביעות</w:delText>
        </w:r>
      </w:del>
      <w:del w:id="325" w:author="Shimon" w:date="2019-07-21T15:06:00Z">
        <w:r w:rsidR="004E0280" w:rsidRPr="00044BDB" w:rsidDel="00173E98">
          <w:rPr>
            <w:rStyle w:val="emailstyle17"/>
            <w:rFonts w:cs="David"/>
            <w:color w:val="auto"/>
            <w:sz w:val="22"/>
            <w:rtl/>
          </w:rPr>
          <w:delText xml:space="preserve"> </w:delText>
        </w:r>
      </w:del>
      <w:del w:id="326" w:author="Shimon" w:date="2019-07-31T12:05:00Z">
        <w:r w:rsidR="004E0280" w:rsidRPr="00044BDB" w:rsidDel="009B5979">
          <w:rPr>
            <w:rStyle w:val="emailstyle17"/>
            <w:rFonts w:cs="David" w:hint="eastAsia"/>
            <w:color w:val="auto"/>
            <w:sz w:val="22"/>
            <w:rtl/>
          </w:rPr>
          <w:delText>במיוחד</w:delText>
        </w:r>
        <w:r w:rsidR="004E0280" w:rsidRPr="00044BDB" w:rsidDel="009B5979">
          <w:rPr>
            <w:rStyle w:val="emailstyle17"/>
            <w:rFonts w:cs="David"/>
            <w:color w:val="auto"/>
            <w:sz w:val="22"/>
            <w:rtl/>
          </w:rPr>
          <w:delText xml:space="preserve"> </w:delText>
        </w:r>
        <w:r w:rsidR="004E0280" w:rsidRPr="00044BDB" w:rsidDel="009B5979">
          <w:rPr>
            <w:rStyle w:val="emailstyle17"/>
            <w:rFonts w:cs="David" w:hint="eastAsia"/>
            <w:color w:val="auto"/>
            <w:sz w:val="22"/>
            <w:rtl/>
          </w:rPr>
          <w:delText>לעובדים</w:delText>
        </w:r>
        <w:r w:rsidR="004E0280" w:rsidRPr="00044BDB" w:rsidDel="009B5979">
          <w:rPr>
            <w:rStyle w:val="emailstyle17"/>
            <w:rFonts w:cs="David"/>
            <w:color w:val="auto"/>
            <w:sz w:val="22"/>
            <w:rtl/>
          </w:rPr>
          <w:delText xml:space="preserve"> </w:delText>
        </w:r>
        <w:r w:rsidR="004E0280" w:rsidRPr="00044BDB" w:rsidDel="009B5979">
          <w:rPr>
            <w:rStyle w:val="emailstyle17"/>
            <w:rFonts w:cs="David" w:hint="eastAsia"/>
            <w:color w:val="auto"/>
            <w:sz w:val="22"/>
            <w:rtl/>
          </w:rPr>
          <w:delText>שאינם</w:delText>
        </w:r>
        <w:r w:rsidR="004E0280" w:rsidRPr="00044BDB" w:rsidDel="009B5979">
          <w:rPr>
            <w:rStyle w:val="emailstyle17"/>
            <w:rFonts w:cs="David"/>
            <w:color w:val="auto"/>
            <w:sz w:val="22"/>
            <w:rtl/>
          </w:rPr>
          <w:delText xml:space="preserve"> </w:delText>
        </w:r>
        <w:r w:rsidR="004E0280" w:rsidRPr="00044BDB" w:rsidDel="009B5979">
          <w:rPr>
            <w:rStyle w:val="emailstyle17"/>
            <w:rFonts w:cs="David" w:hint="eastAsia"/>
            <w:color w:val="auto"/>
            <w:sz w:val="22"/>
            <w:rtl/>
          </w:rPr>
          <w:delText>קרובים</w:delText>
        </w:r>
        <w:r w:rsidR="004E0280" w:rsidRPr="00044BDB" w:rsidDel="009B5979">
          <w:rPr>
            <w:rStyle w:val="emailstyle17"/>
            <w:rFonts w:cs="David"/>
            <w:color w:val="auto"/>
            <w:sz w:val="22"/>
            <w:rtl/>
          </w:rPr>
          <w:delText xml:space="preserve"> </w:delText>
        </w:r>
        <w:r w:rsidR="004E0280" w:rsidRPr="00044BDB" w:rsidDel="009B5979">
          <w:rPr>
            <w:rStyle w:val="emailstyle17"/>
            <w:rFonts w:cs="David" w:hint="eastAsia"/>
            <w:color w:val="auto"/>
            <w:sz w:val="22"/>
            <w:rtl/>
          </w:rPr>
          <w:delText>לגיל</w:delText>
        </w:r>
        <w:r w:rsidR="004E0280" w:rsidRPr="00044BDB" w:rsidDel="009B5979">
          <w:rPr>
            <w:rStyle w:val="emailstyle17"/>
            <w:rFonts w:cs="David"/>
            <w:color w:val="auto"/>
            <w:sz w:val="22"/>
            <w:rtl/>
          </w:rPr>
          <w:delText xml:space="preserve"> </w:delText>
        </w:r>
        <w:r w:rsidR="004E0280" w:rsidRPr="00044BDB" w:rsidDel="009B5979">
          <w:rPr>
            <w:rStyle w:val="emailstyle17"/>
            <w:rFonts w:cs="David" w:hint="eastAsia"/>
            <w:color w:val="auto"/>
            <w:sz w:val="22"/>
            <w:rtl/>
          </w:rPr>
          <w:delText>הפרישה</w:delText>
        </w:r>
        <w:r w:rsidR="009A12F1" w:rsidRPr="00044BDB" w:rsidDel="009B5979">
          <w:rPr>
            <w:rStyle w:val="emailstyle17"/>
            <w:rFonts w:cs="David"/>
            <w:color w:val="auto"/>
            <w:sz w:val="22"/>
            <w:rtl/>
          </w:rPr>
          <w:delText>,</w:delText>
        </w:r>
        <w:r w:rsidRPr="00044BDB" w:rsidDel="009B5979">
          <w:rPr>
            <w:rStyle w:val="emailstyle17"/>
            <w:rFonts w:cs="David"/>
            <w:color w:val="auto"/>
            <w:sz w:val="22"/>
            <w:rtl/>
          </w:rPr>
          <w:delText xml:space="preserve"> </w:delText>
        </w:r>
        <w:r w:rsidR="005B7AA3" w:rsidRPr="00044BDB" w:rsidDel="009B5979">
          <w:rPr>
            <w:rStyle w:val="emailstyle17"/>
            <w:rFonts w:cs="David"/>
            <w:color w:val="auto"/>
            <w:sz w:val="22"/>
            <w:rtl/>
          </w:rPr>
          <w:delText>(</w:delText>
        </w:r>
        <w:r w:rsidRPr="00044BDB" w:rsidDel="009B5979">
          <w:rPr>
            <w:rStyle w:val="emailstyle17"/>
            <w:rFonts w:cs="David" w:hint="eastAsia"/>
            <w:color w:val="auto"/>
            <w:sz w:val="22"/>
            <w:rtl/>
          </w:rPr>
          <w:delText>שבעטיים</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נמנעו</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בזמנו</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רבים</w:delText>
        </w:r>
        <w:r w:rsidR="00646E5E" w:rsidRPr="00044BDB" w:rsidDel="009B5979">
          <w:rPr>
            <w:rStyle w:val="emailstyle17"/>
            <w:rFonts w:cs="David"/>
            <w:color w:val="auto"/>
            <w:sz w:val="22"/>
            <w:rtl/>
          </w:rPr>
          <w:delText xml:space="preserve"> </w:delText>
        </w:r>
        <w:r w:rsidR="005B7AA3" w:rsidRPr="00044BDB" w:rsidDel="009B5979">
          <w:rPr>
            <w:rStyle w:val="emailstyle17"/>
            <w:rFonts w:cs="David"/>
            <w:color w:val="auto"/>
            <w:sz w:val="22"/>
            <w:rtl/>
          </w:rPr>
          <w:delText>–</w:delText>
        </w:r>
        <w:r w:rsidR="00646E5E" w:rsidRPr="00044BDB" w:rsidDel="009B5979">
          <w:rPr>
            <w:rStyle w:val="emailstyle17"/>
            <w:rFonts w:cs="David"/>
            <w:color w:val="auto"/>
            <w:sz w:val="22"/>
            <w:rtl/>
          </w:rPr>
          <w:delText xml:space="preserve"> </w:delText>
        </w:r>
        <w:r w:rsidR="005B7AA3" w:rsidRPr="00044BDB" w:rsidDel="009B5979">
          <w:rPr>
            <w:rStyle w:val="emailstyle17"/>
            <w:rFonts w:cs="David" w:hint="eastAsia"/>
            <w:color w:val="auto"/>
            <w:sz w:val="22"/>
            <w:rtl/>
          </w:rPr>
          <w:delText>בעיקר</w:delText>
        </w:r>
        <w:r w:rsidR="005B7AA3" w:rsidRPr="00044BDB" w:rsidDel="009B5979">
          <w:rPr>
            <w:rStyle w:val="emailstyle17"/>
            <w:rFonts w:cs="David"/>
            <w:color w:val="auto"/>
            <w:sz w:val="22"/>
            <w:rtl/>
          </w:rPr>
          <w:delText xml:space="preserve"> </w:delText>
        </w:r>
        <w:r w:rsidR="005B7AA3" w:rsidRPr="00044BDB" w:rsidDel="009B5979">
          <w:rPr>
            <w:rStyle w:val="emailstyle17"/>
            <w:rFonts w:cs="David" w:hint="eastAsia"/>
            <w:color w:val="auto"/>
            <w:sz w:val="22"/>
            <w:rtl/>
          </w:rPr>
          <w:delText>הצעירים</w:delText>
        </w:r>
        <w:r w:rsidR="005B7AA3" w:rsidRPr="00044BDB" w:rsidDel="009B5979">
          <w:rPr>
            <w:rStyle w:val="emailstyle17"/>
            <w:rFonts w:cs="David"/>
            <w:color w:val="auto"/>
            <w:sz w:val="22"/>
            <w:rtl/>
          </w:rPr>
          <w:delText xml:space="preserve"> </w:delText>
        </w:r>
        <w:r w:rsidR="005B7AA3" w:rsidRPr="00044BDB" w:rsidDel="009B5979">
          <w:rPr>
            <w:rStyle w:val="emailstyle17"/>
            <w:rFonts w:cs="David" w:hint="eastAsia"/>
            <w:color w:val="auto"/>
            <w:sz w:val="22"/>
            <w:rtl/>
          </w:rPr>
          <w:delText>יחסית</w:delText>
        </w:r>
        <w:r w:rsidRPr="00044BDB" w:rsidDel="009B5979">
          <w:rPr>
            <w:rStyle w:val="emailstyle17"/>
            <w:rFonts w:cs="David"/>
            <w:color w:val="auto"/>
            <w:sz w:val="22"/>
            <w:rtl/>
          </w:rPr>
          <w:delText xml:space="preserve"> </w:delText>
        </w:r>
        <w:r w:rsidR="005B7AA3"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מלחתום</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על</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החוזה</w:delText>
        </w:r>
        <w:r w:rsidR="007178EC" w:rsidRPr="00044BDB" w:rsidDel="009B5979">
          <w:rPr>
            <w:rStyle w:val="emailstyle17"/>
            <w:rFonts w:cs="David"/>
            <w:color w:val="auto"/>
            <w:sz w:val="22"/>
            <w:rtl/>
          </w:rPr>
          <w:delText xml:space="preserve"> המוצע</w:delText>
        </w:r>
        <w:r w:rsidR="005B7AA3" w:rsidRPr="00044BDB" w:rsidDel="009B5979">
          <w:rPr>
            <w:rStyle w:val="emailstyle17"/>
            <w:rFonts w:cs="David"/>
            <w:color w:val="auto"/>
            <w:sz w:val="22"/>
            <w:rtl/>
          </w:rPr>
          <w:delText>)</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הסכים</w:delText>
        </w:r>
        <w:r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התובע</w:delText>
        </w:r>
        <w:r w:rsidR="004E0280" w:rsidRPr="00044BDB" w:rsidDel="009B5979">
          <w:rPr>
            <w:rStyle w:val="emailstyle17"/>
            <w:rFonts w:cs="David"/>
            <w:color w:val="auto"/>
            <w:sz w:val="22"/>
            <w:rtl/>
          </w:rPr>
          <w:delText xml:space="preserve"> (שהיה בן 45 בזמנו)</w:delText>
        </w:r>
        <w:r w:rsidRPr="00044BDB" w:rsidDel="009B5979">
          <w:rPr>
            <w:rStyle w:val="emailstyle17"/>
            <w:rFonts w:cs="David"/>
            <w:color w:val="auto"/>
            <w:sz w:val="22"/>
            <w:rtl/>
          </w:rPr>
          <w:delText xml:space="preserve"> ל</w:delText>
        </w:r>
        <w:r w:rsidR="007D01A0" w:rsidRPr="00044BDB" w:rsidDel="009B5979">
          <w:rPr>
            <w:rStyle w:val="emailstyle17"/>
            <w:rFonts w:cs="David" w:hint="eastAsia"/>
            <w:color w:val="auto"/>
            <w:sz w:val="22"/>
            <w:rtl/>
          </w:rPr>
          <w:delText>חתום</w:delText>
        </w:r>
        <w:r w:rsidR="007D01A0" w:rsidRPr="00044BDB" w:rsidDel="009B5979">
          <w:rPr>
            <w:rStyle w:val="emailstyle17"/>
            <w:rFonts w:cs="David"/>
            <w:color w:val="auto"/>
            <w:sz w:val="22"/>
            <w:rtl/>
          </w:rPr>
          <w:delText xml:space="preserve"> </w:delText>
        </w:r>
        <w:r w:rsidRPr="00044BDB" w:rsidDel="009B5979">
          <w:rPr>
            <w:rStyle w:val="emailstyle17"/>
            <w:rFonts w:cs="David" w:hint="eastAsia"/>
            <w:color w:val="auto"/>
            <w:sz w:val="22"/>
            <w:rtl/>
          </w:rPr>
          <w:delText>ע</w:delText>
        </w:r>
        <w:r w:rsidR="0000250F" w:rsidRPr="00044BDB" w:rsidDel="009B5979">
          <w:rPr>
            <w:rStyle w:val="emailstyle17"/>
            <w:rFonts w:cs="David" w:hint="eastAsia"/>
            <w:color w:val="auto"/>
            <w:sz w:val="22"/>
            <w:rtl/>
          </w:rPr>
          <w:delText>ל</w:delText>
        </w:r>
        <w:r w:rsidR="0000250F" w:rsidRPr="00044BDB" w:rsidDel="009B5979">
          <w:rPr>
            <w:rStyle w:val="emailstyle17"/>
            <w:rFonts w:cs="David"/>
            <w:color w:val="auto"/>
            <w:sz w:val="22"/>
            <w:rtl/>
          </w:rPr>
          <w:delText xml:space="preserve"> </w:delText>
        </w:r>
        <w:r w:rsidR="005B7AA3" w:rsidRPr="00044BDB" w:rsidDel="009B5979">
          <w:rPr>
            <w:rStyle w:val="emailstyle17"/>
            <w:rFonts w:cs="David" w:hint="eastAsia"/>
            <w:color w:val="auto"/>
            <w:sz w:val="22"/>
            <w:rtl/>
          </w:rPr>
          <w:delText>ה</w:delText>
        </w:r>
        <w:r w:rsidR="0000250F" w:rsidRPr="00044BDB" w:rsidDel="009B5979">
          <w:rPr>
            <w:rStyle w:val="emailstyle17"/>
            <w:rFonts w:cs="David" w:hint="eastAsia"/>
            <w:color w:val="auto"/>
            <w:sz w:val="22"/>
            <w:rtl/>
          </w:rPr>
          <w:delText>חוזה</w:delText>
        </w:r>
        <w:r w:rsidR="0000250F" w:rsidRPr="00044BDB" w:rsidDel="009B5979">
          <w:rPr>
            <w:rStyle w:val="emailstyle17"/>
            <w:rFonts w:cs="David"/>
            <w:color w:val="auto"/>
            <w:sz w:val="22"/>
            <w:rtl/>
          </w:rPr>
          <w:delText xml:space="preserve"> </w:delText>
        </w:r>
        <w:r w:rsidR="005B7AA3" w:rsidRPr="00044BDB" w:rsidDel="009B5979">
          <w:rPr>
            <w:rStyle w:val="emailstyle17"/>
            <w:rFonts w:cs="David" w:hint="eastAsia"/>
            <w:color w:val="auto"/>
            <w:sz w:val="22"/>
            <w:rtl/>
          </w:rPr>
          <w:delText>ה</w:delText>
        </w:r>
        <w:r w:rsidR="0000250F" w:rsidRPr="00044BDB" w:rsidDel="009B5979">
          <w:rPr>
            <w:rStyle w:val="emailstyle17"/>
            <w:rFonts w:cs="David" w:hint="eastAsia"/>
            <w:color w:val="auto"/>
            <w:sz w:val="22"/>
            <w:rtl/>
          </w:rPr>
          <w:delText>מיוחד</w:delText>
        </w:r>
        <w:r w:rsidR="00484901" w:rsidRPr="00044BDB" w:rsidDel="009B5979">
          <w:rPr>
            <w:rStyle w:val="emailstyle17"/>
            <w:rFonts w:cs="David"/>
            <w:color w:val="auto"/>
            <w:sz w:val="22"/>
            <w:rtl/>
          </w:rPr>
          <w:delText>,</w:delText>
        </w:r>
        <w:r w:rsidR="0000250F" w:rsidRPr="00044BDB" w:rsidDel="009B5979">
          <w:rPr>
            <w:rStyle w:val="emailstyle17"/>
            <w:rFonts w:cs="David"/>
            <w:color w:val="auto"/>
            <w:sz w:val="22"/>
            <w:rtl/>
          </w:rPr>
          <w:delText xml:space="preserve"> </w:delText>
        </w:r>
        <w:r w:rsidR="009A12F1" w:rsidRPr="00044BDB" w:rsidDel="009B5979">
          <w:rPr>
            <w:rStyle w:val="emailstyle17"/>
            <w:rFonts w:cs="David" w:hint="eastAsia"/>
            <w:b/>
            <w:bCs/>
            <w:color w:val="auto"/>
            <w:sz w:val="22"/>
            <w:rtl/>
          </w:rPr>
          <w:delText>בין</w:delText>
        </w:r>
        <w:r w:rsidR="009A12F1" w:rsidRPr="00044BDB" w:rsidDel="009B5979">
          <w:rPr>
            <w:rStyle w:val="emailstyle17"/>
            <w:rFonts w:cs="David"/>
            <w:b/>
            <w:bCs/>
            <w:color w:val="auto"/>
            <w:sz w:val="22"/>
            <w:rtl/>
          </w:rPr>
          <w:delText xml:space="preserve"> היתר </w:delText>
        </w:r>
        <w:r w:rsidR="007D01A0" w:rsidRPr="00044BDB" w:rsidDel="009B5979">
          <w:rPr>
            <w:rStyle w:val="emailstyle17"/>
            <w:rFonts w:cs="David" w:hint="eastAsia"/>
            <w:b/>
            <w:bCs/>
            <w:color w:val="auto"/>
            <w:sz w:val="22"/>
            <w:rtl/>
          </w:rPr>
          <w:delText>בהתחשב</w:delText>
        </w:r>
        <w:r w:rsidR="007D01A0" w:rsidRPr="00044BDB" w:rsidDel="009B5979">
          <w:rPr>
            <w:rStyle w:val="emailstyle17"/>
            <w:rFonts w:cs="David"/>
            <w:b/>
            <w:bCs/>
            <w:color w:val="auto"/>
            <w:sz w:val="22"/>
            <w:rtl/>
          </w:rPr>
          <w:delText xml:space="preserve"> </w:delText>
        </w:r>
        <w:r w:rsidR="007D01A0" w:rsidRPr="00044BDB" w:rsidDel="009B5979">
          <w:rPr>
            <w:rStyle w:val="emailstyle17"/>
            <w:rFonts w:cs="David" w:hint="eastAsia"/>
            <w:b/>
            <w:bCs/>
            <w:color w:val="auto"/>
            <w:sz w:val="22"/>
            <w:rtl/>
          </w:rPr>
          <w:delText>בסעיף</w:delText>
        </w:r>
        <w:r w:rsidR="007D01A0" w:rsidRPr="00044BDB" w:rsidDel="009B5979">
          <w:rPr>
            <w:rStyle w:val="emailstyle17"/>
            <w:rFonts w:cs="David"/>
            <w:b/>
            <w:bCs/>
            <w:color w:val="auto"/>
            <w:sz w:val="22"/>
            <w:rtl/>
          </w:rPr>
          <w:delText xml:space="preserve"> 17 </w:delText>
        </w:r>
        <w:r w:rsidR="007D01A0" w:rsidRPr="00044BDB" w:rsidDel="009B5979">
          <w:rPr>
            <w:rStyle w:val="emailstyle17"/>
            <w:rFonts w:cs="David" w:hint="eastAsia"/>
            <w:b/>
            <w:bCs/>
            <w:color w:val="auto"/>
            <w:sz w:val="22"/>
            <w:rtl/>
          </w:rPr>
          <w:delText>לחוזה</w:delText>
        </w:r>
        <w:r w:rsidR="007D01A0" w:rsidRPr="00044BDB" w:rsidDel="009B5979">
          <w:rPr>
            <w:rStyle w:val="emailstyle17"/>
            <w:rFonts w:cs="David"/>
            <w:b/>
            <w:bCs/>
            <w:color w:val="auto"/>
            <w:sz w:val="22"/>
            <w:rtl/>
          </w:rPr>
          <w:delText xml:space="preserve"> </w:delText>
        </w:r>
        <w:r w:rsidR="007D01A0" w:rsidRPr="00044BDB" w:rsidDel="009B5979">
          <w:rPr>
            <w:rStyle w:val="emailstyle17"/>
            <w:rFonts w:cs="David" w:hint="eastAsia"/>
            <w:b/>
            <w:bCs/>
            <w:color w:val="auto"/>
            <w:sz w:val="22"/>
            <w:rtl/>
          </w:rPr>
          <w:delText>המבהיר</w:delText>
        </w:r>
        <w:r w:rsidR="007D01A0" w:rsidRPr="00044BDB" w:rsidDel="009B5979">
          <w:rPr>
            <w:rStyle w:val="emailstyle17"/>
            <w:rFonts w:cs="David"/>
            <w:b/>
            <w:bCs/>
            <w:color w:val="auto"/>
            <w:sz w:val="22"/>
            <w:rtl/>
          </w:rPr>
          <w:delText xml:space="preserve"> </w:delText>
        </w:r>
        <w:r w:rsidR="007D01A0" w:rsidRPr="00044BDB" w:rsidDel="009B5979">
          <w:rPr>
            <w:rStyle w:val="emailstyle17"/>
            <w:rFonts w:cs="David" w:hint="eastAsia"/>
            <w:b/>
            <w:bCs/>
            <w:color w:val="auto"/>
            <w:sz w:val="22"/>
            <w:rtl/>
          </w:rPr>
          <w:delText>ש</w:delText>
        </w:r>
        <w:r w:rsidR="00D51CEB" w:rsidRPr="00044BDB" w:rsidDel="009B5979">
          <w:rPr>
            <w:rStyle w:val="emailstyle17"/>
            <w:rFonts w:cs="David" w:hint="eastAsia"/>
            <w:b/>
            <w:bCs/>
            <w:color w:val="auto"/>
            <w:sz w:val="22"/>
            <w:rtl/>
          </w:rPr>
          <w:delText>ככל</w:delText>
        </w:r>
        <w:r w:rsidR="00D51CEB" w:rsidRPr="00044BDB" w:rsidDel="009B5979">
          <w:rPr>
            <w:rStyle w:val="emailstyle17"/>
            <w:rFonts w:cs="David"/>
            <w:b/>
            <w:bCs/>
            <w:color w:val="auto"/>
            <w:sz w:val="22"/>
            <w:rtl/>
          </w:rPr>
          <w:delText xml:space="preserve"> </w:delText>
        </w:r>
        <w:r w:rsidR="00D51CEB" w:rsidRPr="00044BDB" w:rsidDel="009B5979">
          <w:rPr>
            <w:rStyle w:val="emailstyle17"/>
            <w:rFonts w:cs="David" w:hint="eastAsia"/>
            <w:b/>
            <w:bCs/>
            <w:color w:val="auto"/>
            <w:sz w:val="22"/>
            <w:rtl/>
          </w:rPr>
          <w:delText>שיהיו</w:delText>
        </w:r>
        <w:r w:rsidR="00D51CEB" w:rsidRPr="00044BDB" w:rsidDel="009B5979">
          <w:rPr>
            <w:rStyle w:val="emailstyle17"/>
            <w:rFonts w:cs="David"/>
            <w:b/>
            <w:bCs/>
            <w:color w:val="auto"/>
            <w:sz w:val="22"/>
            <w:rtl/>
          </w:rPr>
          <w:delText xml:space="preserve"> </w:delText>
        </w:r>
        <w:r w:rsidR="00D51CEB" w:rsidRPr="00044BDB" w:rsidDel="009B5979">
          <w:rPr>
            <w:rStyle w:val="emailstyle17"/>
            <w:rFonts w:cs="David" w:hint="eastAsia"/>
            <w:b/>
            <w:bCs/>
            <w:color w:val="auto"/>
            <w:sz w:val="22"/>
            <w:rtl/>
          </w:rPr>
          <w:delText>שינויים</w:delText>
        </w:r>
        <w:r w:rsidR="00D51CEB" w:rsidRPr="00044BDB" w:rsidDel="009B5979">
          <w:rPr>
            <w:rStyle w:val="emailstyle17"/>
            <w:rFonts w:cs="David"/>
            <w:b/>
            <w:bCs/>
            <w:color w:val="auto"/>
            <w:sz w:val="22"/>
            <w:rtl/>
          </w:rPr>
          <w:delText xml:space="preserve"> </w:delText>
        </w:r>
        <w:r w:rsidR="00D51CEB" w:rsidRPr="00044BDB" w:rsidDel="009B5979">
          <w:rPr>
            <w:rStyle w:val="emailstyle17"/>
            <w:rFonts w:cs="David" w:hint="eastAsia"/>
            <w:b/>
            <w:bCs/>
            <w:color w:val="auto"/>
            <w:sz w:val="22"/>
            <w:rtl/>
          </w:rPr>
          <w:delText>לטובת</w:delText>
        </w:r>
        <w:r w:rsidR="00D51CEB" w:rsidRPr="00044BDB" w:rsidDel="009B5979">
          <w:rPr>
            <w:rStyle w:val="emailstyle17"/>
            <w:rFonts w:cs="David"/>
            <w:b/>
            <w:bCs/>
            <w:color w:val="auto"/>
            <w:sz w:val="22"/>
            <w:rtl/>
          </w:rPr>
          <w:delText xml:space="preserve"> </w:delText>
        </w:r>
        <w:r w:rsidR="00D51CEB" w:rsidRPr="00044BDB" w:rsidDel="009B5979">
          <w:rPr>
            <w:rStyle w:val="emailstyle17"/>
            <w:rFonts w:cs="David" w:hint="eastAsia"/>
            <w:b/>
            <w:bCs/>
            <w:color w:val="auto"/>
            <w:sz w:val="22"/>
            <w:rtl/>
          </w:rPr>
          <w:delText>העובדים</w:delText>
        </w:r>
        <w:r w:rsidR="00D51CEB" w:rsidRPr="00044BDB" w:rsidDel="009B5979">
          <w:rPr>
            <w:rStyle w:val="emailstyle17"/>
            <w:rFonts w:cs="David"/>
            <w:b/>
            <w:bCs/>
            <w:color w:val="auto"/>
            <w:sz w:val="22"/>
            <w:rtl/>
          </w:rPr>
          <w:delText xml:space="preserve"> </w:delText>
        </w:r>
        <w:r w:rsidR="00D51CEB" w:rsidRPr="00044BDB" w:rsidDel="009B5979">
          <w:rPr>
            <w:rStyle w:val="emailstyle17"/>
            <w:rFonts w:cs="David" w:hint="eastAsia"/>
            <w:b/>
            <w:bCs/>
            <w:color w:val="auto"/>
            <w:sz w:val="22"/>
            <w:rtl/>
          </w:rPr>
          <w:delText>בתנאי</w:delText>
        </w:r>
      </w:del>
      <w:del w:id="327" w:author="Shimon" w:date="2019-07-25T10:08:00Z">
        <w:r w:rsidR="00D51CEB" w:rsidRPr="00044BDB" w:rsidDel="00147EF1">
          <w:rPr>
            <w:rStyle w:val="emailstyle17"/>
            <w:rFonts w:cs="David" w:hint="eastAsia"/>
            <w:b/>
            <w:bCs/>
            <w:color w:val="auto"/>
            <w:sz w:val="22"/>
            <w:rtl/>
          </w:rPr>
          <w:delText>ם</w:delText>
        </w:r>
      </w:del>
      <w:del w:id="328" w:author="Shimon" w:date="2019-07-31T12:05:00Z">
        <w:r w:rsidR="00D51CEB" w:rsidRPr="00044BDB" w:rsidDel="009B5979">
          <w:rPr>
            <w:rStyle w:val="emailstyle17"/>
            <w:rFonts w:cs="David"/>
            <w:b/>
            <w:bCs/>
            <w:color w:val="auto"/>
            <w:sz w:val="22"/>
            <w:rtl/>
          </w:rPr>
          <w:delText xml:space="preserve"> מיוחדים, </w:delText>
        </w:r>
      </w:del>
      <w:del w:id="329" w:author="Shimon" w:date="2019-07-25T10:11:00Z">
        <w:r w:rsidR="00D51CEB" w:rsidRPr="00044BDB" w:rsidDel="00147EF1">
          <w:rPr>
            <w:rStyle w:val="emailstyle17"/>
            <w:rFonts w:cs="David" w:hint="eastAsia"/>
            <w:b/>
            <w:bCs/>
            <w:color w:val="auto"/>
            <w:sz w:val="22"/>
            <w:rtl/>
          </w:rPr>
          <w:delText>באותו</w:delText>
        </w:r>
        <w:r w:rsidR="00D51CEB" w:rsidRPr="00044BDB" w:rsidDel="00147EF1">
          <w:rPr>
            <w:rStyle w:val="emailstyle17"/>
            <w:rFonts w:cs="David"/>
            <w:b/>
            <w:bCs/>
            <w:color w:val="auto"/>
            <w:sz w:val="22"/>
            <w:rtl/>
          </w:rPr>
          <w:delText xml:space="preserve"> </w:delText>
        </w:r>
        <w:r w:rsidR="00D51CEB" w:rsidRPr="00044BDB" w:rsidDel="00147EF1">
          <w:rPr>
            <w:rStyle w:val="emailstyle17"/>
            <w:rFonts w:cs="David" w:hint="eastAsia"/>
            <w:b/>
            <w:bCs/>
            <w:color w:val="auto"/>
            <w:sz w:val="22"/>
            <w:rtl/>
          </w:rPr>
          <w:delText>מעמד</w:delText>
        </w:r>
      </w:del>
      <w:del w:id="330" w:author="Shimon" w:date="2019-07-31T12:05:00Z">
        <w:r w:rsidR="00D51CEB" w:rsidRPr="00044BDB" w:rsidDel="009B5979">
          <w:rPr>
            <w:rStyle w:val="emailstyle17"/>
            <w:rFonts w:cs="David"/>
            <w:b/>
            <w:bCs/>
            <w:color w:val="auto"/>
            <w:sz w:val="22"/>
            <w:rtl/>
          </w:rPr>
          <w:delText xml:space="preserve">, הם יחולו גם </w:delText>
        </w:r>
        <w:r w:rsidR="002C3012" w:rsidRPr="00044BDB" w:rsidDel="009B5979">
          <w:rPr>
            <w:rStyle w:val="emailstyle17"/>
            <w:rFonts w:cs="David" w:hint="eastAsia"/>
            <w:b/>
            <w:bCs/>
            <w:color w:val="auto"/>
            <w:sz w:val="22"/>
            <w:rtl/>
          </w:rPr>
          <w:delText>עליו</w:delText>
        </w:r>
        <w:r w:rsidR="00D51CEB" w:rsidRPr="00044BDB" w:rsidDel="009B5979">
          <w:rPr>
            <w:rStyle w:val="emailstyle17"/>
            <w:rFonts w:cs="David"/>
            <w:color w:val="auto"/>
            <w:sz w:val="22"/>
            <w:rtl/>
          </w:rPr>
          <w:delText>.</w:delText>
        </w:r>
      </w:del>
    </w:p>
    <w:p w14:paraId="592F69DA" w14:textId="6DA2C1F7" w:rsidR="0071685F" w:rsidDel="009B5979" w:rsidRDefault="0071685F">
      <w:pPr>
        <w:pStyle w:val="11"/>
        <w:numPr>
          <w:ilvl w:val="0"/>
          <w:numId w:val="42"/>
        </w:numPr>
        <w:spacing w:before="0" w:after="240" w:line="360" w:lineRule="auto"/>
        <w:rPr>
          <w:del w:id="331" w:author="Shimon" w:date="2019-07-31T12:05:00Z"/>
          <w:rStyle w:val="emailstyle17"/>
          <w:rFonts w:cs="David"/>
          <w:color w:val="auto"/>
          <w:sz w:val="22"/>
          <w:rtl/>
        </w:rPr>
        <w:pPrChange w:id="332" w:author="Shimon" w:date="2019-07-25T10:13:00Z">
          <w:pPr>
            <w:pStyle w:val="11"/>
            <w:spacing w:before="0" w:after="240" w:line="360" w:lineRule="auto"/>
            <w:ind w:left="510" w:firstLine="0"/>
          </w:pPr>
        </w:pPrChange>
      </w:pPr>
      <w:del w:id="333" w:author="Shimon" w:date="2019-07-31T12:05:00Z">
        <w:r w:rsidRPr="00BF5EB8" w:rsidDel="009B5979">
          <w:rPr>
            <w:rStyle w:val="emailstyle17"/>
            <w:rFonts w:cs="David" w:hint="cs"/>
            <w:color w:val="auto"/>
            <w:sz w:val="22"/>
            <w:rtl/>
          </w:rPr>
          <w:lastRenderedPageBreak/>
          <w:delText>החוזה</w:delText>
        </w:r>
        <w:r w:rsidDel="009B5979">
          <w:rPr>
            <w:rStyle w:val="emailstyle17"/>
            <w:rFonts w:cs="David" w:hint="cs"/>
            <w:color w:val="auto"/>
            <w:sz w:val="22"/>
            <w:rtl/>
          </w:rPr>
          <w:delText xml:space="preserve"> </w:delText>
        </w:r>
        <w:r w:rsidRPr="00BF5EB8" w:rsidDel="009B5979">
          <w:rPr>
            <w:rStyle w:val="emailstyle17"/>
            <w:rFonts w:cs="David" w:hint="cs"/>
            <w:color w:val="auto"/>
            <w:sz w:val="22"/>
            <w:rtl/>
          </w:rPr>
          <w:delText>נכנס לתוקף</w:delText>
        </w:r>
        <w:r w:rsidRPr="00BF5EB8" w:rsidDel="009B5979">
          <w:rPr>
            <w:rStyle w:val="emailstyle17"/>
            <w:rFonts w:cs="David" w:hint="cs"/>
            <w:b/>
            <w:bCs/>
            <w:color w:val="auto"/>
            <w:sz w:val="22"/>
            <w:rtl/>
          </w:rPr>
          <w:delText xml:space="preserve"> ביום 1.4.1990</w:delText>
        </w:r>
        <w:r w:rsidRPr="00BF5EB8" w:rsidDel="009B5979">
          <w:rPr>
            <w:rStyle w:val="emailstyle17"/>
            <w:rFonts w:cs="David" w:hint="cs"/>
            <w:sz w:val="22"/>
            <w:rtl/>
          </w:rPr>
          <w:delText xml:space="preserve">, </w:delText>
        </w:r>
      </w:del>
      <w:del w:id="334" w:author="Shimon" w:date="2019-07-25T10:13:00Z">
        <w:r w:rsidRPr="00BF5EB8" w:rsidDel="00147EF1">
          <w:rPr>
            <w:rStyle w:val="emailstyle17"/>
            <w:rFonts w:cs="David" w:hint="cs"/>
            <w:sz w:val="22"/>
            <w:rtl/>
          </w:rPr>
          <w:delText xml:space="preserve">מועד שבו הועסק כאמור </w:delText>
        </w:r>
        <w:r w:rsidRPr="00B35087" w:rsidDel="00147EF1">
          <w:rPr>
            <w:rStyle w:val="emailstyle17"/>
            <w:rFonts w:cs="David" w:hint="cs"/>
            <w:b/>
            <w:bCs/>
            <w:sz w:val="22"/>
            <w:rtl/>
          </w:rPr>
          <w:delText>כחשב בכיר במשרד המשפטים</w:delText>
        </w:r>
        <w:r w:rsidDel="00147EF1">
          <w:rPr>
            <w:rStyle w:val="emailstyle17"/>
            <w:rFonts w:cs="David" w:hint="cs"/>
            <w:b/>
            <w:bCs/>
            <w:sz w:val="22"/>
            <w:rtl/>
          </w:rPr>
          <w:delText>.</w:delText>
        </w:r>
      </w:del>
    </w:p>
    <w:p w14:paraId="4DA896C9" w14:textId="2D680D40" w:rsidR="00BF5EB8" w:rsidRPr="00D74F54" w:rsidDel="009B5979" w:rsidRDefault="00BF5EB8" w:rsidP="00A74C42">
      <w:pPr>
        <w:pStyle w:val="11"/>
        <w:numPr>
          <w:ilvl w:val="0"/>
          <w:numId w:val="42"/>
        </w:numPr>
        <w:tabs>
          <w:tab w:val="left" w:pos="453"/>
        </w:tabs>
        <w:spacing w:before="0" w:after="240" w:line="360" w:lineRule="auto"/>
        <w:rPr>
          <w:del w:id="335" w:author="Shimon" w:date="2019-07-31T12:05:00Z"/>
          <w:i/>
          <w:iCs/>
          <w:sz w:val="24"/>
          <w:rtl/>
        </w:rPr>
      </w:pPr>
      <w:del w:id="336" w:author="Shimon" w:date="2019-07-31T12:05:00Z">
        <w:r w:rsidRPr="00EB06C7" w:rsidDel="009B5979">
          <w:rPr>
            <w:i/>
            <w:iCs/>
            <w:sz w:val="24"/>
            <w:rtl/>
          </w:rPr>
          <w:delText>*</w:delText>
        </w:r>
        <w:r w:rsidRPr="00EB06C7" w:rsidDel="009B5979">
          <w:rPr>
            <w:i/>
            <w:iCs/>
            <w:sz w:val="24"/>
            <w:rtl/>
          </w:rPr>
          <w:tab/>
          <w:delText xml:space="preserve">רצ"ב </w:delText>
        </w:r>
        <w:r w:rsidRPr="00EB06C7" w:rsidDel="009B5979">
          <w:rPr>
            <w:rFonts w:hint="cs"/>
            <w:i/>
            <w:iCs/>
            <w:sz w:val="24"/>
            <w:rtl/>
          </w:rPr>
          <w:delText>החוזה</w:delText>
        </w:r>
        <w:r w:rsidR="002C3012" w:rsidDel="009B5979">
          <w:rPr>
            <w:rFonts w:hint="cs"/>
            <w:i/>
            <w:iCs/>
            <w:sz w:val="24"/>
            <w:rtl/>
          </w:rPr>
          <w:delText xml:space="preserve"> </w:delText>
        </w:r>
        <w:r w:rsidR="0071685F" w:rsidDel="009B5979">
          <w:rPr>
            <w:rFonts w:hint="cs"/>
            <w:i/>
            <w:iCs/>
            <w:sz w:val="24"/>
            <w:rtl/>
          </w:rPr>
          <w:delText xml:space="preserve">הבכירים </w:delText>
        </w:r>
        <w:r w:rsidR="002C3012" w:rsidDel="009B5979">
          <w:rPr>
            <w:rFonts w:hint="cs"/>
            <w:i/>
            <w:iCs/>
            <w:sz w:val="24"/>
            <w:rtl/>
          </w:rPr>
          <w:delText xml:space="preserve"> עליו חתם התובע</w:delText>
        </w:r>
        <w:r w:rsidRPr="00726756" w:rsidDel="009B5979">
          <w:rPr>
            <w:i/>
            <w:iCs/>
            <w:sz w:val="24"/>
            <w:rtl/>
          </w:rPr>
          <w:delText>, מסומ</w:delText>
        </w:r>
        <w:r w:rsidRPr="009A1EF5" w:rsidDel="009B5979">
          <w:rPr>
            <w:rFonts w:hint="cs"/>
            <w:i/>
            <w:iCs/>
            <w:sz w:val="24"/>
            <w:rtl/>
          </w:rPr>
          <w:delText>ן</w:delText>
        </w:r>
        <w:r w:rsidRPr="00D74F54" w:rsidDel="009B5979">
          <w:rPr>
            <w:i/>
            <w:iCs/>
            <w:sz w:val="24"/>
            <w:rtl/>
          </w:rPr>
          <w:delText xml:space="preserve"> </w:delText>
        </w:r>
        <w:r w:rsidRPr="00D74F54" w:rsidDel="009B5979">
          <w:rPr>
            <w:i/>
            <w:iCs/>
            <w:sz w:val="24"/>
            <w:u w:val="single"/>
            <w:rtl/>
          </w:rPr>
          <w:delText xml:space="preserve">כנספח </w:delText>
        </w:r>
        <w:r w:rsidR="00C043D5" w:rsidDel="009B5979">
          <w:rPr>
            <w:rFonts w:hint="cs"/>
            <w:i/>
            <w:iCs/>
            <w:sz w:val="24"/>
            <w:u w:val="single"/>
            <w:rtl/>
          </w:rPr>
          <w:delText>1</w:delText>
        </w:r>
        <w:r w:rsidRPr="00D74F54" w:rsidDel="009B5979">
          <w:rPr>
            <w:i/>
            <w:iCs/>
            <w:sz w:val="24"/>
            <w:rtl/>
          </w:rPr>
          <w:delText>.</w:delText>
        </w:r>
      </w:del>
    </w:p>
    <w:p w14:paraId="0B2FA2EF" w14:textId="2B7B862D" w:rsidR="004A3BB5" w:rsidRPr="00E86113" w:rsidRDefault="0000250F">
      <w:pPr>
        <w:pStyle w:val="11"/>
        <w:numPr>
          <w:ilvl w:val="0"/>
          <w:numId w:val="42"/>
        </w:numPr>
        <w:spacing w:before="0" w:after="240" w:line="360" w:lineRule="auto"/>
        <w:ind w:left="523"/>
        <w:rPr>
          <w:ins w:id="337" w:author="Shimon" w:date="2019-08-03T23:41:00Z"/>
          <w:i/>
          <w:iCs/>
          <w:sz w:val="24"/>
          <w:rtl/>
        </w:rPr>
        <w:pPrChange w:id="338" w:author="Shimon" w:date="2019-08-03T23:41:00Z">
          <w:pPr>
            <w:pStyle w:val="11"/>
            <w:numPr>
              <w:numId w:val="14"/>
            </w:numPr>
            <w:tabs>
              <w:tab w:val="num" w:pos="1069"/>
            </w:tabs>
            <w:spacing w:before="0" w:after="240" w:line="360" w:lineRule="auto"/>
            <w:ind w:left="523" w:right="360" w:hanging="360"/>
          </w:pPr>
        </w:pPrChange>
      </w:pPr>
      <w:r w:rsidRPr="00D74F54">
        <w:rPr>
          <w:rStyle w:val="emailstyle17"/>
          <w:rFonts w:cs="David" w:hint="cs"/>
          <w:color w:val="auto"/>
          <w:sz w:val="22"/>
          <w:rtl/>
        </w:rPr>
        <w:t xml:space="preserve">החוזה </w:t>
      </w:r>
      <w:ins w:id="339" w:author="Shimon" w:date="2019-08-03T23:41:00Z">
        <w:r w:rsidR="004A3BB5">
          <w:rPr>
            <w:rStyle w:val="emailstyle17"/>
            <w:rFonts w:cs="David" w:hint="cs"/>
            <w:color w:val="auto"/>
            <w:sz w:val="22"/>
            <w:rtl/>
          </w:rPr>
          <w:t>ש</w:t>
        </w:r>
      </w:ins>
      <w:r w:rsidRPr="00D74F54">
        <w:rPr>
          <w:rStyle w:val="emailstyle17"/>
          <w:rFonts w:cs="David" w:hint="cs"/>
          <w:color w:val="auto"/>
          <w:sz w:val="22"/>
          <w:rtl/>
        </w:rPr>
        <w:t xml:space="preserve">עליו </w:t>
      </w:r>
      <w:ins w:id="340" w:author="Shimon" w:date="2019-07-31T12:29:00Z">
        <w:r w:rsidR="00431130">
          <w:rPr>
            <w:rStyle w:val="emailstyle17"/>
            <w:rFonts w:cs="David" w:hint="cs"/>
            <w:color w:val="auto"/>
            <w:sz w:val="22"/>
            <w:rtl/>
          </w:rPr>
          <w:t>הו</w:t>
        </w:r>
      </w:ins>
      <w:r w:rsidRPr="00D74F54">
        <w:rPr>
          <w:rStyle w:val="emailstyle17"/>
          <w:rFonts w:cs="David" w:hint="cs"/>
          <w:color w:val="auto"/>
          <w:sz w:val="22"/>
          <w:rtl/>
        </w:rPr>
        <w:t>חתם התובע</w:t>
      </w:r>
      <w:r w:rsidR="009807DA">
        <w:rPr>
          <w:rStyle w:val="emailstyle17"/>
          <w:rFonts w:cs="David" w:hint="cs"/>
          <w:color w:val="auto"/>
          <w:sz w:val="22"/>
          <w:rtl/>
        </w:rPr>
        <w:t xml:space="preserve"> </w:t>
      </w:r>
      <w:ins w:id="341" w:author="Shimon" w:date="2019-08-03T23:42:00Z">
        <w:r w:rsidR="004A3BB5">
          <w:rPr>
            <w:rStyle w:val="emailstyle17"/>
            <w:rFonts w:cs="David" w:hint="cs"/>
            <w:color w:val="auto"/>
            <w:sz w:val="22"/>
            <w:rtl/>
          </w:rPr>
          <w:t>וש</w:t>
        </w:r>
      </w:ins>
      <w:ins w:id="342" w:author="Shimon" w:date="2019-08-03T23:41:00Z">
        <w:r w:rsidR="004A3BB5" w:rsidRPr="00E86113">
          <w:rPr>
            <w:rStyle w:val="emailstyle17"/>
            <w:rFonts w:cs="David" w:hint="eastAsia"/>
            <w:color w:val="auto"/>
            <w:sz w:val="22"/>
            <w:rtl/>
          </w:rPr>
          <w:t>נכנס</w:t>
        </w:r>
        <w:r w:rsidR="004A3BB5" w:rsidRPr="00E86113">
          <w:rPr>
            <w:rStyle w:val="emailstyle17"/>
            <w:rFonts w:cs="David"/>
            <w:color w:val="auto"/>
            <w:sz w:val="22"/>
            <w:rtl/>
          </w:rPr>
          <w:t xml:space="preserve"> </w:t>
        </w:r>
        <w:r w:rsidR="004A3BB5" w:rsidRPr="00E86113">
          <w:rPr>
            <w:rStyle w:val="emailstyle17"/>
            <w:rFonts w:cs="David" w:hint="eastAsia"/>
            <w:color w:val="auto"/>
            <w:sz w:val="22"/>
            <w:rtl/>
          </w:rPr>
          <w:t>לתוקף</w:t>
        </w:r>
        <w:r w:rsidR="004A3BB5" w:rsidRPr="00E86113">
          <w:rPr>
            <w:rStyle w:val="emailstyle17"/>
            <w:rFonts w:cs="David"/>
            <w:b/>
            <w:bCs/>
            <w:color w:val="auto"/>
            <w:sz w:val="22"/>
            <w:rtl/>
          </w:rPr>
          <w:t xml:space="preserve"> ביום 1.4.199</w:t>
        </w:r>
      </w:ins>
      <w:ins w:id="343" w:author="Shimon" w:date="2019-08-03T23:42:00Z">
        <w:r w:rsidR="004A3BB5">
          <w:rPr>
            <w:rStyle w:val="emailstyle17"/>
            <w:rFonts w:cs="David" w:hint="cs"/>
            <w:b/>
            <w:bCs/>
            <w:color w:val="auto"/>
            <w:sz w:val="22"/>
            <w:rtl/>
          </w:rPr>
          <w:t>0</w:t>
        </w:r>
      </w:ins>
      <w:ins w:id="344" w:author="Shimon" w:date="2019-08-03T23:41:00Z">
        <w:r w:rsidR="004A3BB5" w:rsidRPr="00E86113">
          <w:rPr>
            <w:rStyle w:val="emailstyle17"/>
            <w:rFonts w:cs="David"/>
            <w:sz w:val="22"/>
            <w:rtl/>
          </w:rPr>
          <w:t xml:space="preserve">  </w:t>
        </w:r>
      </w:ins>
      <w:del w:id="345" w:author="Shimon" w:date="2019-07-31T12:30:00Z">
        <w:r w:rsidRPr="00D74F54" w:rsidDel="00431130">
          <w:rPr>
            <w:rStyle w:val="emailstyle17"/>
            <w:rFonts w:cs="David" w:hint="cs"/>
            <w:color w:val="auto"/>
            <w:sz w:val="22"/>
            <w:rtl/>
          </w:rPr>
          <w:delText xml:space="preserve">הוא חוזה </w:delText>
        </w:r>
        <w:r w:rsidR="007D01A0" w:rsidRPr="00D74F54" w:rsidDel="00431130">
          <w:rPr>
            <w:rStyle w:val="emailstyle17"/>
            <w:rFonts w:cs="David" w:hint="cs"/>
            <w:color w:val="auto"/>
            <w:sz w:val="22"/>
            <w:rtl/>
          </w:rPr>
          <w:delText>ה</w:delText>
        </w:r>
      </w:del>
      <w:del w:id="346" w:author="Shimon" w:date="2019-08-03T23:41:00Z">
        <w:r w:rsidR="007D01A0" w:rsidRPr="00D74F54" w:rsidDel="004A3BB5">
          <w:rPr>
            <w:rStyle w:val="emailstyle17"/>
            <w:rFonts w:cs="David" w:hint="cs"/>
            <w:color w:val="auto"/>
            <w:sz w:val="22"/>
            <w:rtl/>
          </w:rPr>
          <w:delText>מ</w:delText>
        </w:r>
      </w:del>
      <w:r w:rsidR="007D01A0" w:rsidRPr="00D74F54">
        <w:rPr>
          <w:rStyle w:val="emailstyle17"/>
          <w:rFonts w:cs="David" w:hint="cs"/>
          <w:color w:val="auto"/>
          <w:sz w:val="22"/>
          <w:rtl/>
        </w:rPr>
        <w:t>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 (להלן "החוזה")</w:t>
      </w:r>
      <w:r w:rsidR="007D01A0" w:rsidRPr="00EB06C7">
        <w:rPr>
          <w:rStyle w:val="emailstyle17"/>
          <w:rFonts w:ascii="Times New Roman" w:hAnsi="Times New Roman" w:cs="David" w:hint="cs"/>
          <w:color w:val="auto"/>
          <w:rtl/>
        </w:rPr>
        <w:t xml:space="preserve"> </w:t>
      </w:r>
      <w:r w:rsidR="007D01A0" w:rsidRPr="00EB06C7">
        <w:rPr>
          <w:rStyle w:val="emailstyle17"/>
          <w:rFonts w:ascii="Times New Roman" w:hAnsi="Times New Roman" w:cs="David"/>
          <w:color w:val="auto"/>
          <w:rtl/>
        </w:rPr>
        <w:t>–</w:t>
      </w:r>
      <w:r w:rsidR="007D01A0" w:rsidRPr="00726756">
        <w:rPr>
          <w:rStyle w:val="emailstyle17"/>
          <w:rFonts w:ascii="Times New Roman" w:hAnsi="Times New Roman" w:cs="David" w:hint="cs"/>
          <w:color w:val="auto"/>
          <w:rtl/>
        </w:rPr>
        <w:t xml:space="preserve"> </w:t>
      </w:r>
      <w:ins w:id="347" w:author="Shimon" w:date="2019-07-31T12:30:00Z">
        <w:r w:rsidR="00431130">
          <w:rPr>
            <w:rStyle w:val="emailstyle17"/>
            <w:rFonts w:ascii="Times New Roman" w:hAnsi="Times New Roman" w:cs="David" w:hint="cs"/>
            <w:b/>
            <w:bCs/>
            <w:color w:val="auto"/>
            <w:rtl/>
          </w:rPr>
          <w:t xml:space="preserve">היה </w:t>
        </w:r>
        <w:r w:rsidR="00431130" w:rsidRPr="00B35087">
          <w:rPr>
            <w:rStyle w:val="emailstyle17"/>
            <w:rFonts w:ascii="Times New Roman" w:hAnsi="Times New Roman" w:cs="David" w:hint="cs"/>
            <w:b/>
            <w:bCs/>
            <w:color w:val="auto"/>
            <w:rtl/>
          </w:rPr>
          <w:t xml:space="preserve">חוזה </w:t>
        </w:r>
        <w:r w:rsidR="00431130">
          <w:rPr>
            <w:rStyle w:val="emailstyle17"/>
            <w:rFonts w:ascii="Times New Roman" w:hAnsi="Times New Roman" w:cs="David" w:hint="cs"/>
            <w:b/>
            <w:bCs/>
            <w:color w:val="auto"/>
            <w:rtl/>
          </w:rPr>
          <w:t xml:space="preserve">סטנדרטי ואחיד, </w:t>
        </w:r>
        <w:r w:rsidR="00431130" w:rsidRPr="00B35087">
          <w:rPr>
            <w:rStyle w:val="emailstyle17"/>
            <w:rFonts w:ascii="Times New Roman" w:hAnsi="Times New Roman" w:cs="David" w:hint="cs"/>
            <w:b/>
            <w:bCs/>
            <w:color w:val="auto"/>
            <w:rtl/>
          </w:rPr>
          <w:t xml:space="preserve">שתנאיו </w:t>
        </w:r>
        <w:r w:rsidR="00431130">
          <w:rPr>
            <w:rStyle w:val="emailstyle17"/>
            <w:rFonts w:ascii="Times New Roman" w:hAnsi="Times New Roman" w:cs="David" w:hint="cs"/>
            <w:b/>
            <w:bCs/>
            <w:color w:val="auto"/>
            <w:rtl/>
          </w:rPr>
          <w:t>נוסחו ו</w:t>
        </w:r>
        <w:r w:rsidR="00431130" w:rsidRPr="00B35087">
          <w:rPr>
            <w:rStyle w:val="emailstyle17"/>
            <w:rFonts w:ascii="Times New Roman" w:hAnsi="Times New Roman" w:cs="David" w:hint="cs"/>
            <w:b/>
            <w:bCs/>
            <w:color w:val="auto"/>
            <w:rtl/>
          </w:rPr>
          <w:t xml:space="preserve">נקבעו על ידי </w:t>
        </w:r>
        <w:r w:rsidR="00431130">
          <w:rPr>
            <w:rStyle w:val="emailstyle17"/>
            <w:rFonts w:ascii="Times New Roman" w:hAnsi="Times New Roman" w:cs="David" w:hint="cs"/>
            <w:b/>
            <w:bCs/>
            <w:color w:val="auto"/>
            <w:rtl/>
          </w:rPr>
          <w:t>המדינה,</w:t>
        </w:r>
        <w:r w:rsidR="00431130" w:rsidRPr="00B35087">
          <w:rPr>
            <w:rStyle w:val="emailstyle17"/>
            <w:rFonts w:ascii="Times New Roman" w:hAnsi="Times New Roman" w:cs="David" w:hint="cs"/>
            <w:b/>
            <w:bCs/>
            <w:color w:val="auto"/>
            <w:rtl/>
          </w:rPr>
          <w:t xml:space="preserve"> </w:t>
        </w:r>
        <w:r w:rsidR="00431130">
          <w:rPr>
            <w:rStyle w:val="emailstyle17"/>
            <w:rFonts w:ascii="Times New Roman" w:hAnsi="Times New Roman" w:cs="David" w:hint="cs"/>
            <w:b/>
            <w:bCs/>
            <w:color w:val="auto"/>
            <w:rtl/>
          </w:rPr>
          <w:t>בהתאם לצרכיה ורצונותיה</w:t>
        </w:r>
      </w:ins>
      <w:ins w:id="348" w:author="Shimon" w:date="2019-07-31T12:31:00Z">
        <w:r w:rsidR="00431130">
          <w:rPr>
            <w:rStyle w:val="emailstyle17"/>
            <w:rFonts w:ascii="Times New Roman" w:hAnsi="Times New Roman" w:cs="David" w:hint="cs"/>
            <w:color w:val="auto"/>
            <w:rtl/>
          </w:rPr>
          <w:t>, ש</w:t>
        </w:r>
      </w:ins>
      <w:del w:id="349" w:author="Shimon" w:date="2019-07-31T12:21:00Z">
        <w:r w:rsidR="007D01A0" w:rsidRPr="00726756" w:rsidDel="000272C3">
          <w:rPr>
            <w:rStyle w:val="emailstyle17"/>
            <w:rFonts w:ascii="Times New Roman" w:hAnsi="Times New Roman" w:cs="David" w:hint="cs"/>
            <w:color w:val="auto"/>
            <w:rtl/>
          </w:rPr>
          <w:delText>ש</w:delText>
        </w:r>
      </w:del>
      <w:r w:rsidR="007D01A0" w:rsidRPr="00726756">
        <w:rPr>
          <w:rStyle w:val="emailstyle17"/>
          <w:rFonts w:ascii="Times New Roman" w:hAnsi="Times New Roman" w:cs="David" w:hint="cs"/>
          <w:color w:val="auto"/>
          <w:rtl/>
        </w:rPr>
        <w:t>נעשה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w:t>
      </w:r>
      <w:ins w:id="350" w:author="Shimon" w:date="2019-07-31T12:30:00Z">
        <w:r w:rsidR="00431130">
          <w:rPr>
            <w:rStyle w:val="emailstyle17"/>
            <w:rFonts w:ascii="Times New Roman" w:hAnsi="Times New Roman" w:cs="David" w:hint="cs"/>
            <w:color w:val="auto"/>
            <w:rtl/>
          </w:rPr>
          <w:t xml:space="preserve">. </w:t>
        </w:r>
      </w:ins>
      <w:ins w:id="351" w:author="Shimon" w:date="2019-07-31T12:29:00Z">
        <w:r w:rsidR="00431130">
          <w:rPr>
            <w:rStyle w:val="emailstyle17"/>
            <w:rFonts w:ascii="Times New Roman" w:hAnsi="Times New Roman" w:cs="David" w:hint="cs"/>
            <w:color w:val="auto"/>
            <w:rtl/>
          </w:rPr>
          <w:t xml:space="preserve"> </w:t>
        </w:r>
      </w:ins>
      <w:del w:id="352" w:author="Shimon" w:date="2019-07-31T12:21:00Z">
        <w:r w:rsidR="007D01A0" w:rsidRPr="00D74F54" w:rsidDel="00431130">
          <w:rPr>
            <w:rStyle w:val="emailstyle17"/>
            <w:rFonts w:ascii="Times New Roman" w:hAnsi="Times New Roman" w:cs="David" w:hint="cs"/>
            <w:color w:val="auto"/>
            <w:rtl/>
          </w:rPr>
          <w:delText>.</w:delText>
        </w:r>
      </w:del>
      <w:del w:id="353" w:author="Shimon" w:date="2019-07-31T12:22:00Z">
        <w:r w:rsidR="007D01A0" w:rsidRPr="00D74F54" w:rsidDel="00431130">
          <w:rPr>
            <w:rStyle w:val="emailstyle17"/>
            <w:rFonts w:ascii="Times New Roman" w:hAnsi="Times New Roman" w:cs="David" w:hint="cs"/>
            <w:color w:val="auto"/>
            <w:rtl/>
          </w:rPr>
          <w:delText xml:space="preserve"> </w:delText>
        </w:r>
        <w:r w:rsidR="0071685F" w:rsidRPr="00B35087" w:rsidDel="00431130">
          <w:rPr>
            <w:rStyle w:val="emailstyle17"/>
            <w:rFonts w:ascii="Times New Roman" w:hAnsi="Times New Roman" w:cs="David" w:hint="cs"/>
            <w:b/>
            <w:bCs/>
            <w:color w:val="auto"/>
            <w:rtl/>
          </w:rPr>
          <w:delText>החוזה עליו הוחתמו עובדים בכירים</w:delText>
        </w:r>
      </w:del>
      <w:del w:id="354" w:author="Shimon" w:date="2019-07-21T15:11:00Z">
        <w:r w:rsidR="0071685F" w:rsidRPr="00B35087" w:rsidDel="009B2DD9">
          <w:rPr>
            <w:rStyle w:val="emailstyle17"/>
            <w:rFonts w:ascii="Times New Roman" w:hAnsi="Times New Roman" w:cs="David" w:hint="cs"/>
            <w:b/>
            <w:bCs/>
            <w:color w:val="auto"/>
            <w:rtl/>
          </w:rPr>
          <w:delText xml:space="preserve"> אחרים</w:delText>
        </w:r>
      </w:del>
      <w:del w:id="355" w:author="Shimon" w:date="2019-07-31T12:22:00Z">
        <w:r w:rsidR="0071685F" w:rsidRPr="00B35087" w:rsidDel="00431130">
          <w:rPr>
            <w:rStyle w:val="emailstyle17"/>
            <w:rFonts w:ascii="Times New Roman" w:hAnsi="Times New Roman" w:cs="David" w:hint="cs"/>
            <w:b/>
            <w:bCs/>
            <w:color w:val="auto"/>
            <w:rtl/>
          </w:rPr>
          <w:delText xml:space="preserve"> באותה עת, </w:delText>
        </w:r>
      </w:del>
      <w:del w:id="356" w:author="Shimon" w:date="2019-07-31T12:31:00Z">
        <w:r w:rsidR="00646E5E" w:rsidDel="00431130">
          <w:rPr>
            <w:rStyle w:val="emailstyle17"/>
            <w:rFonts w:ascii="Times New Roman" w:hAnsi="Times New Roman" w:cs="David" w:hint="cs"/>
            <w:b/>
            <w:bCs/>
            <w:color w:val="auto"/>
            <w:rtl/>
          </w:rPr>
          <w:delText>ה</w:delText>
        </w:r>
      </w:del>
      <w:del w:id="357" w:author="Shimon" w:date="2019-07-31T12:22:00Z">
        <w:r w:rsidR="00646E5E" w:rsidDel="00431130">
          <w:rPr>
            <w:rStyle w:val="emailstyle17"/>
            <w:rFonts w:ascii="Times New Roman" w:hAnsi="Times New Roman" w:cs="David" w:hint="cs"/>
            <w:b/>
            <w:bCs/>
            <w:color w:val="auto"/>
            <w:rtl/>
          </w:rPr>
          <w:delText>וא</w:delText>
        </w:r>
      </w:del>
      <w:del w:id="358" w:author="Shimon" w:date="2019-08-03T23:42:00Z">
        <w:r w:rsidR="00646E5E" w:rsidDel="004A3BB5">
          <w:rPr>
            <w:rStyle w:val="emailstyle17"/>
            <w:rFonts w:ascii="Times New Roman" w:hAnsi="Times New Roman" w:cs="David" w:hint="cs"/>
            <w:b/>
            <w:bCs/>
            <w:color w:val="auto"/>
            <w:rtl/>
          </w:rPr>
          <w:delText xml:space="preserve"> </w:delText>
        </w:r>
      </w:del>
      <w:ins w:id="359" w:author="Shimon" w:date="2019-08-03T23:41:00Z">
        <w:r w:rsidR="004A3BB5" w:rsidRPr="00E86113">
          <w:rPr>
            <w:rStyle w:val="emailstyle17"/>
            <w:rFonts w:cs="David"/>
            <w:color w:val="auto"/>
            <w:sz w:val="22"/>
            <w:rtl/>
          </w:rPr>
          <w:t xml:space="preserve"> </w:t>
        </w:r>
      </w:ins>
    </w:p>
    <w:p w14:paraId="3D8A7288" w14:textId="77777777" w:rsidR="004A3BB5" w:rsidRPr="00D74F54" w:rsidRDefault="004A3BB5" w:rsidP="004A3BB5">
      <w:pPr>
        <w:pStyle w:val="11"/>
        <w:spacing w:before="0" w:after="240" w:line="360" w:lineRule="auto"/>
        <w:ind w:right="360"/>
        <w:rPr>
          <w:ins w:id="360" w:author="Shimon" w:date="2019-08-03T23:41:00Z"/>
          <w:i/>
          <w:iCs/>
          <w:sz w:val="24"/>
          <w:rtl/>
        </w:rPr>
      </w:pPr>
      <w:ins w:id="361" w:author="Shimon" w:date="2019-08-03T23:41:00Z">
        <w:r w:rsidRPr="00EB06C7">
          <w:rPr>
            <w:i/>
            <w:iCs/>
            <w:sz w:val="24"/>
            <w:rtl/>
          </w:rPr>
          <w:t>*</w:t>
        </w:r>
        <w:r w:rsidRPr="00EB06C7">
          <w:rPr>
            <w:i/>
            <w:iCs/>
            <w:sz w:val="24"/>
            <w:rtl/>
          </w:rPr>
          <w:tab/>
          <w:t xml:space="preserve">רצ"ב </w:t>
        </w:r>
        <w:r w:rsidRPr="00EB06C7">
          <w:rPr>
            <w:rFonts w:hint="cs"/>
            <w:i/>
            <w:iCs/>
            <w:sz w:val="24"/>
            <w:rtl/>
          </w:rPr>
          <w:t>החוזה</w:t>
        </w:r>
        <w:r>
          <w:rPr>
            <w:rFonts w:hint="cs"/>
            <w:i/>
            <w:iCs/>
            <w:sz w:val="24"/>
            <w:rtl/>
          </w:rPr>
          <w:t xml:space="preserve"> הבכירים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Pr>
            <w:rFonts w:hint="cs"/>
            <w:i/>
            <w:iCs/>
            <w:sz w:val="24"/>
            <w:u w:val="single"/>
            <w:rtl/>
          </w:rPr>
          <w:t>1</w:t>
        </w:r>
        <w:r w:rsidRPr="00D74F54">
          <w:rPr>
            <w:i/>
            <w:iCs/>
            <w:sz w:val="24"/>
            <w:rtl/>
          </w:rPr>
          <w:t>.</w:t>
        </w:r>
      </w:ins>
    </w:p>
    <w:p w14:paraId="6A171834" w14:textId="61264397" w:rsidR="0071685F" w:rsidDel="00BA4F99" w:rsidRDefault="0071685F">
      <w:pPr>
        <w:pStyle w:val="11"/>
        <w:tabs>
          <w:tab w:val="left" w:pos="521"/>
        </w:tabs>
        <w:spacing w:before="0" w:after="240" w:line="360" w:lineRule="auto"/>
        <w:ind w:left="510" w:right="360" w:firstLine="0"/>
        <w:rPr>
          <w:del w:id="362" w:author="Shimon" w:date="2019-08-05T12:17:00Z"/>
          <w:rStyle w:val="emailstyle17"/>
          <w:rFonts w:ascii="Times New Roman" w:hAnsi="Times New Roman" w:cs="David"/>
          <w:color w:val="auto"/>
        </w:rPr>
        <w:pPrChange w:id="363" w:author="Shimon" w:date="2019-08-03T23:46:00Z">
          <w:pPr>
            <w:pStyle w:val="11"/>
            <w:numPr>
              <w:numId w:val="14"/>
            </w:numPr>
            <w:tabs>
              <w:tab w:val="left" w:pos="521"/>
              <w:tab w:val="num" w:pos="1069"/>
            </w:tabs>
            <w:spacing w:before="0" w:after="240" w:line="360" w:lineRule="auto"/>
            <w:ind w:left="510" w:right="360" w:hanging="415"/>
          </w:pPr>
        </w:pPrChange>
      </w:pPr>
      <w:del w:id="364" w:author="Shimon" w:date="2019-07-31T12:30:00Z">
        <w:r w:rsidRPr="00B35087" w:rsidDel="00431130">
          <w:rPr>
            <w:rStyle w:val="emailstyle17"/>
            <w:rFonts w:ascii="Times New Roman" w:hAnsi="Times New Roman" w:cs="David" w:hint="cs"/>
            <w:b/>
            <w:bCs/>
            <w:color w:val="auto"/>
            <w:rtl/>
          </w:rPr>
          <w:delText xml:space="preserve">חוזה </w:delText>
        </w:r>
        <w:r w:rsidR="00646E5E" w:rsidDel="00431130">
          <w:rPr>
            <w:rStyle w:val="emailstyle17"/>
            <w:rFonts w:ascii="Times New Roman" w:hAnsi="Times New Roman" w:cs="David" w:hint="cs"/>
            <w:b/>
            <w:bCs/>
            <w:color w:val="auto"/>
            <w:rtl/>
          </w:rPr>
          <w:delText xml:space="preserve">סטנדרטי ואחיד, </w:delText>
        </w:r>
        <w:r w:rsidRPr="00B35087" w:rsidDel="00431130">
          <w:rPr>
            <w:rStyle w:val="emailstyle17"/>
            <w:rFonts w:ascii="Times New Roman" w:hAnsi="Times New Roman" w:cs="David" w:hint="cs"/>
            <w:b/>
            <w:bCs/>
            <w:color w:val="auto"/>
            <w:rtl/>
          </w:rPr>
          <w:delText xml:space="preserve">שתנאיו </w:delText>
        </w:r>
        <w:r w:rsidDel="00431130">
          <w:rPr>
            <w:rStyle w:val="emailstyle17"/>
            <w:rFonts w:ascii="Times New Roman" w:hAnsi="Times New Roman" w:cs="David" w:hint="cs"/>
            <w:b/>
            <w:bCs/>
            <w:color w:val="auto"/>
            <w:rtl/>
          </w:rPr>
          <w:delText>נוסחו ו</w:delText>
        </w:r>
        <w:r w:rsidRPr="00B35087" w:rsidDel="00431130">
          <w:rPr>
            <w:rStyle w:val="emailstyle17"/>
            <w:rFonts w:ascii="Times New Roman" w:hAnsi="Times New Roman" w:cs="David" w:hint="cs"/>
            <w:b/>
            <w:bCs/>
            <w:color w:val="auto"/>
            <w:rtl/>
          </w:rPr>
          <w:delText xml:space="preserve">נקבעו על ידי </w:delText>
        </w:r>
        <w:r w:rsidR="00646E5E" w:rsidDel="00431130">
          <w:rPr>
            <w:rStyle w:val="emailstyle17"/>
            <w:rFonts w:ascii="Times New Roman" w:hAnsi="Times New Roman" w:cs="David" w:hint="cs"/>
            <w:b/>
            <w:bCs/>
            <w:color w:val="auto"/>
            <w:rtl/>
          </w:rPr>
          <w:delText>המדינה,</w:delText>
        </w:r>
        <w:r w:rsidRPr="00B35087" w:rsidDel="00431130">
          <w:rPr>
            <w:rStyle w:val="emailstyle17"/>
            <w:rFonts w:ascii="Times New Roman" w:hAnsi="Times New Roman" w:cs="David" w:hint="cs"/>
            <w:b/>
            <w:bCs/>
            <w:color w:val="auto"/>
            <w:rtl/>
          </w:rPr>
          <w:delText xml:space="preserve"> </w:delText>
        </w:r>
        <w:r w:rsidDel="00431130">
          <w:rPr>
            <w:rStyle w:val="emailstyle17"/>
            <w:rFonts w:ascii="Times New Roman" w:hAnsi="Times New Roman" w:cs="David" w:hint="cs"/>
            <w:b/>
            <w:bCs/>
            <w:color w:val="auto"/>
            <w:rtl/>
          </w:rPr>
          <w:delText>בהתאם לצרכיה ורצונותיה</w:delText>
        </w:r>
        <w:r w:rsidDel="00431130">
          <w:rPr>
            <w:rStyle w:val="emailstyle17"/>
            <w:rFonts w:ascii="Times New Roman" w:hAnsi="Times New Roman" w:cs="David" w:hint="cs"/>
            <w:color w:val="auto"/>
            <w:rtl/>
          </w:rPr>
          <w:delText xml:space="preserve">. </w:delText>
        </w:r>
      </w:del>
    </w:p>
    <w:p w14:paraId="555CF45B" w14:textId="76B60B87" w:rsidR="0071685F" w:rsidRPr="00337F2F" w:rsidDel="00431130" w:rsidRDefault="0071685F" w:rsidP="00337F2F">
      <w:pPr>
        <w:pStyle w:val="11"/>
        <w:tabs>
          <w:tab w:val="left" w:pos="521"/>
        </w:tabs>
        <w:spacing w:before="0" w:line="360" w:lineRule="auto"/>
        <w:ind w:left="510" w:right="360" w:firstLine="0"/>
        <w:rPr>
          <w:del w:id="365" w:author="Shimon" w:date="2019-07-31T12:22:00Z"/>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52C2303B" w14:textId="77777777" w:rsidR="000B7F3B" w:rsidRDefault="00801BAC">
      <w:pPr>
        <w:pStyle w:val="11"/>
        <w:numPr>
          <w:ilvl w:val="0"/>
          <w:numId w:val="42"/>
        </w:numPr>
        <w:tabs>
          <w:tab w:val="left" w:pos="530"/>
        </w:tabs>
        <w:spacing w:before="0" w:after="240" w:line="360" w:lineRule="auto"/>
        <w:ind w:left="530" w:hanging="450"/>
        <w:rPr>
          <w:ins w:id="366" w:author="Shimon" w:date="2019-07-31T12:44:00Z"/>
          <w:rStyle w:val="emailstyle17"/>
          <w:rFonts w:ascii="Times New Roman" w:hAnsi="Times New Roman" w:cs="David"/>
          <w:b/>
          <w:bCs/>
          <w:color w:val="auto"/>
          <w:szCs w:val="28"/>
          <w:u w:val="single"/>
        </w:rPr>
        <w:pPrChange w:id="367" w:author="Shimon" w:date="2019-07-31T12:43:00Z">
          <w:pPr>
            <w:pStyle w:val="11"/>
            <w:numPr>
              <w:numId w:val="14"/>
            </w:numPr>
            <w:tabs>
              <w:tab w:val="left" w:pos="530"/>
              <w:tab w:val="num" w:pos="1069"/>
            </w:tabs>
            <w:spacing w:before="0" w:after="240" w:line="360" w:lineRule="auto"/>
            <w:ind w:left="530" w:right="360" w:hanging="450"/>
          </w:pPr>
        </w:pPrChange>
      </w:pPr>
      <w:r w:rsidRPr="000B7F3B">
        <w:rPr>
          <w:rStyle w:val="emailstyle17"/>
          <w:rFonts w:ascii="Times New Roman" w:hAnsi="Times New Roman" w:cs="David" w:hint="eastAsia"/>
          <w:color w:val="auto"/>
          <w:rtl/>
        </w:rPr>
        <w:t>כאמור</w:t>
      </w:r>
      <w:r w:rsidRPr="000B7F3B">
        <w:rPr>
          <w:rStyle w:val="emailstyle17"/>
          <w:rFonts w:ascii="Times New Roman" w:hAnsi="Times New Roman" w:cs="David"/>
          <w:color w:val="auto"/>
          <w:rtl/>
        </w:rPr>
        <w:t xml:space="preserve"> </w:t>
      </w:r>
      <w:r w:rsidRPr="000B7F3B">
        <w:rPr>
          <w:rStyle w:val="emailstyle17"/>
          <w:rFonts w:ascii="Times New Roman" w:hAnsi="Times New Roman" w:cs="David" w:hint="eastAsia"/>
          <w:color w:val="auto"/>
          <w:rtl/>
        </w:rPr>
        <w:t>במנגנון</w:t>
      </w:r>
      <w:r w:rsidRPr="000B7F3B">
        <w:rPr>
          <w:rStyle w:val="emailstyle17"/>
          <w:rFonts w:ascii="Times New Roman" w:hAnsi="Times New Roman" w:cs="David"/>
          <w:color w:val="auto"/>
          <w:rtl/>
        </w:rPr>
        <w:t xml:space="preserve"> </w:t>
      </w:r>
      <w:r w:rsidRPr="000B7F3B">
        <w:rPr>
          <w:rStyle w:val="emailstyle17"/>
          <w:rFonts w:ascii="Times New Roman" w:hAnsi="Times New Roman" w:cs="David" w:hint="eastAsia"/>
          <w:color w:val="auto"/>
          <w:rtl/>
        </w:rPr>
        <w:t>הקבוע</w:t>
      </w:r>
      <w:r w:rsidRPr="000B7F3B">
        <w:rPr>
          <w:rStyle w:val="emailstyle17"/>
          <w:rFonts w:ascii="Times New Roman" w:hAnsi="Times New Roman" w:cs="David"/>
          <w:color w:val="auto"/>
          <w:rtl/>
        </w:rPr>
        <w:t xml:space="preserve"> </w:t>
      </w:r>
      <w:r w:rsidRPr="000B7F3B">
        <w:rPr>
          <w:rStyle w:val="emailstyle17"/>
          <w:rFonts w:ascii="Times New Roman" w:hAnsi="Times New Roman" w:cs="David" w:hint="eastAsia"/>
          <w:color w:val="auto"/>
          <w:rtl/>
        </w:rPr>
        <w:t>בחוזה</w:t>
      </w:r>
      <w:r w:rsidR="009D6AF8"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בכל</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ארבע</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שנים</w:t>
      </w:r>
      <w:r w:rsidR="00AF11A6" w:rsidRPr="000B7F3B">
        <w:rPr>
          <w:rStyle w:val="emailstyle17"/>
          <w:rFonts w:ascii="Times New Roman" w:hAnsi="Times New Roman" w:cs="David"/>
          <w:color w:val="auto"/>
          <w:rtl/>
        </w:rPr>
        <w:t>,</w:t>
      </w:r>
      <w:r w:rsidR="00D51CEB" w:rsidRPr="000B7F3B">
        <w:rPr>
          <w:rStyle w:val="emailstyle17"/>
          <w:rFonts w:ascii="Times New Roman" w:hAnsi="Times New Roman" w:cs="David"/>
          <w:color w:val="auto"/>
          <w:rtl/>
        </w:rPr>
        <w:t xml:space="preserve"> </w:t>
      </w:r>
      <w:del w:id="368" w:author="Shimon" w:date="2019-07-31T12:41:00Z">
        <w:r w:rsidR="00D51CEB" w:rsidRPr="000B7F3B" w:rsidDel="005C3E36">
          <w:rPr>
            <w:rStyle w:val="emailstyle17"/>
            <w:rFonts w:ascii="Times New Roman" w:hAnsi="Times New Roman" w:cs="David"/>
            <w:color w:val="auto"/>
            <w:rtl/>
          </w:rPr>
          <w:delText>מאז תום תקופת החוזה הראשונה בשנת 1994</w:delText>
        </w:r>
        <w:r w:rsidR="009D6AF8" w:rsidRPr="000B7F3B" w:rsidDel="005C3E36">
          <w:rPr>
            <w:rStyle w:val="emailstyle17"/>
            <w:rFonts w:ascii="Times New Roman" w:hAnsi="Times New Roman" w:cs="David"/>
            <w:color w:val="auto"/>
            <w:rtl/>
          </w:rPr>
          <w:delText>,</w:delText>
        </w:r>
        <w:r w:rsidR="00D51CEB" w:rsidRPr="000B7F3B" w:rsidDel="005C3E36">
          <w:rPr>
            <w:rStyle w:val="emailstyle17"/>
            <w:rFonts w:ascii="Times New Roman" w:hAnsi="Times New Roman" w:cs="David"/>
            <w:color w:val="auto"/>
            <w:rtl/>
          </w:rPr>
          <w:delText xml:space="preserve"> </w:delText>
        </w:r>
      </w:del>
      <w:r w:rsidR="00D51CEB" w:rsidRPr="000B7F3B">
        <w:rPr>
          <w:rStyle w:val="emailstyle17"/>
          <w:rFonts w:ascii="Times New Roman" w:hAnsi="Times New Roman" w:cs="David"/>
          <w:color w:val="auto"/>
          <w:rtl/>
        </w:rPr>
        <w:t>ובה</w:t>
      </w:r>
      <w:r w:rsidR="009D6AF8" w:rsidRPr="000B7F3B">
        <w:rPr>
          <w:rStyle w:val="emailstyle17"/>
          <w:rFonts w:ascii="Times New Roman" w:hAnsi="Times New Roman" w:cs="David" w:hint="eastAsia"/>
          <w:color w:val="auto"/>
          <w:rtl/>
        </w:rPr>
        <w:t>י</w:t>
      </w:r>
      <w:r w:rsidR="00D51CEB" w:rsidRPr="000B7F3B">
        <w:rPr>
          <w:rStyle w:val="emailstyle17"/>
          <w:rFonts w:ascii="Times New Roman" w:hAnsi="Times New Roman" w:cs="David" w:hint="eastAsia"/>
          <w:color w:val="auto"/>
          <w:rtl/>
        </w:rPr>
        <w:t>עדר</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הודעה</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מראש</w:t>
      </w:r>
      <w:r w:rsidR="00D51CEB" w:rsidRPr="000B7F3B">
        <w:rPr>
          <w:rStyle w:val="emailstyle17"/>
          <w:rFonts w:ascii="Times New Roman" w:hAnsi="Times New Roman" w:cs="David"/>
          <w:color w:val="auto"/>
          <w:rtl/>
        </w:rPr>
        <w:t xml:space="preserve"> </w:t>
      </w:r>
      <w:ins w:id="369" w:author="Shimon" w:date="2019-07-31T12:38:00Z">
        <w:r w:rsidR="005C3E36" w:rsidRPr="000B7F3B">
          <w:rPr>
            <w:rStyle w:val="emailstyle17"/>
            <w:rFonts w:ascii="Times New Roman" w:hAnsi="Times New Roman" w:cs="David"/>
            <w:color w:val="auto"/>
            <w:rtl/>
          </w:rPr>
          <w:t xml:space="preserve">(3 חודשים לפחות) </w:t>
        </w:r>
      </w:ins>
      <w:r w:rsidR="00D51CEB" w:rsidRPr="000B7F3B">
        <w:rPr>
          <w:rStyle w:val="emailstyle17"/>
          <w:rFonts w:ascii="Times New Roman" w:hAnsi="Times New Roman" w:cs="David" w:hint="eastAsia"/>
          <w:color w:val="auto"/>
          <w:rtl/>
        </w:rPr>
        <w:t>של</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אחד</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מהצדדים</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על</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אי</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רצונו</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להאריך</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את</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החוזה</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הוארך</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החוזה</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מאליו</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פעם</w:t>
      </w:r>
      <w:r w:rsidR="00D51CEB" w:rsidRPr="000B7F3B">
        <w:rPr>
          <w:rStyle w:val="emailstyle17"/>
          <w:rFonts w:ascii="Times New Roman" w:hAnsi="Times New Roman" w:cs="David"/>
          <w:color w:val="auto"/>
          <w:rtl/>
        </w:rPr>
        <w:t xml:space="preserve"> </w:t>
      </w:r>
      <w:r w:rsidR="00D51CEB" w:rsidRPr="000B7F3B">
        <w:rPr>
          <w:rStyle w:val="emailstyle17"/>
          <w:rFonts w:ascii="Times New Roman" w:hAnsi="Times New Roman" w:cs="David" w:hint="eastAsia"/>
          <w:color w:val="auto"/>
          <w:rtl/>
        </w:rPr>
        <w:t>אח</w:t>
      </w:r>
      <w:r w:rsidR="009D6AF8" w:rsidRPr="000B7F3B">
        <w:rPr>
          <w:rStyle w:val="emailstyle17"/>
          <w:rFonts w:ascii="Times New Roman" w:hAnsi="Times New Roman" w:cs="David" w:hint="eastAsia"/>
          <w:color w:val="auto"/>
          <w:rtl/>
        </w:rPr>
        <w:t>ר</w:t>
      </w:r>
      <w:r w:rsidR="009D6AF8" w:rsidRPr="000B7F3B">
        <w:rPr>
          <w:rStyle w:val="emailstyle17"/>
          <w:rFonts w:ascii="Times New Roman" w:hAnsi="Times New Roman" w:cs="David"/>
          <w:color w:val="auto"/>
          <w:rtl/>
        </w:rPr>
        <w:t xml:space="preserve"> </w:t>
      </w:r>
      <w:r w:rsidR="009D6AF8" w:rsidRPr="000B7F3B">
        <w:rPr>
          <w:rStyle w:val="emailstyle17"/>
          <w:rFonts w:ascii="Times New Roman" w:hAnsi="Times New Roman" w:cs="David" w:hint="eastAsia"/>
          <w:color w:val="auto"/>
          <w:rtl/>
        </w:rPr>
        <w:t>פעם</w:t>
      </w:r>
      <w:r w:rsidR="009D6AF8" w:rsidRPr="000B7F3B">
        <w:rPr>
          <w:rStyle w:val="emailstyle17"/>
          <w:rFonts w:ascii="Times New Roman" w:hAnsi="Times New Roman" w:cs="David"/>
          <w:color w:val="auto"/>
          <w:rtl/>
        </w:rPr>
        <w:t xml:space="preserve">, </w:t>
      </w:r>
      <w:ins w:id="370" w:author="Shimon" w:date="2019-07-31T12:42:00Z">
        <w:r w:rsidR="000B7F3B" w:rsidRPr="000B7F3B">
          <w:rPr>
            <w:rStyle w:val="emailstyle17"/>
            <w:rFonts w:ascii="Times New Roman" w:hAnsi="Times New Roman" w:cs="David"/>
            <w:color w:val="auto"/>
            <w:rtl/>
          </w:rPr>
          <w:t>מאז תום תקופת החוזה הראשונה בשנת 1994,</w:t>
        </w:r>
      </w:ins>
      <w:r w:rsidR="009D6AF8" w:rsidRPr="000B7F3B">
        <w:rPr>
          <w:rStyle w:val="emailstyle17"/>
          <w:rFonts w:ascii="Times New Roman" w:hAnsi="Times New Roman" w:cs="David" w:hint="eastAsia"/>
          <w:color w:val="auto"/>
          <w:rtl/>
        </w:rPr>
        <w:t>לארבע</w:t>
      </w:r>
      <w:r w:rsidR="009D6AF8" w:rsidRPr="000B7F3B">
        <w:rPr>
          <w:rStyle w:val="emailstyle17"/>
          <w:rFonts w:ascii="Times New Roman" w:hAnsi="Times New Roman" w:cs="David"/>
          <w:color w:val="auto"/>
          <w:rtl/>
        </w:rPr>
        <w:t xml:space="preserve"> </w:t>
      </w:r>
      <w:r w:rsidR="009D6AF8" w:rsidRPr="000B7F3B">
        <w:rPr>
          <w:rStyle w:val="emailstyle17"/>
          <w:rFonts w:ascii="Times New Roman" w:hAnsi="Times New Roman" w:cs="David" w:hint="eastAsia"/>
          <w:color w:val="auto"/>
          <w:rtl/>
        </w:rPr>
        <w:t>שנים</w:t>
      </w:r>
      <w:r w:rsidR="009D6AF8" w:rsidRPr="000B7F3B">
        <w:rPr>
          <w:rStyle w:val="emailstyle17"/>
          <w:rFonts w:ascii="Times New Roman" w:hAnsi="Times New Roman" w:cs="David"/>
          <w:color w:val="auto"/>
          <w:rtl/>
        </w:rPr>
        <w:t xml:space="preserve"> </w:t>
      </w:r>
      <w:r w:rsidR="009D6AF8" w:rsidRPr="000B7F3B">
        <w:rPr>
          <w:rStyle w:val="emailstyle17"/>
          <w:rFonts w:ascii="Times New Roman" w:hAnsi="Times New Roman" w:cs="David" w:hint="eastAsia"/>
          <w:color w:val="auto"/>
          <w:rtl/>
        </w:rPr>
        <w:t>נוספות</w:t>
      </w:r>
      <w:r w:rsidR="009D6AF8" w:rsidRPr="000B7F3B">
        <w:rPr>
          <w:rStyle w:val="emailstyle17"/>
          <w:rFonts w:ascii="Times New Roman" w:hAnsi="Times New Roman" w:cs="David"/>
          <w:color w:val="auto"/>
          <w:rtl/>
        </w:rPr>
        <w:t xml:space="preserve"> </w:t>
      </w:r>
      <w:r w:rsidR="009D6AF8" w:rsidRPr="000B7F3B">
        <w:rPr>
          <w:rStyle w:val="emailstyle17"/>
          <w:rFonts w:ascii="Times New Roman" w:hAnsi="Times New Roman" w:cs="David" w:hint="eastAsia"/>
          <w:color w:val="auto"/>
          <w:rtl/>
        </w:rPr>
        <w:t>כל</w:t>
      </w:r>
      <w:r w:rsidR="009D6AF8" w:rsidRPr="000B7F3B">
        <w:rPr>
          <w:rStyle w:val="emailstyle17"/>
          <w:rFonts w:ascii="Times New Roman" w:hAnsi="Times New Roman" w:cs="David"/>
          <w:color w:val="auto"/>
          <w:rtl/>
        </w:rPr>
        <w:t xml:space="preserve"> </w:t>
      </w:r>
      <w:r w:rsidR="009D6AF8" w:rsidRPr="000B7F3B">
        <w:rPr>
          <w:rStyle w:val="emailstyle17"/>
          <w:rFonts w:ascii="Times New Roman" w:hAnsi="Times New Roman" w:cs="David" w:hint="eastAsia"/>
          <w:color w:val="auto"/>
          <w:rtl/>
        </w:rPr>
        <w:t>פעם</w:t>
      </w:r>
      <w:del w:id="371" w:author="Shimon" w:date="2019-07-31T12:41:00Z">
        <w:r w:rsidR="009D6AF8" w:rsidRPr="000B7F3B" w:rsidDel="000B7F3B">
          <w:rPr>
            <w:rStyle w:val="emailstyle17"/>
            <w:rFonts w:ascii="Times New Roman" w:hAnsi="Times New Roman" w:cs="David"/>
            <w:color w:val="auto"/>
            <w:rtl/>
          </w:rPr>
          <w:delText>.</w:delText>
        </w:r>
      </w:del>
      <w:del w:id="372" w:author="Shimon" w:date="2019-07-31T12:43:00Z">
        <w:r w:rsidR="009D6AF8" w:rsidRPr="000B7F3B" w:rsidDel="000B7F3B">
          <w:rPr>
            <w:rStyle w:val="emailstyle17"/>
            <w:rFonts w:ascii="Times New Roman" w:hAnsi="Times New Roman" w:cs="David"/>
            <w:color w:val="auto"/>
            <w:rtl/>
          </w:rPr>
          <w:delText xml:space="preserve"> </w:delText>
        </w:r>
        <w:r w:rsidR="009D6AF8" w:rsidRPr="000B7F3B" w:rsidDel="000B7F3B">
          <w:rPr>
            <w:rStyle w:val="emailstyle17"/>
            <w:rFonts w:ascii="Times New Roman" w:hAnsi="Times New Roman" w:cs="David" w:hint="eastAsia"/>
            <w:color w:val="auto"/>
            <w:rtl/>
          </w:rPr>
          <w:delText>הדבר</w:delText>
        </w:r>
        <w:r w:rsidR="009D6AF8" w:rsidRPr="000B7F3B" w:rsidDel="000B7F3B">
          <w:rPr>
            <w:rStyle w:val="emailstyle17"/>
            <w:rFonts w:ascii="Times New Roman" w:hAnsi="Times New Roman" w:cs="David"/>
            <w:color w:val="auto"/>
            <w:rtl/>
          </w:rPr>
          <w:delText xml:space="preserve"> </w:delText>
        </w:r>
        <w:r w:rsidR="009D6AF8" w:rsidRPr="000B7F3B" w:rsidDel="000B7F3B">
          <w:rPr>
            <w:rStyle w:val="emailstyle17"/>
            <w:rFonts w:ascii="Times New Roman" w:hAnsi="Times New Roman" w:cs="David" w:hint="eastAsia"/>
            <w:color w:val="auto"/>
            <w:rtl/>
          </w:rPr>
          <w:delText>נעשה</w:delText>
        </w:r>
        <w:r w:rsidR="00D51CEB" w:rsidRPr="000B7F3B" w:rsidDel="000B7F3B">
          <w:rPr>
            <w:rStyle w:val="emailstyle17"/>
            <w:rFonts w:ascii="Times New Roman" w:hAnsi="Times New Roman" w:cs="David"/>
            <w:color w:val="auto"/>
            <w:rtl/>
          </w:rPr>
          <w:delText xml:space="preserve"> בשנים 1994, 1998, 2002, 2006 ולבסוף גם בשנת 2010,</w:delText>
        </w:r>
      </w:del>
      <w:r w:rsidR="00D51CEB" w:rsidRPr="000B7F3B">
        <w:rPr>
          <w:rStyle w:val="emailstyle17"/>
          <w:rFonts w:ascii="Times New Roman" w:hAnsi="Times New Roman" w:cs="David"/>
          <w:color w:val="auto"/>
          <w:rtl/>
        </w:rPr>
        <w:t xml:space="preserve"> </w:t>
      </w:r>
      <w:r w:rsidR="009D6AF8" w:rsidRPr="000B7F3B">
        <w:rPr>
          <w:rStyle w:val="emailstyle17"/>
          <w:rFonts w:ascii="Times New Roman" w:hAnsi="Times New Roman" w:cs="David" w:hint="eastAsia"/>
          <w:b/>
          <w:bCs/>
          <w:color w:val="auto"/>
          <w:rtl/>
        </w:rPr>
        <w:t>מבלי</w:t>
      </w:r>
      <w:r w:rsidR="00D51CEB" w:rsidRPr="000B7F3B">
        <w:rPr>
          <w:rStyle w:val="emailstyle17"/>
          <w:rFonts w:ascii="Times New Roman" w:hAnsi="Times New Roman" w:cs="David"/>
          <w:b/>
          <w:bCs/>
          <w:color w:val="auto"/>
          <w:rtl/>
        </w:rPr>
        <w:t xml:space="preserve"> שנחתם חוזה הארכה כלשהו בין הצדדים</w:t>
      </w:r>
      <w:ins w:id="373" w:author="Shimon" w:date="2019-07-31T12:43:00Z">
        <w:r w:rsidR="000B7F3B">
          <w:rPr>
            <w:rStyle w:val="emailstyle17"/>
            <w:rFonts w:ascii="Times New Roman" w:hAnsi="Times New Roman" w:cs="David" w:hint="cs"/>
            <w:color w:val="auto"/>
            <w:rtl/>
          </w:rPr>
          <w:t>.</w:t>
        </w:r>
      </w:ins>
      <w:ins w:id="374" w:author="Shimon" w:date="2019-07-31T12:44:00Z">
        <w:r w:rsidR="000B7F3B">
          <w:rPr>
            <w:rStyle w:val="emailstyle17"/>
            <w:rFonts w:ascii="Times New Roman" w:hAnsi="Times New Roman" w:cs="David" w:hint="cs"/>
            <w:color w:val="auto"/>
            <w:rtl/>
          </w:rPr>
          <w:t xml:space="preserve"> </w:t>
        </w:r>
      </w:ins>
    </w:p>
    <w:p w14:paraId="1A20AF4E" w14:textId="7B7B4009" w:rsidR="00726756" w:rsidRPr="000B7F3B" w:rsidRDefault="009D6AF8">
      <w:pPr>
        <w:pStyle w:val="11"/>
        <w:numPr>
          <w:ilvl w:val="0"/>
          <w:numId w:val="42"/>
        </w:numPr>
        <w:tabs>
          <w:tab w:val="left" w:pos="530"/>
        </w:tabs>
        <w:spacing w:before="0" w:after="120" w:line="360" w:lineRule="auto"/>
        <w:ind w:left="527" w:right="357" w:hanging="448"/>
        <w:rPr>
          <w:rStyle w:val="emailstyle17"/>
          <w:rFonts w:ascii="Times New Roman" w:hAnsi="Times New Roman" w:cs="David"/>
          <w:color w:val="auto"/>
          <w:rtl/>
        </w:rPr>
        <w:pPrChange w:id="375" w:author="Shimon" w:date="2019-08-05T12:19:00Z">
          <w:pPr>
            <w:pStyle w:val="11"/>
            <w:numPr>
              <w:numId w:val="14"/>
            </w:numPr>
            <w:tabs>
              <w:tab w:val="left" w:pos="530"/>
              <w:tab w:val="num" w:pos="1069"/>
            </w:tabs>
            <w:spacing w:before="0" w:after="240" w:line="360" w:lineRule="auto"/>
            <w:ind w:left="530" w:right="360" w:hanging="450"/>
          </w:pPr>
        </w:pPrChange>
      </w:pPr>
      <w:del w:id="376" w:author="Shimon" w:date="2019-07-31T12:43:00Z">
        <w:r w:rsidRPr="000B7F3B" w:rsidDel="000B7F3B">
          <w:rPr>
            <w:rStyle w:val="emailstyle17"/>
            <w:rFonts w:ascii="Times New Roman" w:hAnsi="Times New Roman" w:cs="David"/>
            <w:color w:val="auto"/>
            <w:rtl/>
          </w:rPr>
          <w:delText xml:space="preserve"> </w:delText>
        </w:r>
      </w:del>
      <w:del w:id="377" w:author="Shimon" w:date="2019-07-31T12:32:00Z">
        <w:r w:rsidRPr="000B7F3B" w:rsidDel="005C3E36">
          <w:rPr>
            <w:rStyle w:val="emailstyle17"/>
            <w:rFonts w:ascii="Times New Roman" w:hAnsi="Times New Roman" w:cs="David"/>
            <w:color w:val="auto"/>
            <w:rtl/>
          </w:rPr>
          <w:delText>(</w:delText>
        </w:r>
      </w:del>
      <w:del w:id="378" w:author="Shimon" w:date="2019-07-31T12:45:00Z">
        <w:r w:rsidRPr="000B7F3B" w:rsidDel="000B7F3B">
          <w:rPr>
            <w:rStyle w:val="emailstyle17"/>
            <w:rFonts w:ascii="Times New Roman" w:hAnsi="Times New Roman" w:cs="David"/>
            <w:color w:val="auto"/>
            <w:rtl/>
          </w:rPr>
          <w:delText>ש</w:delText>
        </w:r>
      </w:del>
      <w:del w:id="379" w:author="Shimon" w:date="2019-07-21T15:12:00Z">
        <w:r w:rsidRPr="000B7F3B" w:rsidDel="009B2DD9">
          <w:rPr>
            <w:rStyle w:val="emailstyle17"/>
            <w:rFonts w:ascii="Times New Roman" w:hAnsi="Times New Roman" w:cs="David"/>
            <w:color w:val="auto"/>
            <w:rtl/>
          </w:rPr>
          <w:delText xml:space="preserve">ממילא </w:delText>
        </w:r>
      </w:del>
      <w:del w:id="380" w:author="Shimon" w:date="2019-07-31T12:45:00Z">
        <w:r w:rsidRPr="000B7F3B" w:rsidDel="000B7F3B">
          <w:rPr>
            <w:rStyle w:val="emailstyle17"/>
            <w:rFonts w:ascii="Times New Roman" w:hAnsi="Times New Roman" w:cs="David"/>
            <w:color w:val="auto"/>
            <w:rtl/>
          </w:rPr>
          <w:delText>אינו נדרש על פי הוראות החוזה)</w:delText>
        </w:r>
        <w:r w:rsidR="00D51CEB" w:rsidRPr="000B7F3B" w:rsidDel="000B7F3B">
          <w:rPr>
            <w:rStyle w:val="emailstyle17"/>
            <w:rFonts w:ascii="Times New Roman" w:hAnsi="Times New Roman" w:cs="David"/>
            <w:color w:val="auto"/>
            <w:rtl/>
          </w:rPr>
          <w:delText xml:space="preserve">. </w:delText>
        </w:r>
      </w:del>
      <w:r w:rsidR="00A00D04" w:rsidRPr="000B7F3B">
        <w:rPr>
          <w:rStyle w:val="emailstyle17"/>
          <w:rFonts w:ascii="Times New Roman" w:hAnsi="Times New Roman" w:cs="David" w:hint="eastAsia"/>
          <w:color w:val="auto"/>
          <w:rtl/>
        </w:rPr>
        <w:t>יודגש</w:t>
      </w:r>
      <w:r w:rsidR="00A00D04" w:rsidRPr="000B7F3B">
        <w:rPr>
          <w:rStyle w:val="emailstyle17"/>
          <w:rFonts w:ascii="Times New Roman" w:hAnsi="Times New Roman" w:cs="David"/>
          <w:color w:val="auto"/>
          <w:rtl/>
        </w:rPr>
        <w:t xml:space="preserve"> </w:t>
      </w:r>
      <w:r w:rsidR="00A00D04" w:rsidRPr="000B7F3B">
        <w:rPr>
          <w:rStyle w:val="emailstyle17"/>
          <w:rFonts w:ascii="Times New Roman" w:hAnsi="Times New Roman" w:cs="David" w:hint="eastAsia"/>
          <w:color w:val="auto"/>
          <w:rtl/>
        </w:rPr>
        <w:t>כי</w:t>
      </w:r>
      <w:r w:rsidRPr="000B7F3B">
        <w:rPr>
          <w:rStyle w:val="emailstyle17"/>
          <w:rFonts w:ascii="Times New Roman" w:hAnsi="Times New Roman" w:cs="David"/>
          <w:color w:val="auto"/>
          <w:rtl/>
        </w:rPr>
        <w:t xml:space="preserve"> </w:t>
      </w:r>
      <w:r w:rsidRPr="000B7F3B">
        <w:rPr>
          <w:rStyle w:val="emailstyle17"/>
          <w:rFonts w:ascii="Times New Roman" w:hAnsi="Times New Roman" w:cs="David" w:hint="eastAsia"/>
          <w:b/>
          <w:bCs/>
          <w:color w:val="auto"/>
          <w:rtl/>
        </w:rPr>
        <w:t>שני</w:t>
      </w:r>
      <w:r w:rsidRPr="000B7F3B">
        <w:rPr>
          <w:rStyle w:val="emailstyle17"/>
          <w:rFonts w:ascii="Times New Roman" w:hAnsi="Times New Roman" w:cs="David"/>
          <w:b/>
          <w:bCs/>
          <w:color w:val="auto"/>
          <w:rtl/>
        </w:rPr>
        <w:t xml:space="preserve"> </w:t>
      </w:r>
      <w:r w:rsidRPr="000B7F3B">
        <w:rPr>
          <w:rStyle w:val="emailstyle17"/>
          <w:rFonts w:ascii="Times New Roman" w:hAnsi="Times New Roman" w:cs="David" w:hint="eastAsia"/>
          <w:b/>
          <w:bCs/>
          <w:color w:val="auto"/>
          <w:rtl/>
        </w:rPr>
        <w:t>הצדדים</w:t>
      </w:r>
      <w:r w:rsidRPr="000B7F3B">
        <w:rPr>
          <w:rStyle w:val="emailstyle17"/>
          <w:rFonts w:ascii="Times New Roman" w:hAnsi="Times New Roman" w:cs="David"/>
          <w:b/>
          <w:bCs/>
          <w:color w:val="auto"/>
          <w:rtl/>
        </w:rPr>
        <w:t xml:space="preserve"> </w:t>
      </w:r>
      <w:r w:rsidRPr="000B7F3B">
        <w:rPr>
          <w:rStyle w:val="emailstyle17"/>
          <w:rFonts w:ascii="Times New Roman" w:hAnsi="Times New Roman" w:cs="David" w:hint="eastAsia"/>
          <w:b/>
          <w:bCs/>
          <w:color w:val="auto"/>
          <w:rtl/>
        </w:rPr>
        <w:t>היו</w:t>
      </w:r>
      <w:r w:rsidRPr="000B7F3B">
        <w:rPr>
          <w:rStyle w:val="emailstyle17"/>
          <w:rFonts w:ascii="Times New Roman" w:hAnsi="Times New Roman" w:cs="David"/>
          <w:b/>
          <w:bCs/>
          <w:color w:val="auto"/>
          <w:rtl/>
        </w:rPr>
        <w:t xml:space="preserve"> </w:t>
      </w:r>
      <w:r w:rsidRPr="000B7F3B">
        <w:rPr>
          <w:rStyle w:val="emailstyle17"/>
          <w:rFonts w:ascii="Times New Roman" w:hAnsi="Times New Roman" w:cs="David" w:hint="eastAsia"/>
          <w:b/>
          <w:bCs/>
          <w:color w:val="auto"/>
          <w:rtl/>
        </w:rPr>
        <w:t>מודעים</w:t>
      </w:r>
      <w:r w:rsidRPr="000B7F3B">
        <w:rPr>
          <w:rStyle w:val="emailstyle17"/>
          <w:rFonts w:ascii="Times New Roman" w:hAnsi="Times New Roman" w:cs="David"/>
          <w:b/>
          <w:bCs/>
          <w:color w:val="auto"/>
          <w:rtl/>
        </w:rPr>
        <w:t xml:space="preserve"> </w:t>
      </w:r>
      <w:r w:rsidRPr="000B7F3B">
        <w:rPr>
          <w:rStyle w:val="emailstyle17"/>
          <w:rFonts w:ascii="Times New Roman" w:hAnsi="Times New Roman" w:cs="David" w:hint="eastAsia"/>
          <w:b/>
          <w:bCs/>
          <w:color w:val="auto"/>
          <w:rtl/>
        </w:rPr>
        <w:t>ל</w:t>
      </w:r>
      <w:ins w:id="381" w:author="Shimon" w:date="2019-07-21T15:13:00Z">
        <w:r w:rsidR="009B2DD9" w:rsidRPr="000B7F3B">
          <w:rPr>
            <w:rStyle w:val="emailstyle17"/>
            <w:rFonts w:ascii="Times New Roman" w:hAnsi="Times New Roman" w:cs="David" w:hint="eastAsia"/>
            <w:b/>
            <w:bCs/>
            <w:color w:val="auto"/>
            <w:rtl/>
          </w:rPr>
          <w:t>הת</w:t>
        </w:r>
      </w:ins>
      <w:r w:rsidRPr="000B7F3B">
        <w:rPr>
          <w:rStyle w:val="emailstyle17"/>
          <w:rFonts w:ascii="Times New Roman" w:hAnsi="Times New Roman" w:cs="David" w:hint="eastAsia"/>
          <w:b/>
          <w:bCs/>
          <w:color w:val="auto"/>
          <w:rtl/>
        </w:rPr>
        <w:t>ח</w:t>
      </w:r>
      <w:del w:id="382" w:author="Shimon" w:date="2019-07-21T15:13:00Z">
        <w:r w:rsidRPr="000B7F3B" w:rsidDel="009B2DD9">
          <w:rPr>
            <w:rStyle w:val="emailstyle17"/>
            <w:rFonts w:ascii="Times New Roman" w:hAnsi="Times New Roman" w:cs="David" w:hint="eastAsia"/>
            <w:b/>
            <w:bCs/>
            <w:color w:val="auto"/>
            <w:rtl/>
          </w:rPr>
          <w:delText>י</w:delText>
        </w:r>
      </w:del>
      <w:r w:rsidRPr="000B7F3B">
        <w:rPr>
          <w:rStyle w:val="emailstyle17"/>
          <w:rFonts w:ascii="Times New Roman" w:hAnsi="Times New Roman" w:cs="David" w:hint="eastAsia"/>
          <w:b/>
          <w:bCs/>
          <w:color w:val="auto"/>
          <w:rtl/>
        </w:rPr>
        <w:t>ד</w:t>
      </w:r>
      <w:del w:id="383" w:author="Shimon" w:date="2019-07-21T15:13:00Z">
        <w:r w:rsidRPr="000B7F3B" w:rsidDel="009B2DD9">
          <w:rPr>
            <w:rStyle w:val="emailstyle17"/>
            <w:rFonts w:ascii="Times New Roman" w:hAnsi="Times New Roman" w:cs="David" w:hint="eastAsia"/>
            <w:b/>
            <w:bCs/>
            <w:color w:val="auto"/>
            <w:rtl/>
          </w:rPr>
          <w:delText>ו</w:delText>
        </w:r>
      </w:del>
      <w:r w:rsidRPr="000B7F3B">
        <w:rPr>
          <w:rStyle w:val="emailstyle17"/>
          <w:rFonts w:ascii="Times New Roman" w:hAnsi="Times New Roman" w:cs="David" w:hint="eastAsia"/>
          <w:b/>
          <w:bCs/>
          <w:color w:val="auto"/>
          <w:rtl/>
        </w:rPr>
        <w:t>ש</w:t>
      </w:r>
      <w:ins w:id="384" w:author="Shimon" w:date="2019-07-21T15:13:00Z">
        <w:r w:rsidR="009B2DD9" w:rsidRPr="000B7F3B">
          <w:rPr>
            <w:rStyle w:val="emailstyle17"/>
            <w:rFonts w:ascii="Times New Roman" w:hAnsi="Times New Roman" w:cs="David" w:hint="eastAsia"/>
            <w:b/>
            <w:bCs/>
            <w:color w:val="auto"/>
            <w:rtl/>
          </w:rPr>
          <w:t>ות</w:t>
        </w:r>
      </w:ins>
      <w:r w:rsidRPr="000B7F3B">
        <w:rPr>
          <w:rStyle w:val="emailstyle17"/>
          <w:rFonts w:ascii="Times New Roman" w:hAnsi="Times New Roman" w:cs="David"/>
          <w:b/>
          <w:bCs/>
          <w:color w:val="auto"/>
          <w:rtl/>
        </w:rPr>
        <w:t xml:space="preserve"> </w:t>
      </w:r>
      <w:del w:id="385" w:author="Shimon" w:date="2019-07-21T15:13:00Z">
        <w:r w:rsidRPr="000B7F3B" w:rsidDel="009B2DD9">
          <w:rPr>
            <w:rStyle w:val="emailstyle17"/>
            <w:rFonts w:ascii="Times New Roman" w:hAnsi="Times New Roman" w:cs="David" w:hint="eastAsia"/>
            <w:b/>
            <w:bCs/>
            <w:color w:val="auto"/>
            <w:rtl/>
          </w:rPr>
          <w:delText>של</w:delText>
        </w:r>
      </w:del>
      <w:del w:id="386" w:author="Shimon" w:date="2019-07-31T12:45:00Z">
        <w:r w:rsidRPr="000B7F3B" w:rsidDel="000B7F3B">
          <w:rPr>
            <w:rStyle w:val="emailstyle17"/>
            <w:rFonts w:ascii="Times New Roman" w:hAnsi="Times New Roman" w:cs="David"/>
            <w:b/>
            <w:bCs/>
            <w:color w:val="auto"/>
            <w:rtl/>
          </w:rPr>
          <w:delText xml:space="preserve"> </w:delText>
        </w:r>
      </w:del>
      <w:r w:rsidRPr="000B7F3B">
        <w:rPr>
          <w:rStyle w:val="emailstyle17"/>
          <w:rFonts w:ascii="Times New Roman" w:hAnsi="Times New Roman" w:cs="David" w:hint="eastAsia"/>
          <w:b/>
          <w:bCs/>
          <w:color w:val="auto"/>
          <w:rtl/>
        </w:rPr>
        <w:t>החוזה</w:t>
      </w:r>
      <w:r w:rsidRPr="000B7F3B">
        <w:rPr>
          <w:rStyle w:val="emailstyle17"/>
          <w:rFonts w:ascii="Times New Roman" w:hAnsi="Times New Roman" w:cs="David"/>
          <w:b/>
          <w:bCs/>
          <w:color w:val="auto"/>
          <w:rtl/>
        </w:rPr>
        <w:t xml:space="preserve"> </w:t>
      </w:r>
      <w:r w:rsidRPr="000B7F3B">
        <w:rPr>
          <w:rStyle w:val="emailstyle17"/>
          <w:rFonts w:ascii="Times New Roman" w:hAnsi="Times New Roman" w:cs="David" w:hint="eastAsia"/>
          <w:b/>
          <w:bCs/>
          <w:color w:val="auto"/>
          <w:rtl/>
        </w:rPr>
        <w:t>מעת</w:t>
      </w:r>
      <w:r w:rsidRPr="000B7F3B">
        <w:rPr>
          <w:rStyle w:val="emailstyle17"/>
          <w:rFonts w:ascii="Times New Roman" w:hAnsi="Times New Roman" w:cs="David"/>
          <w:b/>
          <w:bCs/>
          <w:color w:val="auto"/>
          <w:rtl/>
        </w:rPr>
        <w:t xml:space="preserve"> </w:t>
      </w:r>
      <w:r w:rsidRPr="000B7F3B">
        <w:rPr>
          <w:rStyle w:val="emailstyle17"/>
          <w:rFonts w:ascii="Times New Roman" w:hAnsi="Times New Roman" w:cs="David" w:hint="eastAsia"/>
          <w:b/>
          <w:bCs/>
          <w:color w:val="auto"/>
          <w:rtl/>
        </w:rPr>
        <w:t>לעת</w:t>
      </w:r>
      <w:ins w:id="387" w:author="Shimon" w:date="2019-07-21T15:13:00Z">
        <w:r w:rsidR="009B2DD9" w:rsidRPr="000B7F3B">
          <w:rPr>
            <w:rStyle w:val="emailstyle17"/>
            <w:rFonts w:ascii="Times New Roman" w:hAnsi="Times New Roman" w:cs="David"/>
            <w:b/>
            <w:bCs/>
            <w:color w:val="auto"/>
            <w:rtl/>
          </w:rPr>
          <w:t xml:space="preserve"> ללא חוזה הארכה</w:t>
        </w:r>
      </w:ins>
      <w:ins w:id="388" w:author="Shimon" w:date="2019-07-25T10:14:00Z">
        <w:r w:rsidR="00147EF1" w:rsidRPr="000B7F3B">
          <w:rPr>
            <w:rStyle w:val="emailstyle17"/>
            <w:rFonts w:ascii="Times New Roman" w:hAnsi="Times New Roman" w:cs="David"/>
            <w:color w:val="auto"/>
            <w:rtl/>
          </w:rPr>
          <w:t xml:space="preserve"> נפרד</w:t>
        </w:r>
      </w:ins>
      <w:del w:id="389" w:author="Shimon" w:date="2019-07-31T12:45:00Z">
        <w:r w:rsidRPr="000B7F3B" w:rsidDel="000B7F3B">
          <w:rPr>
            <w:rStyle w:val="emailstyle17"/>
            <w:rFonts w:ascii="Times New Roman" w:hAnsi="Times New Roman" w:cs="David"/>
            <w:color w:val="auto"/>
            <w:rtl/>
          </w:rPr>
          <w:delText>.</w:delText>
        </w:r>
      </w:del>
      <w:r w:rsidR="00726756" w:rsidRPr="000B7F3B">
        <w:rPr>
          <w:rStyle w:val="emailstyle17"/>
          <w:rFonts w:ascii="Times New Roman" w:hAnsi="Times New Roman" w:cs="David"/>
          <w:color w:val="auto"/>
          <w:rtl/>
        </w:rPr>
        <w:t xml:space="preserve"> </w:t>
      </w:r>
      <w:ins w:id="390" w:author="Shimon" w:date="2019-07-31T12:45:00Z">
        <w:r w:rsidR="000B7F3B" w:rsidRPr="000E49CD">
          <w:rPr>
            <w:rStyle w:val="emailstyle17"/>
            <w:rFonts w:ascii="Times New Roman" w:hAnsi="Times New Roman" w:cs="David" w:hint="cs"/>
            <w:color w:val="auto"/>
            <w:rtl/>
          </w:rPr>
          <w:t>(</w:t>
        </w:r>
        <w:r w:rsidR="000B7F3B" w:rsidRPr="000E49CD">
          <w:rPr>
            <w:rStyle w:val="emailstyle17"/>
            <w:rFonts w:ascii="Times New Roman" w:hAnsi="Times New Roman" w:cs="David"/>
            <w:color w:val="auto"/>
            <w:rtl/>
          </w:rPr>
          <w:t>ש</w:t>
        </w:r>
        <w:r w:rsidR="000B7F3B" w:rsidRPr="000E49CD">
          <w:rPr>
            <w:rStyle w:val="emailstyle17"/>
            <w:rFonts w:ascii="Times New Roman" w:hAnsi="Times New Roman" w:cs="David" w:hint="cs"/>
            <w:color w:val="auto"/>
            <w:rtl/>
          </w:rPr>
          <w:t xml:space="preserve">כאמור </w:t>
        </w:r>
        <w:r w:rsidR="000B7F3B" w:rsidRPr="000E49CD">
          <w:rPr>
            <w:rStyle w:val="emailstyle17"/>
            <w:rFonts w:ascii="Times New Roman" w:hAnsi="Times New Roman" w:cs="David"/>
            <w:color w:val="auto"/>
            <w:rtl/>
          </w:rPr>
          <w:t>אינו נדרש על פי הוראות החוזה).</w:t>
        </w:r>
      </w:ins>
    </w:p>
    <w:p w14:paraId="718C582F" w14:textId="73FC2BEC" w:rsidR="00F24D6A" w:rsidRPr="001A408D" w:rsidRDefault="00726756">
      <w:pPr>
        <w:pStyle w:val="11"/>
        <w:numPr>
          <w:ilvl w:val="0"/>
          <w:numId w:val="42"/>
        </w:numPr>
        <w:spacing w:before="0" w:after="120" w:line="360" w:lineRule="auto"/>
        <w:ind w:left="523" w:hanging="425"/>
        <w:rPr>
          <w:ins w:id="391" w:author="Shimon" w:date="2019-07-31T13:11:00Z"/>
          <w:rStyle w:val="emailstyle17"/>
          <w:rFonts w:ascii="Times New Roman" w:hAnsi="Times New Roman" w:cs="David"/>
          <w:color w:val="auto"/>
        </w:rPr>
        <w:pPrChange w:id="392" w:author="Shimon" w:date="2019-07-31T13:19:00Z">
          <w:pPr>
            <w:pStyle w:val="11"/>
            <w:numPr>
              <w:numId w:val="14"/>
            </w:numPr>
            <w:tabs>
              <w:tab w:val="num" w:pos="1069"/>
            </w:tabs>
            <w:spacing w:before="0" w:after="240" w:line="360" w:lineRule="auto"/>
            <w:ind w:left="1069" w:right="360" w:hanging="360"/>
          </w:pPr>
        </w:pPrChange>
      </w:pPr>
      <w:r w:rsidRPr="001A408D">
        <w:rPr>
          <w:rStyle w:val="emailstyle17"/>
          <w:rFonts w:ascii="Times New Roman" w:hAnsi="Times New Roman" w:cs="David"/>
          <w:color w:val="auto"/>
          <w:rtl/>
        </w:rPr>
        <w:t xml:space="preserve"> </w:t>
      </w:r>
      <w:r w:rsidR="00A00D04" w:rsidRPr="001A408D">
        <w:rPr>
          <w:rStyle w:val="emailstyle17"/>
          <w:rFonts w:ascii="Times New Roman" w:hAnsi="Times New Roman" w:cs="David" w:hint="eastAsia"/>
          <w:color w:val="auto"/>
          <w:rtl/>
        </w:rPr>
        <w:t>כך</w:t>
      </w:r>
      <w:r w:rsidR="00A00D04" w:rsidRPr="001A408D">
        <w:rPr>
          <w:rStyle w:val="emailstyle17"/>
          <w:rFonts w:ascii="Times New Roman" w:hAnsi="Times New Roman" w:cs="David"/>
          <w:color w:val="auto"/>
          <w:rtl/>
        </w:rPr>
        <w:t>, לדוגמא,</w:t>
      </w:r>
      <w:ins w:id="393" w:author="Shimon" w:date="2019-07-31T12:24:00Z">
        <w:r w:rsidR="00431130" w:rsidRPr="001A408D">
          <w:rPr>
            <w:rStyle w:val="emailstyle17"/>
            <w:rFonts w:ascii="Times New Roman" w:hAnsi="Times New Roman" w:cs="David"/>
            <w:color w:val="auto"/>
            <w:rtl/>
          </w:rPr>
          <w:t xml:space="preserve"> </w:t>
        </w:r>
      </w:ins>
      <w:del w:id="394" w:author="Shimon" w:date="2019-07-21T15:25:00Z">
        <w:r w:rsidR="00A00D04" w:rsidRPr="001A408D" w:rsidDel="00633FAE">
          <w:rPr>
            <w:rStyle w:val="emailstyle17"/>
            <w:rFonts w:ascii="Times New Roman" w:hAnsi="Times New Roman" w:cs="David"/>
            <w:color w:val="auto"/>
            <w:rtl/>
          </w:rPr>
          <w:delText xml:space="preserve"> </w:delText>
        </w:r>
        <w:r w:rsidR="00D51CEB" w:rsidRPr="001A408D" w:rsidDel="00633FAE">
          <w:rPr>
            <w:rStyle w:val="emailstyle17"/>
            <w:rFonts w:ascii="Times New Roman" w:hAnsi="Times New Roman" w:cs="David" w:hint="eastAsia"/>
            <w:color w:val="auto"/>
            <w:rtl/>
          </w:rPr>
          <w:delText>במ</w:delText>
        </w:r>
      </w:del>
      <w:ins w:id="395" w:author="Shimon" w:date="2019-07-25T10:15:00Z">
        <w:r w:rsidR="00147EF1" w:rsidRPr="001A408D">
          <w:rPr>
            <w:rStyle w:val="emailstyle17"/>
            <w:rFonts w:ascii="Times New Roman" w:hAnsi="Times New Roman" w:cs="David" w:hint="eastAsia"/>
            <w:color w:val="auto"/>
            <w:rtl/>
          </w:rPr>
          <w:t>ב</w:t>
        </w:r>
      </w:ins>
      <w:ins w:id="396" w:author="Shimon" w:date="2019-07-21T15:25:00Z">
        <w:r w:rsidR="00633FAE" w:rsidRPr="001A408D">
          <w:rPr>
            <w:rStyle w:val="emailstyle17"/>
            <w:rFonts w:ascii="Times New Roman" w:hAnsi="Times New Roman" w:cs="David" w:hint="eastAsia"/>
            <w:color w:val="auto"/>
            <w:rtl/>
          </w:rPr>
          <w:t>אמצ</w:t>
        </w:r>
      </w:ins>
      <w:ins w:id="397" w:author="Shimon" w:date="2019-07-21T15:26:00Z">
        <w:r w:rsidR="00633FAE" w:rsidRPr="001A408D">
          <w:rPr>
            <w:rStyle w:val="emailstyle17"/>
            <w:rFonts w:ascii="Times New Roman" w:hAnsi="Times New Roman" w:cs="David" w:hint="eastAsia"/>
            <w:color w:val="auto"/>
            <w:rtl/>
          </w:rPr>
          <w:t>ע</w:t>
        </w:r>
      </w:ins>
      <w:ins w:id="398" w:author="Shimon" w:date="2019-07-21T15:25:00Z">
        <w:r w:rsidR="00633FAE" w:rsidRPr="001A408D">
          <w:rPr>
            <w:rStyle w:val="emailstyle17"/>
            <w:rFonts w:ascii="Times New Roman" w:hAnsi="Times New Roman" w:cs="David"/>
            <w:color w:val="auto"/>
            <w:rtl/>
          </w:rPr>
          <w:t xml:space="preserve"> </w:t>
        </w:r>
      </w:ins>
      <w:ins w:id="399" w:author="Shimon" w:date="2019-07-21T15:15:00Z">
        <w:r w:rsidR="009B2DD9" w:rsidRPr="001A408D">
          <w:rPr>
            <w:rStyle w:val="emailstyle17"/>
            <w:rFonts w:ascii="Times New Roman" w:hAnsi="Times New Roman" w:cs="David" w:hint="eastAsia"/>
            <w:color w:val="auto"/>
            <w:rtl/>
          </w:rPr>
          <w:t>ש</w:t>
        </w:r>
      </w:ins>
      <w:ins w:id="400" w:author="Shimon" w:date="2019-07-21T15:17:00Z">
        <w:r w:rsidR="00633FAE" w:rsidRPr="001A408D">
          <w:rPr>
            <w:rStyle w:val="emailstyle17"/>
            <w:rFonts w:ascii="Times New Roman" w:hAnsi="Times New Roman" w:cs="David" w:hint="eastAsia"/>
            <w:color w:val="auto"/>
            <w:rtl/>
          </w:rPr>
          <w:t>נ</w:t>
        </w:r>
      </w:ins>
      <w:ins w:id="401" w:author="Shimon" w:date="2019-07-21T15:15:00Z">
        <w:r w:rsidR="009B2DD9" w:rsidRPr="001A408D">
          <w:rPr>
            <w:rStyle w:val="emailstyle17"/>
            <w:rFonts w:ascii="Times New Roman" w:hAnsi="Times New Roman" w:cs="David" w:hint="eastAsia"/>
            <w:color w:val="auto"/>
            <w:rtl/>
          </w:rPr>
          <w:t>ות</w:t>
        </w:r>
        <w:r w:rsidR="009B2DD9" w:rsidRPr="001A408D">
          <w:rPr>
            <w:rStyle w:val="emailstyle17"/>
            <w:rFonts w:ascii="Times New Roman" w:hAnsi="Times New Roman" w:cs="David"/>
            <w:color w:val="auto"/>
            <w:rtl/>
          </w:rPr>
          <w:t xml:space="preserve"> התשעים </w:t>
        </w:r>
      </w:ins>
      <w:del w:id="402" w:author="Shimon" w:date="2019-07-21T15:15:00Z">
        <w:r w:rsidR="00D51CEB" w:rsidRPr="001A408D" w:rsidDel="009B2DD9">
          <w:rPr>
            <w:rStyle w:val="emailstyle17"/>
            <w:rFonts w:ascii="Times New Roman" w:hAnsi="Times New Roman" w:cs="David" w:hint="eastAsia"/>
            <w:color w:val="auto"/>
            <w:rtl/>
          </w:rPr>
          <w:delText>הלך</w:delText>
        </w:r>
        <w:r w:rsidR="00D51CEB" w:rsidRPr="001A408D" w:rsidDel="009B2DD9">
          <w:rPr>
            <w:rStyle w:val="emailstyle17"/>
            <w:rFonts w:ascii="Times New Roman" w:hAnsi="Times New Roman" w:cs="David"/>
            <w:color w:val="auto"/>
            <w:rtl/>
          </w:rPr>
          <w:delText xml:space="preserve"> השנים </w:delText>
        </w:r>
      </w:del>
      <w:r w:rsidR="00D51CEB" w:rsidRPr="001A408D">
        <w:rPr>
          <w:rStyle w:val="emailstyle17"/>
          <w:rFonts w:ascii="Times New Roman" w:hAnsi="Times New Roman" w:cs="David"/>
          <w:color w:val="auto"/>
          <w:rtl/>
        </w:rPr>
        <w:t xml:space="preserve">שינתה </w:t>
      </w:r>
      <w:del w:id="403" w:author="Shimon" w:date="2019-07-21T15:21:00Z">
        <w:r w:rsidR="00D51CEB" w:rsidRPr="001A408D" w:rsidDel="00633FAE">
          <w:rPr>
            <w:rStyle w:val="emailstyle17"/>
            <w:rFonts w:ascii="Times New Roman" w:hAnsi="Times New Roman" w:cs="David"/>
            <w:color w:val="auto"/>
            <w:rtl/>
          </w:rPr>
          <w:delText>ה</w:delText>
        </w:r>
      </w:del>
      <w:r w:rsidR="00D51CEB" w:rsidRPr="001A408D">
        <w:rPr>
          <w:rStyle w:val="emailstyle17"/>
          <w:rFonts w:ascii="Times New Roman" w:hAnsi="Times New Roman" w:cs="David"/>
          <w:color w:val="auto"/>
          <w:rtl/>
        </w:rPr>
        <w:t xml:space="preserve">נתבעת </w:t>
      </w:r>
      <w:ins w:id="404" w:author="Shimon" w:date="2019-07-31T12:25:00Z">
        <w:r w:rsidR="00431130" w:rsidRPr="001A408D">
          <w:rPr>
            <w:rStyle w:val="emailstyle17"/>
            <w:rFonts w:ascii="Times New Roman" w:hAnsi="Times New Roman" w:cs="David"/>
            <w:color w:val="auto"/>
            <w:rtl/>
          </w:rPr>
          <w:t>1</w:t>
        </w:r>
      </w:ins>
      <w:ins w:id="405" w:author="Shimon" w:date="2019-07-21T15:21:00Z">
        <w:r w:rsidR="00633FAE" w:rsidRPr="001A408D">
          <w:rPr>
            <w:rStyle w:val="emailstyle17"/>
            <w:rFonts w:ascii="Times New Roman" w:hAnsi="Times New Roman" w:cs="David"/>
            <w:color w:val="auto"/>
            <w:rtl/>
          </w:rPr>
          <w:t xml:space="preserve"> </w:t>
        </w:r>
      </w:ins>
      <w:r w:rsidR="00D51CEB" w:rsidRPr="001A408D">
        <w:rPr>
          <w:rStyle w:val="emailstyle17"/>
          <w:rFonts w:ascii="Times New Roman" w:hAnsi="Times New Roman" w:cs="David"/>
          <w:color w:val="auto"/>
          <w:rtl/>
        </w:rPr>
        <w:t xml:space="preserve">את </w:t>
      </w:r>
      <w:r w:rsidR="00633FAE" w:rsidRPr="001A408D">
        <w:rPr>
          <w:rStyle w:val="emailstyle17"/>
          <w:rFonts w:ascii="Times New Roman" w:hAnsi="Times New Roman" w:cs="David" w:hint="eastAsia"/>
          <w:color w:val="auto"/>
          <w:rtl/>
        </w:rPr>
        <w:t>נוסח</w:t>
      </w:r>
      <w:r w:rsidR="00633FAE"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color w:val="auto"/>
          <w:rtl/>
        </w:rPr>
        <w:t xml:space="preserve">החוזה שהוצע לעובדים </w:t>
      </w:r>
      <w:r w:rsidR="00430A54" w:rsidRPr="001A408D">
        <w:rPr>
          <w:rStyle w:val="emailstyle17"/>
          <w:rFonts w:ascii="Times New Roman" w:hAnsi="Times New Roman" w:cs="David" w:hint="eastAsia"/>
          <w:color w:val="auto"/>
          <w:rtl/>
        </w:rPr>
        <w:t>אחרים</w:t>
      </w:r>
      <w:del w:id="406" w:author="Shimon" w:date="2019-07-21T15:15:00Z">
        <w:r w:rsidR="00430A54" w:rsidRPr="001A408D" w:rsidDel="009B2DD9">
          <w:rPr>
            <w:rStyle w:val="emailstyle17"/>
            <w:rFonts w:ascii="Times New Roman" w:hAnsi="Times New Roman" w:cs="David"/>
            <w:color w:val="auto"/>
            <w:rtl/>
          </w:rPr>
          <w:delText>,</w:delText>
        </w:r>
      </w:del>
      <w:r w:rsidR="00430A54"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במעמד</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דומה</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לזה</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של</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התובע</w:t>
      </w:r>
      <w:ins w:id="407" w:author="Shimon" w:date="2019-07-21T15:27:00Z">
        <w:r w:rsidR="00D85911" w:rsidRPr="001A408D">
          <w:rPr>
            <w:rStyle w:val="emailstyle17"/>
            <w:rFonts w:ascii="Times New Roman" w:hAnsi="Times New Roman" w:cs="David"/>
            <w:color w:val="auto"/>
            <w:rtl/>
          </w:rPr>
          <w:t xml:space="preserve"> כך שהארכת החוזה בתום תוקפו לא תהיה "מאליו" אלא רק לאחר קבלת המלצת הממונה הישיר.</w:t>
        </w:r>
      </w:ins>
      <w:ins w:id="408" w:author="Shimon" w:date="2019-07-21T15:19:00Z">
        <w:r w:rsidR="00633FAE" w:rsidRPr="001A408D">
          <w:rPr>
            <w:rStyle w:val="emailstyle17"/>
            <w:rFonts w:ascii="Times New Roman" w:hAnsi="Times New Roman" w:cs="David"/>
            <w:color w:val="auto"/>
            <w:rtl/>
          </w:rPr>
          <w:t xml:space="preserve"> </w:t>
        </w:r>
      </w:ins>
      <w:del w:id="409" w:author="Shimon" w:date="2019-07-21T15:16:00Z">
        <w:r w:rsidR="00646E5E" w:rsidRPr="001A408D" w:rsidDel="009B2DD9">
          <w:rPr>
            <w:rStyle w:val="emailstyle17"/>
            <w:rFonts w:ascii="Times New Roman" w:hAnsi="Times New Roman" w:cs="David"/>
            <w:color w:val="auto"/>
            <w:rtl/>
          </w:rPr>
          <w:delText xml:space="preserve"> </w:delText>
        </w:r>
      </w:del>
      <w:ins w:id="410" w:author="Shimon" w:date="2019-07-21T15:16:00Z">
        <w:r w:rsidR="009B2DD9" w:rsidRPr="001A408D">
          <w:rPr>
            <w:rStyle w:val="emailstyle17"/>
            <w:rFonts w:ascii="Times New Roman" w:hAnsi="Times New Roman" w:cs="David" w:hint="eastAsia"/>
            <w:color w:val="auto"/>
            <w:rtl/>
          </w:rPr>
          <w:t>בעקבות</w:t>
        </w:r>
        <w:r w:rsidR="009B2DD9" w:rsidRPr="001A408D">
          <w:rPr>
            <w:rStyle w:val="emailstyle17"/>
            <w:rFonts w:ascii="Times New Roman" w:hAnsi="Times New Roman" w:cs="David"/>
            <w:color w:val="auto"/>
            <w:rtl/>
          </w:rPr>
          <w:t xml:space="preserve"> זאת </w:t>
        </w:r>
      </w:ins>
      <w:del w:id="411" w:author="Shimon" w:date="2019-07-21T15:16:00Z">
        <w:r w:rsidR="00646E5E" w:rsidRPr="001A408D" w:rsidDel="009B2DD9">
          <w:rPr>
            <w:rStyle w:val="emailstyle17"/>
            <w:rFonts w:ascii="Times New Roman" w:hAnsi="Times New Roman" w:cs="David"/>
            <w:color w:val="auto"/>
            <w:rtl/>
          </w:rPr>
          <w:delText xml:space="preserve">כאשר </w:delText>
        </w:r>
        <w:r w:rsidRPr="001A408D" w:rsidDel="009B2DD9">
          <w:rPr>
            <w:rStyle w:val="emailstyle17"/>
            <w:rFonts w:ascii="Times New Roman" w:hAnsi="Times New Roman" w:cs="David" w:hint="eastAsia"/>
            <w:color w:val="auto"/>
            <w:rtl/>
          </w:rPr>
          <w:delText>עוד</w:delText>
        </w:r>
        <w:r w:rsidRPr="001A408D" w:rsidDel="009B2DD9">
          <w:rPr>
            <w:rStyle w:val="emailstyle17"/>
            <w:rFonts w:ascii="Times New Roman" w:hAnsi="Times New Roman" w:cs="David"/>
            <w:color w:val="auto"/>
            <w:rtl/>
          </w:rPr>
          <w:delText xml:space="preserve"> </w:delText>
        </w:r>
        <w:r w:rsidR="00D51CEB" w:rsidRPr="001A408D" w:rsidDel="009B2DD9">
          <w:rPr>
            <w:rStyle w:val="emailstyle17"/>
            <w:rFonts w:ascii="Times New Roman" w:hAnsi="Times New Roman" w:cs="David" w:hint="eastAsia"/>
            <w:color w:val="auto"/>
            <w:rtl/>
          </w:rPr>
          <w:delText>בשנת</w:delText>
        </w:r>
        <w:r w:rsidR="00D51CEB" w:rsidRPr="001A408D" w:rsidDel="009B2DD9">
          <w:rPr>
            <w:rStyle w:val="emailstyle17"/>
            <w:rFonts w:ascii="Times New Roman" w:hAnsi="Times New Roman" w:cs="David"/>
            <w:color w:val="auto"/>
            <w:rtl/>
          </w:rPr>
          <w:delText xml:space="preserve"> 1995</w:delText>
        </w:r>
      </w:del>
      <w:del w:id="412" w:author="Shimon" w:date="2019-07-31T13:09:00Z">
        <w:r w:rsidR="00D51CEB" w:rsidRPr="001A408D" w:rsidDel="00F24D6A">
          <w:rPr>
            <w:rStyle w:val="emailstyle17"/>
            <w:rFonts w:ascii="Times New Roman" w:hAnsi="Times New Roman" w:cs="David"/>
            <w:color w:val="auto"/>
            <w:rtl/>
          </w:rPr>
          <w:delText xml:space="preserve"> </w:delText>
        </w:r>
      </w:del>
      <w:r w:rsidR="00D51CEB" w:rsidRPr="001A408D">
        <w:rPr>
          <w:rStyle w:val="emailstyle17"/>
          <w:rFonts w:ascii="Times New Roman" w:hAnsi="Times New Roman" w:cs="David" w:hint="eastAsia"/>
          <w:color w:val="auto"/>
          <w:rtl/>
        </w:rPr>
        <w:t>פנה</w:t>
      </w:r>
      <w:r w:rsidR="00D51CEB" w:rsidRPr="001A408D">
        <w:rPr>
          <w:rStyle w:val="emailstyle17"/>
          <w:rFonts w:ascii="Times New Roman" w:hAnsi="Times New Roman" w:cs="David"/>
          <w:color w:val="auto"/>
          <w:rtl/>
        </w:rPr>
        <w:t xml:space="preserve"> סגן נציב שרות </w:t>
      </w:r>
      <w:r w:rsidR="00A23774" w:rsidRPr="001A408D">
        <w:rPr>
          <w:rStyle w:val="emailstyle17"/>
          <w:rFonts w:ascii="Times New Roman" w:hAnsi="Times New Roman" w:cs="David" w:hint="eastAsia"/>
          <w:color w:val="auto"/>
          <w:rtl/>
        </w:rPr>
        <w:t>המדינה</w:t>
      </w:r>
      <w:r w:rsidR="00A23774" w:rsidRPr="001A408D">
        <w:rPr>
          <w:rStyle w:val="emailstyle17"/>
          <w:rFonts w:ascii="Times New Roman" w:hAnsi="Times New Roman" w:cs="David"/>
          <w:color w:val="auto"/>
          <w:rtl/>
        </w:rPr>
        <w:t xml:space="preserve"> </w:t>
      </w:r>
      <w:ins w:id="413" w:author="Shimon" w:date="2019-07-21T15:16:00Z">
        <w:r w:rsidR="009B2DD9" w:rsidRPr="001A408D">
          <w:rPr>
            <w:rStyle w:val="emailstyle17"/>
            <w:rFonts w:ascii="Times New Roman" w:hAnsi="Times New Roman" w:cs="David" w:hint="eastAsia"/>
            <w:color w:val="auto"/>
            <w:rtl/>
          </w:rPr>
          <w:t>בשנת</w:t>
        </w:r>
        <w:r w:rsidR="009B2DD9" w:rsidRPr="001A408D">
          <w:rPr>
            <w:rStyle w:val="emailstyle17"/>
            <w:rFonts w:ascii="Times New Roman" w:hAnsi="Times New Roman" w:cs="David"/>
            <w:color w:val="auto"/>
            <w:rtl/>
          </w:rPr>
          <w:t xml:space="preserve"> 1995 </w:t>
        </w:r>
      </w:ins>
      <w:r w:rsidRPr="001A408D">
        <w:rPr>
          <w:rStyle w:val="emailstyle17"/>
          <w:rFonts w:ascii="Times New Roman" w:hAnsi="Times New Roman" w:cs="David" w:hint="eastAsia"/>
          <w:color w:val="auto"/>
          <w:rtl/>
        </w:rPr>
        <w:t>לתובע</w:t>
      </w:r>
      <w:r w:rsidRPr="001A408D">
        <w:rPr>
          <w:rStyle w:val="emailstyle17"/>
          <w:rFonts w:ascii="Times New Roman" w:hAnsi="Times New Roman" w:cs="David"/>
          <w:color w:val="auto"/>
          <w:rtl/>
        </w:rPr>
        <w:t>,</w:t>
      </w:r>
      <w:ins w:id="414" w:author="Shimon" w:date="2019-07-31T13:12:00Z">
        <w:r w:rsidR="001A408D" w:rsidRPr="001A408D">
          <w:rPr>
            <w:rStyle w:val="emailstyle17"/>
            <w:rFonts w:ascii="Times New Roman" w:hAnsi="Times New Roman" w:cs="David"/>
            <w:color w:val="auto"/>
            <w:rtl/>
          </w:rPr>
          <w:t xml:space="preserve"> </w:t>
        </w:r>
      </w:ins>
      <w:del w:id="415" w:author="Shimon" w:date="2019-07-31T13:19:00Z">
        <w:r w:rsidRPr="001A408D" w:rsidDel="001A408D">
          <w:rPr>
            <w:rStyle w:val="emailstyle17"/>
            <w:rFonts w:ascii="Times New Roman" w:hAnsi="Times New Roman" w:cs="David"/>
            <w:color w:val="auto"/>
            <w:rtl/>
          </w:rPr>
          <w:delText xml:space="preserve"> </w:delText>
        </w:r>
      </w:del>
      <w:r w:rsidR="00D51CEB" w:rsidRPr="001A408D">
        <w:rPr>
          <w:rStyle w:val="emailstyle17"/>
          <w:rFonts w:ascii="Times New Roman" w:hAnsi="Times New Roman" w:cs="David" w:hint="eastAsia"/>
          <w:color w:val="auto"/>
          <w:rtl/>
        </w:rPr>
        <w:t>וביקש</w:t>
      </w:r>
      <w:r w:rsidR="00D51CEB" w:rsidRPr="001A408D">
        <w:rPr>
          <w:rStyle w:val="emailstyle17"/>
          <w:rFonts w:ascii="Times New Roman" w:hAnsi="Times New Roman" w:cs="David"/>
          <w:color w:val="auto"/>
          <w:rtl/>
        </w:rPr>
        <w:t xml:space="preserve"> </w:t>
      </w:r>
      <w:ins w:id="416" w:author="Shimon" w:date="2019-07-31T12:46:00Z">
        <w:r w:rsidR="000B7F3B" w:rsidRPr="001A408D">
          <w:rPr>
            <w:rStyle w:val="emailstyle17"/>
            <w:rFonts w:ascii="Times New Roman" w:hAnsi="Times New Roman" w:cs="David" w:hint="eastAsia"/>
            <w:color w:val="auto"/>
            <w:rtl/>
          </w:rPr>
          <w:t>את</w:t>
        </w:r>
        <w:r w:rsidR="000B7F3B" w:rsidRPr="001A408D">
          <w:rPr>
            <w:rStyle w:val="emailstyle17"/>
            <w:rFonts w:ascii="Times New Roman" w:hAnsi="Times New Roman" w:cs="David"/>
            <w:color w:val="auto"/>
            <w:rtl/>
          </w:rPr>
          <w:t xml:space="preserve"> </w:t>
        </w:r>
        <w:r w:rsidR="000B7F3B" w:rsidRPr="001A408D">
          <w:rPr>
            <w:rStyle w:val="emailstyle17"/>
            <w:rFonts w:ascii="Times New Roman" w:hAnsi="Times New Roman" w:cs="David" w:hint="eastAsia"/>
            <w:color w:val="auto"/>
            <w:rtl/>
          </w:rPr>
          <w:t>הסכמתו</w:t>
        </w:r>
        <w:r w:rsidR="000B7F3B" w:rsidRPr="001A408D">
          <w:rPr>
            <w:rStyle w:val="emailstyle17"/>
            <w:rFonts w:ascii="Times New Roman" w:hAnsi="Times New Roman" w:cs="David"/>
            <w:color w:val="auto"/>
            <w:rtl/>
          </w:rPr>
          <w:t xml:space="preserve"> </w:t>
        </w:r>
        <w:r w:rsidR="000B7F3B" w:rsidRPr="001A408D">
          <w:rPr>
            <w:rStyle w:val="emailstyle17"/>
            <w:rFonts w:ascii="Times New Roman" w:hAnsi="Times New Roman" w:cs="David" w:hint="eastAsia"/>
            <w:color w:val="auto"/>
            <w:rtl/>
          </w:rPr>
          <w:t>ל</w:t>
        </w:r>
      </w:ins>
      <w:ins w:id="417" w:author="Shimon" w:date="2019-07-31T12:51:00Z">
        <w:r w:rsidR="000B7F3B" w:rsidRPr="001A408D">
          <w:rPr>
            <w:rStyle w:val="emailstyle17"/>
            <w:rFonts w:ascii="Times New Roman" w:hAnsi="Times New Roman" w:cs="David" w:hint="eastAsia"/>
            <w:color w:val="auto"/>
            <w:rtl/>
          </w:rPr>
          <w:t>חתום</w:t>
        </w:r>
        <w:r w:rsidR="000B7F3B" w:rsidRPr="001A408D">
          <w:rPr>
            <w:rStyle w:val="emailstyle17"/>
            <w:rFonts w:ascii="Times New Roman" w:hAnsi="Times New Roman" w:cs="David"/>
            <w:color w:val="auto"/>
            <w:rtl/>
          </w:rPr>
          <w:t xml:space="preserve"> על נספח לחוזה המשנה את </w:t>
        </w:r>
      </w:ins>
      <w:del w:id="418" w:author="Shimon" w:date="2019-07-31T12:46:00Z">
        <w:r w:rsidR="00D51CEB" w:rsidRPr="001A408D" w:rsidDel="000B7F3B">
          <w:rPr>
            <w:rStyle w:val="emailstyle17"/>
            <w:rFonts w:ascii="Times New Roman" w:hAnsi="Times New Roman" w:cs="David" w:hint="eastAsia"/>
            <w:color w:val="auto"/>
            <w:rtl/>
          </w:rPr>
          <w:delText>ל</w:delText>
        </w:r>
      </w:del>
      <w:del w:id="419" w:author="Shimon" w:date="2019-07-31T12:51:00Z">
        <w:r w:rsidR="00D51CEB" w:rsidRPr="001A408D" w:rsidDel="000B7F3B">
          <w:rPr>
            <w:rStyle w:val="emailstyle17"/>
            <w:rFonts w:ascii="Times New Roman" w:hAnsi="Times New Roman" w:cs="David" w:hint="eastAsia"/>
            <w:color w:val="auto"/>
            <w:rtl/>
          </w:rPr>
          <w:delText>ש</w:delText>
        </w:r>
      </w:del>
      <w:del w:id="420" w:author="Shimon" w:date="2019-07-31T12:46:00Z">
        <w:r w:rsidR="00D51CEB" w:rsidRPr="001A408D" w:rsidDel="000B7F3B">
          <w:rPr>
            <w:rStyle w:val="emailstyle17"/>
            <w:rFonts w:ascii="Times New Roman" w:hAnsi="Times New Roman" w:cs="David" w:hint="eastAsia"/>
            <w:color w:val="auto"/>
            <w:rtl/>
          </w:rPr>
          <w:delText>נות</w:delText>
        </w:r>
        <w:r w:rsidR="00D51CEB" w:rsidRPr="001A408D" w:rsidDel="000B7F3B">
          <w:rPr>
            <w:rStyle w:val="emailstyle17"/>
            <w:rFonts w:ascii="Times New Roman" w:hAnsi="Times New Roman" w:cs="David"/>
            <w:color w:val="auto"/>
            <w:rtl/>
          </w:rPr>
          <w:delText xml:space="preserve"> </w:delText>
        </w:r>
        <w:r w:rsidR="00D51CEB" w:rsidRPr="001A408D" w:rsidDel="000B7F3B">
          <w:rPr>
            <w:rStyle w:val="emailstyle17"/>
            <w:rFonts w:ascii="Times New Roman" w:hAnsi="Times New Roman" w:cs="David" w:hint="eastAsia"/>
            <w:color w:val="auto"/>
            <w:rtl/>
          </w:rPr>
          <w:delText>את</w:delText>
        </w:r>
      </w:del>
      <w:del w:id="421" w:author="Shimon" w:date="2019-07-31T12:51:00Z">
        <w:r w:rsidR="00D51CEB" w:rsidRPr="001A408D" w:rsidDel="000B7F3B">
          <w:rPr>
            <w:rStyle w:val="emailstyle17"/>
            <w:rFonts w:ascii="Times New Roman" w:hAnsi="Times New Roman" w:cs="David"/>
            <w:color w:val="auto"/>
            <w:rtl/>
          </w:rPr>
          <w:delText xml:space="preserve"> </w:delText>
        </w:r>
      </w:del>
      <w:r w:rsidR="00D51CEB" w:rsidRPr="001A408D">
        <w:rPr>
          <w:rStyle w:val="emailstyle17"/>
          <w:rFonts w:ascii="Times New Roman" w:hAnsi="Times New Roman" w:cs="David" w:hint="eastAsia"/>
          <w:color w:val="auto"/>
          <w:rtl/>
        </w:rPr>
        <w:t>מנגנון</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הארכת</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תוקפו</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של</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החוזה</w:t>
      </w:r>
      <w:ins w:id="422" w:author="Shimon" w:date="2019-07-21T15:29:00Z">
        <w:r w:rsidR="00D85911" w:rsidRPr="001A408D">
          <w:rPr>
            <w:rStyle w:val="emailstyle17"/>
            <w:rFonts w:ascii="Times New Roman" w:hAnsi="Times New Roman" w:cs="David"/>
            <w:color w:val="auto"/>
            <w:rtl/>
          </w:rPr>
          <w:t xml:space="preserve"> ש</w:t>
        </w:r>
      </w:ins>
      <w:ins w:id="423" w:author="Shimon" w:date="2019-07-31T12:52:00Z">
        <w:r w:rsidR="00B52790" w:rsidRPr="001A408D">
          <w:rPr>
            <w:rStyle w:val="emailstyle17"/>
            <w:rFonts w:ascii="Times New Roman" w:hAnsi="Times New Roman" w:cs="David" w:hint="eastAsia"/>
            <w:color w:val="auto"/>
            <w:rtl/>
          </w:rPr>
          <w:t>ל</w:t>
        </w:r>
        <w:r w:rsidR="00B52790" w:rsidRPr="001A408D">
          <w:rPr>
            <w:rStyle w:val="emailstyle17"/>
            <w:rFonts w:ascii="Times New Roman" w:hAnsi="Times New Roman" w:cs="David"/>
            <w:color w:val="auto"/>
            <w:rtl/>
          </w:rPr>
          <w:t xml:space="preserve"> </w:t>
        </w:r>
        <w:r w:rsidR="00B52790" w:rsidRPr="001A408D">
          <w:rPr>
            <w:rStyle w:val="emailstyle17"/>
            <w:rFonts w:ascii="Times New Roman" w:hAnsi="Times New Roman" w:cs="David" w:hint="eastAsia"/>
            <w:color w:val="auto"/>
            <w:rtl/>
          </w:rPr>
          <w:t>התובע</w:t>
        </w:r>
      </w:ins>
      <w:r w:rsidR="00D51CEB" w:rsidRPr="001A408D">
        <w:rPr>
          <w:rStyle w:val="emailstyle17"/>
          <w:rFonts w:ascii="Times New Roman" w:hAnsi="Times New Roman" w:cs="David"/>
          <w:color w:val="auto"/>
          <w:rtl/>
        </w:rPr>
        <w:t xml:space="preserve">, כך </w:t>
      </w:r>
      <w:r w:rsidR="00AF11A6" w:rsidRPr="001A408D">
        <w:rPr>
          <w:rStyle w:val="emailstyle17"/>
          <w:rFonts w:ascii="Times New Roman" w:hAnsi="Times New Roman" w:cs="David" w:hint="eastAsia"/>
          <w:color w:val="auto"/>
          <w:rtl/>
        </w:rPr>
        <w:t>ש</w:t>
      </w:r>
      <w:r w:rsidR="00D51CEB" w:rsidRPr="001A408D">
        <w:rPr>
          <w:rStyle w:val="emailstyle17"/>
          <w:rFonts w:ascii="Times New Roman" w:hAnsi="Times New Roman" w:cs="David" w:hint="eastAsia"/>
          <w:color w:val="auto"/>
          <w:rtl/>
        </w:rPr>
        <w:t>תידרש</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המלצת</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הממונה</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להארכת</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תוקפו</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של</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החוזה</w:t>
      </w:r>
      <w:r w:rsidR="00D51CEB" w:rsidRPr="001A408D">
        <w:rPr>
          <w:rStyle w:val="emailstyle17"/>
          <w:rFonts w:ascii="Times New Roman" w:hAnsi="Times New Roman" w:cs="David"/>
          <w:color w:val="auto"/>
          <w:rtl/>
        </w:rPr>
        <w:t xml:space="preserve"> (בדומה </w:t>
      </w:r>
      <w:r w:rsidR="00D51CEB" w:rsidRPr="001A408D">
        <w:rPr>
          <w:rStyle w:val="emailstyle17"/>
          <w:rFonts w:ascii="Times New Roman" w:hAnsi="Times New Roman" w:cs="David" w:hint="eastAsia"/>
          <w:color w:val="auto"/>
          <w:rtl/>
        </w:rPr>
        <w:t>לנוסח</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של</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החוזים</w:t>
      </w:r>
      <w:r w:rsidR="00D51CEB" w:rsidRPr="001A408D">
        <w:rPr>
          <w:rStyle w:val="emailstyle17"/>
          <w:rFonts w:ascii="Times New Roman" w:hAnsi="Times New Roman" w:cs="David"/>
          <w:color w:val="auto"/>
          <w:rtl/>
        </w:rPr>
        <w:t xml:space="preserve"> </w:t>
      </w:r>
      <w:r w:rsidR="00D51CEB" w:rsidRPr="001A408D">
        <w:rPr>
          <w:rStyle w:val="emailstyle17"/>
          <w:rFonts w:ascii="Times New Roman" w:hAnsi="Times New Roman" w:cs="David" w:hint="eastAsia"/>
          <w:color w:val="auto"/>
          <w:rtl/>
        </w:rPr>
        <w:t>החדשים</w:t>
      </w:r>
      <w:r w:rsidR="00A23774" w:rsidRPr="001A408D">
        <w:rPr>
          <w:rStyle w:val="emailstyle17"/>
          <w:rFonts w:ascii="Times New Roman" w:hAnsi="Times New Roman" w:cs="David"/>
          <w:color w:val="auto"/>
          <w:rtl/>
        </w:rPr>
        <w:t xml:space="preserve"> </w:t>
      </w:r>
      <w:del w:id="424" w:author="Shimon" w:date="2019-07-21T15:17:00Z">
        <w:r w:rsidR="00A23774" w:rsidRPr="001A408D" w:rsidDel="00633FAE">
          <w:rPr>
            <w:rStyle w:val="emailstyle17"/>
            <w:rFonts w:ascii="Times New Roman" w:hAnsi="Times New Roman" w:cs="David" w:hint="eastAsia"/>
            <w:color w:val="auto"/>
            <w:rtl/>
          </w:rPr>
          <w:delText>עליהם</w:delText>
        </w:r>
        <w:r w:rsidR="00A23774" w:rsidRPr="001A408D" w:rsidDel="00633FAE">
          <w:rPr>
            <w:rStyle w:val="emailstyle17"/>
            <w:rFonts w:ascii="Times New Roman" w:hAnsi="Times New Roman" w:cs="David"/>
            <w:color w:val="auto"/>
            <w:rtl/>
          </w:rPr>
          <w:delText xml:space="preserve"> </w:delText>
        </w:r>
        <w:r w:rsidR="00A23774" w:rsidRPr="001A408D" w:rsidDel="00633FAE">
          <w:rPr>
            <w:rStyle w:val="emailstyle17"/>
            <w:rFonts w:ascii="Times New Roman" w:hAnsi="Times New Roman" w:cs="David" w:hint="eastAsia"/>
            <w:color w:val="auto"/>
            <w:rtl/>
          </w:rPr>
          <w:delText>חתמו</w:delText>
        </w:r>
      </w:del>
      <w:r w:rsidR="00A23774" w:rsidRPr="001A408D">
        <w:rPr>
          <w:rStyle w:val="emailstyle17"/>
          <w:rFonts w:ascii="Times New Roman" w:hAnsi="Times New Roman" w:cs="David"/>
          <w:color w:val="auto"/>
          <w:rtl/>
        </w:rPr>
        <w:t xml:space="preserve"> </w:t>
      </w:r>
      <w:ins w:id="425" w:author="Shimon" w:date="2019-07-21T15:17:00Z">
        <w:r w:rsidR="00633FAE" w:rsidRPr="001A408D">
          <w:rPr>
            <w:rStyle w:val="emailstyle17"/>
            <w:rFonts w:ascii="Times New Roman" w:hAnsi="Times New Roman" w:cs="David" w:hint="eastAsia"/>
            <w:color w:val="auto"/>
            <w:rtl/>
          </w:rPr>
          <w:t>ל</w:t>
        </w:r>
      </w:ins>
      <w:del w:id="426" w:author="Shimon" w:date="2019-07-21T15:17:00Z">
        <w:r w:rsidR="00A23774" w:rsidRPr="001A408D" w:rsidDel="00633FAE">
          <w:rPr>
            <w:rStyle w:val="emailstyle17"/>
            <w:rFonts w:ascii="Times New Roman" w:hAnsi="Times New Roman" w:cs="David" w:hint="eastAsia"/>
            <w:color w:val="auto"/>
            <w:rtl/>
          </w:rPr>
          <w:delText>ה</w:delText>
        </w:r>
      </w:del>
      <w:r w:rsidR="00A23774" w:rsidRPr="001A408D">
        <w:rPr>
          <w:rStyle w:val="emailstyle17"/>
          <w:rFonts w:ascii="Times New Roman" w:hAnsi="Times New Roman" w:cs="David" w:hint="eastAsia"/>
          <w:color w:val="auto"/>
          <w:rtl/>
        </w:rPr>
        <w:t>בכירים</w:t>
      </w:r>
      <w:r w:rsidR="00D51CEB" w:rsidRPr="001A408D">
        <w:rPr>
          <w:rStyle w:val="emailstyle17"/>
          <w:rFonts w:ascii="Times New Roman" w:hAnsi="Times New Roman" w:cs="David"/>
          <w:color w:val="auto"/>
          <w:rtl/>
        </w:rPr>
        <w:t>)</w:t>
      </w:r>
      <w:r w:rsidR="00A23774" w:rsidRPr="001A408D">
        <w:rPr>
          <w:rStyle w:val="emailstyle17"/>
          <w:rFonts w:ascii="Times New Roman" w:hAnsi="Times New Roman" w:cs="David"/>
          <w:color w:val="auto"/>
          <w:rtl/>
        </w:rPr>
        <w:t xml:space="preserve"> בתמורה לשי</w:t>
      </w:r>
      <w:ins w:id="427" w:author="Shimon" w:date="2019-07-31T13:09:00Z">
        <w:r w:rsidR="00F24D6A" w:rsidRPr="001A408D">
          <w:rPr>
            <w:rStyle w:val="emailstyle17"/>
            <w:rFonts w:ascii="Times New Roman" w:hAnsi="Times New Roman" w:cs="David" w:hint="eastAsia"/>
            <w:color w:val="auto"/>
            <w:rtl/>
          </w:rPr>
          <w:t>פ</w:t>
        </w:r>
      </w:ins>
      <w:del w:id="428" w:author="Shimon" w:date="2019-07-31T13:09:00Z">
        <w:r w:rsidR="00A23774" w:rsidRPr="001A408D" w:rsidDel="00F24D6A">
          <w:rPr>
            <w:rStyle w:val="emailstyle17"/>
            <w:rFonts w:ascii="Times New Roman" w:hAnsi="Times New Roman" w:cs="David" w:hint="eastAsia"/>
            <w:color w:val="auto"/>
            <w:rtl/>
          </w:rPr>
          <w:delText>נ</w:delText>
        </w:r>
      </w:del>
      <w:r w:rsidR="00A23774" w:rsidRPr="001A408D">
        <w:rPr>
          <w:rStyle w:val="emailstyle17"/>
          <w:rFonts w:ascii="Times New Roman" w:hAnsi="Times New Roman" w:cs="David" w:hint="eastAsia"/>
          <w:color w:val="auto"/>
          <w:rtl/>
        </w:rPr>
        <w:t>ו</w:t>
      </w:r>
      <w:ins w:id="429" w:author="Shimon" w:date="2019-07-31T13:10:00Z">
        <w:r w:rsidR="00F24D6A" w:rsidRPr="001A408D">
          <w:rPr>
            <w:rStyle w:val="emailstyle17"/>
            <w:rFonts w:ascii="Times New Roman" w:hAnsi="Times New Roman" w:cs="David" w:hint="eastAsia"/>
            <w:color w:val="auto"/>
            <w:rtl/>
          </w:rPr>
          <w:t>ר</w:t>
        </w:r>
      </w:ins>
      <w:del w:id="430" w:author="Shimon" w:date="2019-07-31T13:09:00Z">
        <w:r w:rsidR="00A23774" w:rsidRPr="001A408D" w:rsidDel="00F24D6A">
          <w:rPr>
            <w:rStyle w:val="emailstyle17"/>
            <w:rFonts w:ascii="Times New Roman" w:hAnsi="Times New Roman" w:cs="David" w:hint="eastAsia"/>
            <w:color w:val="auto"/>
            <w:rtl/>
          </w:rPr>
          <w:delText>י</w:delText>
        </w:r>
      </w:del>
      <w:r w:rsidR="00A23774" w:rsidRPr="001A408D">
        <w:rPr>
          <w:rStyle w:val="emailstyle17"/>
          <w:rFonts w:ascii="Times New Roman" w:hAnsi="Times New Roman" w:cs="David"/>
          <w:color w:val="auto"/>
          <w:rtl/>
        </w:rPr>
        <w:t xml:space="preserve"> תנאי הפרישה</w:t>
      </w:r>
      <w:ins w:id="431" w:author="Shimon" w:date="2019-07-31T13:12:00Z">
        <w:r w:rsidR="001A408D" w:rsidRPr="001A408D">
          <w:rPr>
            <w:rStyle w:val="emailstyle17"/>
            <w:rFonts w:ascii="Times New Roman" w:hAnsi="Times New Roman" w:cs="David"/>
            <w:color w:val="auto"/>
            <w:rtl/>
          </w:rPr>
          <w:t xml:space="preserve"> (</w:t>
        </w:r>
      </w:ins>
      <w:ins w:id="432" w:author="Shimon" w:date="2019-07-31T13:13:00Z">
        <w:r w:rsidR="001A408D" w:rsidRPr="001A408D">
          <w:rPr>
            <w:rStyle w:val="emailstyle17"/>
            <w:rFonts w:ascii="Times New Roman" w:hAnsi="Times New Roman" w:cs="David" w:hint="eastAsia"/>
            <w:color w:val="auto"/>
            <w:rtl/>
          </w:rPr>
          <w:t>להלן</w:t>
        </w:r>
        <w:r w:rsidR="001A408D" w:rsidRPr="001A408D">
          <w:rPr>
            <w:rStyle w:val="emailstyle17"/>
            <w:rFonts w:ascii="Times New Roman" w:hAnsi="Times New Roman" w:cs="David"/>
            <w:color w:val="auto"/>
            <w:rtl/>
          </w:rPr>
          <w:t xml:space="preserve">: </w:t>
        </w:r>
        <w:r w:rsidR="001A408D" w:rsidRPr="001A408D">
          <w:rPr>
            <w:rStyle w:val="emailstyle17"/>
            <w:rFonts w:ascii="Times New Roman" w:hAnsi="Times New Roman" w:cs="David" w:hint="eastAsia"/>
            <w:color w:val="auto"/>
            <w:rtl/>
          </w:rPr>
          <w:t>הנספח</w:t>
        </w:r>
        <w:r w:rsidR="001A408D" w:rsidRPr="001A408D">
          <w:rPr>
            <w:rStyle w:val="emailstyle17"/>
            <w:rFonts w:ascii="Times New Roman" w:hAnsi="Times New Roman" w:cs="David"/>
            <w:color w:val="auto"/>
            <w:rtl/>
          </w:rPr>
          <w:t xml:space="preserve"> </w:t>
        </w:r>
        <w:r w:rsidR="001A408D" w:rsidRPr="001A408D">
          <w:rPr>
            <w:rStyle w:val="emailstyle17"/>
            <w:rFonts w:ascii="Times New Roman" w:hAnsi="Times New Roman" w:cs="David" w:hint="eastAsia"/>
            <w:color w:val="auto"/>
            <w:rtl/>
          </w:rPr>
          <w:t>לחוזה</w:t>
        </w:r>
        <w:r w:rsidR="001A408D" w:rsidRPr="001A408D">
          <w:rPr>
            <w:rStyle w:val="emailstyle17"/>
            <w:rFonts w:ascii="Times New Roman" w:hAnsi="Times New Roman" w:cs="David"/>
            <w:color w:val="auto"/>
            <w:rtl/>
          </w:rPr>
          <w:t>)</w:t>
        </w:r>
      </w:ins>
      <w:ins w:id="433" w:author="Shimon" w:date="2019-07-31T13:16:00Z">
        <w:r w:rsidR="001A408D" w:rsidRPr="001A408D">
          <w:rPr>
            <w:rStyle w:val="emailstyle17"/>
            <w:rFonts w:ascii="Times New Roman" w:hAnsi="Times New Roman" w:cs="David"/>
            <w:color w:val="auto"/>
            <w:rtl/>
          </w:rPr>
          <w:t>.</w:t>
        </w:r>
      </w:ins>
      <w:ins w:id="434" w:author="Shimon" w:date="2019-07-31T13:10:00Z">
        <w:r w:rsidR="00F24D6A" w:rsidRPr="001A408D">
          <w:rPr>
            <w:rStyle w:val="emailstyle17"/>
            <w:rFonts w:ascii="Times New Roman" w:hAnsi="Times New Roman" w:cs="David"/>
            <w:color w:val="auto"/>
            <w:rtl/>
          </w:rPr>
          <w:t xml:space="preserve"> </w:t>
        </w:r>
      </w:ins>
      <w:ins w:id="435" w:author="Shimon" w:date="2019-07-31T12:50:00Z">
        <w:r w:rsidR="000B7F3B" w:rsidRPr="001A408D">
          <w:rPr>
            <w:rStyle w:val="emailstyle17"/>
            <w:rFonts w:ascii="Times New Roman" w:hAnsi="Times New Roman" w:cs="David" w:hint="eastAsia"/>
            <w:color w:val="auto"/>
            <w:rtl/>
          </w:rPr>
          <w:t>לפי</w:t>
        </w:r>
        <w:r w:rsidR="000B7F3B" w:rsidRPr="001A408D">
          <w:rPr>
            <w:rStyle w:val="emailstyle17"/>
            <w:rFonts w:ascii="Times New Roman" w:hAnsi="Times New Roman" w:cs="David"/>
            <w:color w:val="auto"/>
            <w:rtl/>
          </w:rPr>
          <w:t xml:space="preserve"> הנוסחה המוצעת, </w:t>
        </w:r>
      </w:ins>
      <w:del w:id="436" w:author="Shimon" w:date="2019-07-21T15:29:00Z">
        <w:r w:rsidR="00A23774" w:rsidRPr="001A408D" w:rsidDel="00D85911">
          <w:rPr>
            <w:rStyle w:val="emailstyle17"/>
            <w:rFonts w:ascii="Times New Roman" w:hAnsi="Times New Roman" w:cs="David"/>
            <w:color w:val="auto"/>
            <w:rtl/>
          </w:rPr>
          <w:delText xml:space="preserve"> </w:delText>
        </w:r>
      </w:del>
      <w:del w:id="437" w:author="Shimon" w:date="2019-07-21T15:30:00Z">
        <w:r w:rsidR="00A23774" w:rsidRPr="001A408D" w:rsidDel="00D85911">
          <w:rPr>
            <w:rStyle w:val="emailstyle17"/>
            <w:rFonts w:ascii="Times New Roman" w:hAnsi="Times New Roman" w:cs="David"/>
            <w:color w:val="auto"/>
            <w:rtl/>
          </w:rPr>
          <w:delText>(</w:delText>
        </w:r>
      </w:del>
      <w:ins w:id="438" w:author="Shimon" w:date="2019-07-25T10:16:00Z">
        <w:r w:rsidR="00147EF1" w:rsidRPr="001A408D">
          <w:rPr>
            <w:rStyle w:val="emailstyle17"/>
            <w:rFonts w:ascii="Times New Roman" w:hAnsi="Times New Roman" w:cs="David" w:hint="eastAsia"/>
            <w:color w:val="auto"/>
            <w:rtl/>
          </w:rPr>
          <w:t>מחצית</w:t>
        </w:r>
        <w:r w:rsidR="00147EF1" w:rsidRPr="001A408D">
          <w:rPr>
            <w:rStyle w:val="emailstyle17"/>
            <w:rFonts w:ascii="Times New Roman" w:hAnsi="Times New Roman" w:cs="David"/>
            <w:color w:val="auto"/>
            <w:rtl/>
          </w:rPr>
          <w:t xml:space="preserve"> </w:t>
        </w:r>
        <w:r w:rsidR="00147EF1" w:rsidRPr="001A408D">
          <w:rPr>
            <w:rStyle w:val="emailstyle17"/>
            <w:rFonts w:ascii="Times New Roman" w:hAnsi="Times New Roman" w:cs="David" w:hint="eastAsia"/>
            <w:color w:val="auto"/>
            <w:rtl/>
          </w:rPr>
          <w:t>מה</w:t>
        </w:r>
      </w:ins>
      <w:ins w:id="439" w:author="Shimon" w:date="2019-07-23T13:11:00Z">
        <w:r w:rsidR="00EE4B7B" w:rsidRPr="001A408D">
          <w:rPr>
            <w:rStyle w:val="emailstyle17"/>
            <w:rFonts w:ascii="Times New Roman" w:hAnsi="Times New Roman" w:cs="David" w:hint="eastAsia"/>
            <w:color w:val="auto"/>
            <w:rtl/>
          </w:rPr>
          <w:t>פ</w:t>
        </w:r>
      </w:ins>
      <w:ins w:id="440" w:author="Shimon" w:date="2019-07-21T15:30:00Z">
        <w:r w:rsidR="00D85911" w:rsidRPr="001A408D">
          <w:rPr>
            <w:rStyle w:val="emailstyle17"/>
            <w:rFonts w:ascii="Times New Roman" w:hAnsi="Times New Roman" w:cs="David" w:hint="eastAsia"/>
            <w:color w:val="auto"/>
            <w:rtl/>
          </w:rPr>
          <w:t>נסיה</w:t>
        </w:r>
        <w:r w:rsidR="00D85911" w:rsidRPr="001A408D">
          <w:rPr>
            <w:rStyle w:val="emailstyle17"/>
            <w:rFonts w:ascii="Times New Roman" w:hAnsi="Times New Roman" w:cs="David"/>
            <w:color w:val="auto"/>
            <w:rtl/>
          </w:rPr>
          <w:t xml:space="preserve"> </w:t>
        </w:r>
      </w:ins>
      <w:ins w:id="441" w:author="Shimon" w:date="2019-07-23T13:11:00Z">
        <w:r w:rsidR="00EE4B7B" w:rsidRPr="001A408D">
          <w:rPr>
            <w:rStyle w:val="emailstyle17"/>
            <w:rFonts w:ascii="Times New Roman" w:hAnsi="Times New Roman" w:cs="David" w:hint="eastAsia"/>
            <w:color w:val="auto"/>
            <w:rtl/>
          </w:rPr>
          <w:t>תהיה</w:t>
        </w:r>
        <w:r w:rsidR="00EE4B7B" w:rsidRPr="001A408D">
          <w:rPr>
            <w:rStyle w:val="emailstyle17"/>
            <w:rFonts w:ascii="Times New Roman" w:hAnsi="Times New Roman" w:cs="David"/>
            <w:color w:val="auto"/>
            <w:rtl/>
          </w:rPr>
          <w:t xml:space="preserve"> </w:t>
        </w:r>
      </w:ins>
      <w:ins w:id="442" w:author="Shimon" w:date="2019-07-23T13:38:00Z">
        <w:r w:rsidR="00337EAF" w:rsidRPr="001A408D">
          <w:rPr>
            <w:rStyle w:val="emailstyle17"/>
            <w:rFonts w:ascii="Times New Roman" w:hAnsi="Times New Roman" w:cs="David" w:hint="eastAsia"/>
            <w:color w:val="auto"/>
            <w:rtl/>
          </w:rPr>
          <w:t>תמיד</w:t>
        </w:r>
        <w:r w:rsidR="00337EAF" w:rsidRPr="001A408D">
          <w:rPr>
            <w:rStyle w:val="emailstyle17"/>
            <w:rFonts w:ascii="Times New Roman" w:hAnsi="Times New Roman" w:cs="David"/>
            <w:color w:val="auto"/>
            <w:rtl/>
          </w:rPr>
          <w:t xml:space="preserve"> </w:t>
        </w:r>
      </w:ins>
      <w:ins w:id="443" w:author="Shimon" w:date="2019-07-23T13:11:00Z">
        <w:r w:rsidR="00EE4B7B" w:rsidRPr="001A408D">
          <w:rPr>
            <w:rStyle w:val="emailstyle17"/>
            <w:rFonts w:ascii="Times New Roman" w:hAnsi="Times New Roman" w:cs="David" w:hint="eastAsia"/>
            <w:color w:val="auto"/>
            <w:rtl/>
          </w:rPr>
          <w:t>לפי</w:t>
        </w:r>
        <w:r w:rsidR="00EE4B7B" w:rsidRPr="001A408D">
          <w:rPr>
            <w:rStyle w:val="emailstyle17"/>
            <w:rFonts w:ascii="Times New Roman" w:hAnsi="Times New Roman" w:cs="David"/>
            <w:color w:val="auto"/>
            <w:rtl/>
          </w:rPr>
          <w:t xml:space="preserve"> משכורת </w:t>
        </w:r>
      </w:ins>
      <w:ins w:id="444" w:author="Shimon" w:date="2019-07-23T13:12:00Z">
        <w:r w:rsidR="00EE4B7B" w:rsidRPr="001A408D">
          <w:rPr>
            <w:rStyle w:val="emailstyle17"/>
            <w:rFonts w:ascii="Times New Roman" w:hAnsi="Times New Roman" w:cs="David" w:hint="eastAsia"/>
            <w:color w:val="auto"/>
            <w:rtl/>
          </w:rPr>
          <w:t>החוזה</w:t>
        </w:r>
        <w:r w:rsidR="00EE4B7B" w:rsidRPr="001A408D">
          <w:rPr>
            <w:rStyle w:val="emailstyle17"/>
            <w:rFonts w:ascii="Times New Roman" w:hAnsi="Times New Roman" w:cs="David"/>
            <w:color w:val="auto"/>
            <w:rtl/>
          </w:rPr>
          <w:t xml:space="preserve"> </w:t>
        </w:r>
        <w:r w:rsidR="00EE4B7B" w:rsidRPr="001A408D">
          <w:rPr>
            <w:rStyle w:val="emailstyle17"/>
            <w:rFonts w:ascii="Times New Roman" w:hAnsi="Times New Roman" w:cs="David" w:hint="eastAsia"/>
            <w:color w:val="auto"/>
            <w:rtl/>
          </w:rPr>
          <w:t>הגבוהה</w:t>
        </w:r>
      </w:ins>
      <w:ins w:id="445" w:author="Shimon" w:date="2019-07-23T13:14:00Z">
        <w:r w:rsidR="00EE4B7B" w:rsidRPr="001A408D">
          <w:rPr>
            <w:rStyle w:val="emailstyle17"/>
            <w:rFonts w:ascii="Times New Roman" w:hAnsi="Times New Roman" w:cs="David"/>
            <w:color w:val="auto"/>
            <w:rtl/>
          </w:rPr>
          <w:t>,</w:t>
        </w:r>
      </w:ins>
      <w:ins w:id="446" w:author="Shimon" w:date="2019-07-23T13:12:00Z">
        <w:r w:rsidR="00EE4B7B" w:rsidRPr="001A408D">
          <w:rPr>
            <w:rStyle w:val="emailstyle17"/>
            <w:rFonts w:ascii="Times New Roman" w:hAnsi="Times New Roman" w:cs="David"/>
            <w:color w:val="auto"/>
            <w:rtl/>
          </w:rPr>
          <w:t xml:space="preserve"> גם אם תקופת העבודה בחוז</w:t>
        </w:r>
      </w:ins>
      <w:ins w:id="447" w:author="Shimon" w:date="2019-07-23T13:13:00Z">
        <w:r w:rsidR="00EE4B7B" w:rsidRPr="001A408D">
          <w:rPr>
            <w:rStyle w:val="emailstyle17"/>
            <w:rFonts w:ascii="Times New Roman" w:hAnsi="Times New Roman" w:cs="David" w:hint="eastAsia"/>
            <w:color w:val="auto"/>
            <w:rtl/>
          </w:rPr>
          <w:t>ה</w:t>
        </w:r>
        <w:r w:rsidR="00EE4B7B" w:rsidRPr="001A408D">
          <w:rPr>
            <w:rStyle w:val="emailstyle17"/>
            <w:rFonts w:ascii="Times New Roman" w:hAnsi="Times New Roman" w:cs="David"/>
            <w:color w:val="auto"/>
            <w:rtl/>
          </w:rPr>
          <w:t xml:space="preserve"> </w:t>
        </w:r>
        <w:r w:rsidR="00EE4B7B" w:rsidRPr="001A408D">
          <w:rPr>
            <w:rStyle w:val="emailstyle17"/>
            <w:rFonts w:ascii="Times New Roman" w:hAnsi="Times New Roman" w:cs="David" w:hint="eastAsia"/>
            <w:color w:val="auto"/>
            <w:rtl/>
          </w:rPr>
          <w:t>תהיה</w:t>
        </w:r>
        <w:r w:rsidR="00EE4B7B" w:rsidRPr="001A408D">
          <w:rPr>
            <w:rStyle w:val="emailstyle17"/>
            <w:rFonts w:ascii="Times New Roman" w:hAnsi="Times New Roman" w:cs="David"/>
            <w:color w:val="auto"/>
            <w:rtl/>
          </w:rPr>
          <w:t xml:space="preserve"> </w:t>
        </w:r>
        <w:r w:rsidR="00EE4B7B" w:rsidRPr="001A408D">
          <w:rPr>
            <w:rStyle w:val="emailstyle17"/>
            <w:rFonts w:ascii="Times New Roman" w:hAnsi="Times New Roman" w:cs="David" w:hint="eastAsia"/>
            <w:color w:val="auto"/>
            <w:rtl/>
          </w:rPr>
          <w:t>פחות</w:t>
        </w:r>
        <w:r w:rsidR="00EE4B7B" w:rsidRPr="001A408D">
          <w:rPr>
            <w:rStyle w:val="emailstyle17"/>
            <w:rFonts w:ascii="Times New Roman" w:hAnsi="Times New Roman" w:cs="David"/>
            <w:color w:val="auto"/>
            <w:rtl/>
          </w:rPr>
          <w:t xml:space="preserve"> </w:t>
        </w:r>
        <w:r w:rsidR="00EE4B7B" w:rsidRPr="001A408D">
          <w:rPr>
            <w:rStyle w:val="emailstyle17"/>
            <w:rFonts w:ascii="Times New Roman" w:hAnsi="Times New Roman" w:cs="David" w:hint="eastAsia"/>
            <w:color w:val="auto"/>
            <w:rtl/>
          </w:rPr>
          <w:t>ממחצית</w:t>
        </w:r>
        <w:r w:rsidR="00EE4B7B" w:rsidRPr="001A408D">
          <w:rPr>
            <w:rStyle w:val="emailstyle17"/>
            <w:rFonts w:ascii="Times New Roman" w:hAnsi="Times New Roman" w:cs="David"/>
            <w:color w:val="auto"/>
            <w:rtl/>
          </w:rPr>
          <w:t xml:space="preserve"> </w:t>
        </w:r>
        <w:r w:rsidR="00EE4B7B" w:rsidRPr="001A408D">
          <w:rPr>
            <w:rStyle w:val="emailstyle17"/>
            <w:rFonts w:ascii="Times New Roman" w:hAnsi="Times New Roman" w:cs="David" w:hint="eastAsia"/>
            <w:color w:val="auto"/>
            <w:rtl/>
          </w:rPr>
          <w:t>תקופת</w:t>
        </w:r>
        <w:r w:rsidR="00EE4B7B" w:rsidRPr="001A408D">
          <w:rPr>
            <w:rStyle w:val="emailstyle17"/>
            <w:rFonts w:ascii="Times New Roman" w:hAnsi="Times New Roman" w:cs="David"/>
            <w:color w:val="auto"/>
            <w:rtl/>
          </w:rPr>
          <w:t xml:space="preserve"> </w:t>
        </w:r>
        <w:r w:rsidR="00EE4B7B" w:rsidRPr="001A408D">
          <w:rPr>
            <w:rStyle w:val="emailstyle17"/>
            <w:rFonts w:ascii="Times New Roman" w:hAnsi="Times New Roman" w:cs="David" w:hint="eastAsia"/>
            <w:color w:val="auto"/>
            <w:rtl/>
          </w:rPr>
          <w:t>השרות</w:t>
        </w:r>
        <w:r w:rsidR="00EE4B7B" w:rsidRPr="001A408D">
          <w:rPr>
            <w:rStyle w:val="emailstyle17"/>
            <w:rFonts w:ascii="Times New Roman" w:hAnsi="Times New Roman" w:cs="David"/>
            <w:color w:val="auto"/>
            <w:rtl/>
          </w:rPr>
          <w:t xml:space="preserve"> </w:t>
        </w:r>
        <w:r w:rsidR="00EE4B7B" w:rsidRPr="001A408D">
          <w:rPr>
            <w:rStyle w:val="emailstyle17"/>
            <w:rFonts w:ascii="Times New Roman" w:hAnsi="Times New Roman" w:cs="David" w:hint="eastAsia"/>
            <w:color w:val="auto"/>
            <w:rtl/>
          </w:rPr>
          <w:t>הכוללת</w:t>
        </w:r>
      </w:ins>
      <w:ins w:id="448" w:author="Shimon" w:date="2019-07-31T13:10:00Z">
        <w:r w:rsidR="00F24D6A" w:rsidRPr="001A408D">
          <w:rPr>
            <w:rStyle w:val="emailstyle17"/>
            <w:rFonts w:ascii="Times New Roman" w:hAnsi="Times New Roman" w:cs="David"/>
            <w:color w:val="auto"/>
            <w:rtl/>
          </w:rPr>
          <w:t>.</w:t>
        </w:r>
      </w:ins>
      <w:del w:id="449" w:author="Shimon" w:date="2019-07-21T15:31:00Z">
        <w:r w:rsidR="00A23774" w:rsidRPr="001A408D" w:rsidDel="00D85911">
          <w:rPr>
            <w:rStyle w:val="emailstyle17"/>
            <w:rFonts w:ascii="Times New Roman" w:hAnsi="Times New Roman" w:cs="David" w:hint="eastAsia"/>
            <w:color w:val="auto"/>
            <w:rtl/>
          </w:rPr>
          <w:delText>כך</w:delText>
        </w:r>
        <w:r w:rsidR="00A23774" w:rsidRPr="001A408D" w:rsidDel="00D85911">
          <w:rPr>
            <w:rStyle w:val="emailstyle17"/>
            <w:rFonts w:ascii="Times New Roman" w:hAnsi="Times New Roman" w:cs="David"/>
            <w:color w:val="auto"/>
            <w:rtl/>
          </w:rPr>
          <w:delText xml:space="preserve"> </w:delText>
        </w:r>
      </w:del>
      <w:ins w:id="450" w:author="Shimon" w:date="2019-07-31T13:11:00Z">
        <w:r w:rsidR="00F24D6A" w:rsidRPr="001A408D">
          <w:rPr>
            <w:rStyle w:val="emailstyle17"/>
            <w:rFonts w:ascii="Times New Roman" w:hAnsi="Times New Roman" w:cs="David"/>
            <w:color w:val="auto"/>
            <w:rtl/>
          </w:rPr>
          <w:t xml:space="preserve"> </w:t>
        </w:r>
      </w:ins>
      <w:moveFromRangeStart w:id="451" w:author="Shimon" w:date="2019-07-31T13:16:00Z" w:name="move15471409"/>
      <w:moveFrom w:id="452" w:author="Shimon" w:date="2019-07-31T13:16:00Z">
        <w:r w:rsidR="00A23774" w:rsidRPr="001A408D" w:rsidDel="001A408D">
          <w:rPr>
            <w:rStyle w:val="emailstyle17"/>
            <w:rFonts w:ascii="Times New Roman" w:hAnsi="Times New Roman" w:cs="David" w:hint="eastAsia"/>
            <w:color w:val="auto"/>
            <w:rtl/>
          </w:rPr>
          <w:t>התובע</w:t>
        </w:r>
        <w:r w:rsidR="00A23774" w:rsidRPr="001A408D" w:rsidDel="00D85911">
          <w:rPr>
            <w:rStyle w:val="emailstyle17"/>
            <w:rFonts w:ascii="Times New Roman" w:hAnsi="Times New Roman" w:cs="David"/>
            <w:color w:val="auto"/>
            <w:rtl/>
          </w:rPr>
          <w:t xml:space="preserve"> </w:t>
        </w:r>
        <w:r w:rsidR="00A23774" w:rsidRPr="001A408D" w:rsidDel="001A408D">
          <w:rPr>
            <w:rStyle w:val="emailstyle17"/>
            <w:rFonts w:ascii="Times New Roman" w:hAnsi="Times New Roman" w:cs="David" w:hint="eastAsia"/>
            <w:color w:val="auto"/>
            <w:rtl/>
          </w:rPr>
          <w:t>סירב</w:t>
        </w:r>
        <w:r w:rsidR="00646E5E" w:rsidRPr="001A408D" w:rsidDel="001A408D">
          <w:rPr>
            <w:rStyle w:val="emailstyle17"/>
            <w:rFonts w:ascii="Times New Roman" w:hAnsi="Times New Roman" w:cs="David"/>
            <w:color w:val="auto"/>
            <w:rtl/>
          </w:rPr>
          <w:t xml:space="preserve"> לשינוי מהותי זה</w:t>
        </w:r>
      </w:moveFrom>
      <w:moveFromRangeEnd w:id="451"/>
    </w:p>
    <w:p w14:paraId="11C35F0B" w14:textId="6B997D93" w:rsidR="0062429C" w:rsidRDefault="00A24770">
      <w:pPr>
        <w:pStyle w:val="11"/>
        <w:numPr>
          <w:ilvl w:val="0"/>
          <w:numId w:val="42"/>
        </w:numPr>
        <w:spacing w:before="0" w:after="120" w:line="360" w:lineRule="auto"/>
        <w:ind w:left="523" w:hanging="425"/>
        <w:rPr>
          <w:ins w:id="453" w:author="Shimon" w:date="2019-08-03T23:56:00Z"/>
          <w:rStyle w:val="emailstyle17"/>
          <w:rFonts w:ascii="Times New Roman" w:hAnsi="Times New Roman" w:cs="David"/>
          <w:color w:val="auto"/>
        </w:rPr>
        <w:pPrChange w:id="454" w:author="Shimon" w:date="2019-08-03T23:50:00Z">
          <w:pPr>
            <w:pStyle w:val="11"/>
            <w:numPr>
              <w:numId w:val="14"/>
            </w:numPr>
            <w:tabs>
              <w:tab w:val="num" w:pos="1069"/>
            </w:tabs>
            <w:spacing w:before="0" w:after="240" w:line="360" w:lineRule="auto"/>
            <w:ind w:left="1069" w:right="360" w:hanging="360"/>
          </w:pPr>
        </w:pPrChange>
      </w:pPr>
      <w:ins w:id="455" w:author="Shimon" w:date="2019-07-25T10:56:00Z">
        <w:r w:rsidRPr="00F24D6A">
          <w:rPr>
            <w:rStyle w:val="emailstyle17"/>
            <w:rFonts w:ascii="Times New Roman" w:hAnsi="Times New Roman" w:cs="David"/>
            <w:color w:val="auto"/>
            <w:rtl/>
          </w:rPr>
          <w:t xml:space="preserve"> </w:t>
        </w:r>
      </w:ins>
      <w:moveToRangeStart w:id="456" w:author="Shimon" w:date="2019-07-31T13:16:00Z" w:name="move15471409"/>
      <w:moveTo w:id="457" w:author="Shimon" w:date="2019-07-31T13:16:00Z">
        <w:r w:rsidR="001A408D" w:rsidRPr="006F2313">
          <w:rPr>
            <w:rStyle w:val="emailstyle17"/>
            <w:rFonts w:ascii="Times New Roman" w:hAnsi="Times New Roman" w:cs="David" w:hint="cs"/>
            <w:color w:val="auto"/>
            <w:rtl/>
          </w:rPr>
          <w:t>התובע סירב לשינוי מהותי זה</w:t>
        </w:r>
      </w:moveTo>
      <w:moveToRangeEnd w:id="456"/>
      <w:ins w:id="458" w:author="Shimon" w:date="2019-07-31T13:16:00Z">
        <w:r w:rsidR="001A408D">
          <w:rPr>
            <w:rStyle w:val="emailstyle17"/>
            <w:rFonts w:ascii="Times New Roman" w:hAnsi="Times New Roman" w:cs="David" w:hint="cs"/>
            <w:color w:val="auto"/>
            <w:rtl/>
          </w:rPr>
          <w:t xml:space="preserve">, </w:t>
        </w:r>
      </w:ins>
      <w:ins w:id="459" w:author="Shimon" w:date="2019-07-23T13:08:00Z">
        <w:r w:rsidR="00C461DF" w:rsidRPr="00F24D6A">
          <w:rPr>
            <w:rStyle w:val="emailstyle17"/>
            <w:rFonts w:ascii="Times New Roman" w:hAnsi="Times New Roman" w:cs="David" w:hint="eastAsia"/>
            <w:color w:val="auto"/>
            <w:rtl/>
          </w:rPr>
          <w:t>בין</w:t>
        </w:r>
        <w:r w:rsidR="00C461DF" w:rsidRPr="00F24D6A">
          <w:rPr>
            <w:rStyle w:val="emailstyle17"/>
            <w:rFonts w:ascii="Times New Roman" w:hAnsi="Times New Roman" w:cs="David"/>
            <w:color w:val="auto"/>
            <w:rtl/>
          </w:rPr>
          <w:t xml:space="preserve"> היתר </w:t>
        </w:r>
      </w:ins>
      <w:ins w:id="460" w:author="Shimon" w:date="2019-07-23T13:32:00Z">
        <w:r w:rsidR="00E33AF7" w:rsidRPr="00F24D6A">
          <w:rPr>
            <w:rStyle w:val="emailstyle17"/>
            <w:rFonts w:ascii="Times New Roman" w:hAnsi="Times New Roman" w:cs="David" w:hint="eastAsia"/>
            <w:color w:val="auto"/>
            <w:rtl/>
          </w:rPr>
          <w:t>מ</w:t>
        </w:r>
      </w:ins>
      <w:ins w:id="461" w:author="Shimon" w:date="2019-07-30T13:35:00Z">
        <w:r w:rsidR="00520F84" w:rsidRPr="00F24D6A">
          <w:rPr>
            <w:rStyle w:val="emailstyle17"/>
            <w:rFonts w:ascii="Times New Roman" w:hAnsi="Times New Roman" w:cs="David" w:hint="eastAsia"/>
            <w:color w:val="auto"/>
            <w:rtl/>
          </w:rPr>
          <w:t>שום</w:t>
        </w:r>
        <w:r w:rsidR="00520F84" w:rsidRPr="00F24D6A">
          <w:rPr>
            <w:rStyle w:val="emailstyle17"/>
            <w:rFonts w:ascii="Times New Roman" w:hAnsi="Times New Roman" w:cs="David"/>
            <w:color w:val="auto"/>
            <w:rtl/>
          </w:rPr>
          <w:t xml:space="preserve"> </w:t>
        </w:r>
        <w:r w:rsidR="00520F84" w:rsidRPr="00F24D6A">
          <w:rPr>
            <w:rStyle w:val="emailstyle17"/>
            <w:rFonts w:ascii="Times New Roman" w:hAnsi="Times New Roman" w:cs="David" w:hint="eastAsia"/>
            <w:color w:val="auto"/>
            <w:rtl/>
          </w:rPr>
          <w:t>ש</w:t>
        </w:r>
      </w:ins>
      <w:ins w:id="462" w:author="Shimon" w:date="2019-07-30T13:38:00Z">
        <w:r w:rsidR="00520F84" w:rsidRPr="00F24D6A">
          <w:rPr>
            <w:rStyle w:val="emailstyle17"/>
            <w:rFonts w:ascii="Times New Roman" w:hAnsi="Times New Roman" w:cs="David" w:hint="eastAsia"/>
            <w:color w:val="auto"/>
            <w:rtl/>
          </w:rPr>
          <w:t>היתרון</w:t>
        </w:r>
        <w:r w:rsidR="00520F84" w:rsidRPr="00F24D6A">
          <w:rPr>
            <w:rStyle w:val="emailstyle17"/>
            <w:rFonts w:ascii="Times New Roman" w:hAnsi="Times New Roman" w:cs="David"/>
            <w:color w:val="auto"/>
            <w:rtl/>
          </w:rPr>
          <w:t xml:space="preserve"> </w:t>
        </w:r>
      </w:ins>
      <w:ins w:id="463" w:author="Shimon" w:date="2019-08-03T23:48:00Z">
        <w:r w:rsidR="004A3BB5" w:rsidRPr="00F24D6A">
          <w:rPr>
            <w:rStyle w:val="emailstyle17"/>
            <w:rFonts w:ascii="Times New Roman" w:hAnsi="Times New Roman" w:cs="David"/>
            <w:color w:val="auto"/>
            <w:rtl/>
          </w:rPr>
          <w:t>כב</w:t>
        </w:r>
        <w:r w:rsidR="004A3BB5" w:rsidRPr="00F24D6A">
          <w:rPr>
            <w:rStyle w:val="emailstyle17"/>
            <w:rFonts w:ascii="Times New Roman" w:hAnsi="Times New Roman" w:cs="David" w:hint="eastAsia"/>
            <w:color w:val="auto"/>
            <w:rtl/>
          </w:rPr>
          <w:t>יכול</w:t>
        </w:r>
        <w:r w:rsidR="004A3BB5" w:rsidRPr="00F24D6A">
          <w:rPr>
            <w:rStyle w:val="emailstyle17"/>
            <w:rFonts w:ascii="Times New Roman" w:hAnsi="Times New Roman" w:cs="David"/>
            <w:color w:val="auto"/>
            <w:rtl/>
          </w:rPr>
          <w:t xml:space="preserve"> </w:t>
        </w:r>
      </w:ins>
      <w:ins w:id="464" w:author="Shimon" w:date="2019-07-30T13:38:00Z">
        <w:r w:rsidR="00520F84" w:rsidRPr="00F24D6A">
          <w:rPr>
            <w:rStyle w:val="emailstyle17"/>
            <w:rFonts w:ascii="Times New Roman" w:hAnsi="Times New Roman" w:cs="David" w:hint="eastAsia"/>
            <w:color w:val="auto"/>
            <w:rtl/>
          </w:rPr>
          <w:t>ב</w:t>
        </w:r>
      </w:ins>
      <w:ins w:id="465" w:author="Shimon" w:date="2019-07-30T13:37:00Z">
        <w:r w:rsidR="00520F84" w:rsidRPr="00F24D6A">
          <w:rPr>
            <w:rStyle w:val="emailstyle17"/>
            <w:rFonts w:ascii="Times New Roman" w:hAnsi="Times New Roman" w:cs="David" w:hint="eastAsia"/>
            <w:color w:val="auto"/>
            <w:rtl/>
            <w:rPrChange w:id="466" w:author="Shimon" w:date="2019-07-31T13:11:00Z">
              <w:rPr>
                <w:rStyle w:val="emailstyle17"/>
                <w:rFonts w:ascii="Times New Roman" w:hAnsi="Times New Roman" w:cs="David" w:hint="eastAsia"/>
                <w:b/>
                <w:bCs/>
                <w:color w:val="auto"/>
                <w:rtl/>
              </w:rPr>
            </w:rPrChange>
          </w:rPr>
          <w:t>נוסחה</w:t>
        </w:r>
        <w:r w:rsidR="00520F84" w:rsidRPr="00F24D6A">
          <w:rPr>
            <w:rStyle w:val="emailstyle17"/>
            <w:rFonts w:ascii="Times New Roman" w:hAnsi="Times New Roman" w:cs="David"/>
            <w:color w:val="auto"/>
            <w:rtl/>
          </w:rPr>
          <w:t xml:space="preserve"> ה"משופרת" </w:t>
        </w:r>
      </w:ins>
      <w:ins w:id="467" w:author="Shimon" w:date="2019-07-30T13:39:00Z">
        <w:r w:rsidR="00520F84" w:rsidRPr="00F24D6A">
          <w:rPr>
            <w:rStyle w:val="emailstyle17"/>
            <w:rFonts w:ascii="Times New Roman" w:hAnsi="Times New Roman" w:cs="David" w:hint="eastAsia"/>
            <w:color w:val="auto"/>
            <w:rtl/>
          </w:rPr>
          <w:t>לחישוב</w:t>
        </w:r>
        <w:r w:rsidR="00520F84" w:rsidRPr="00F24D6A">
          <w:rPr>
            <w:rStyle w:val="emailstyle17"/>
            <w:rFonts w:ascii="Times New Roman" w:hAnsi="Times New Roman" w:cs="David"/>
            <w:color w:val="auto"/>
            <w:rtl/>
          </w:rPr>
          <w:t xml:space="preserve"> הפנסיה </w:t>
        </w:r>
      </w:ins>
      <w:ins w:id="468" w:author="Shimon" w:date="2019-07-30T13:37:00Z">
        <w:r w:rsidR="00520F84" w:rsidRPr="00F24D6A">
          <w:rPr>
            <w:rStyle w:val="emailstyle17"/>
            <w:rFonts w:ascii="Times New Roman" w:hAnsi="Times New Roman" w:cs="David"/>
            <w:color w:val="auto"/>
            <w:rtl/>
          </w:rPr>
          <w:t xml:space="preserve">(50/50) </w:t>
        </w:r>
      </w:ins>
      <w:ins w:id="469" w:author="Shimon" w:date="2019-07-30T13:38:00Z">
        <w:r w:rsidR="00520F84" w:rsidRPr="00F24D6A">
          <w:rPr>
            <w:rStyle w:val="emailstyle17"/>
            <w:rFonts w:ascii="Times New Roman" w:hAnsi="Times New Roman" w:cs="David" w:hint="eastAsia"/>
            <w:color w:val="auto"/>
            <w:rtl/>
          </w:rPr>
          <w:t>ה</w:t>
        </w:r>
      </w:ins>
      <w:ins w:id="470" w:author="Shimon" w:date="2019-07-30T13:37:00Z">
        <w:r w:rsidR="00520F84" w:rsidRPr="00F24D6A">
          <w:rPr>
            <w:rStyle w:val="emailstyle17"/>
            <w:rFonts w:ascii="Times New Roman" w:hAnsi="Times New Roman" w:cs="David" w:hint="eastAsia"/>
            <w:color w:val="auto"/>
            <w:rtl/>
          </w:rPr>
          <w:t>יתה</w:t>
        </w:r>
        <w:r w:rsidR="00520F84" w:rsidRPr="00F24D6A">
          <w:rPr>
            <w:rStyle w:val="emailstyle17"/>
            <w:rFonts w:ascii="Times New Roman" w:hAnsi="Times New Roman" w:cs="David"/>
            <w:color w:val="auto"/>
            <w:rtl/>
          </w:rPr>
          <w:t xml:space="preserve"> </w:t>
        </w:r>
      </w:ins>
      <w:ins w:id="471" w:author="Shimon" w:date="2019-07-30T13:38:00Z">
        <w:r w:rsidR="00520F84" w:rsidRPr="00F24D6A">
          <w:rPr>
            <w:rStyle w:val="emailstyle17"/>
            <w:rFonts w:ascii="Times New Roman" w:hAnsi="Times New Roman" w:cs="David" w:hint="eastAsia"/>
            <w:color w:val="auto"/>
            <w:rtl/>
          </w:rPr>
          <w:t>הופכת</w:t>
        </w:r>
        <w:r w:rsidR="00520F84" w:rsidRPr="00F24D6A">
          <w:rPr>
            <w:rStyle w:val="emailstyle17"/>
            <w:rFonts w:ascii="Times New Roman" w:hAnsi="Times New Roman" w:cs="David"/>
            <w:color w:val="auto"/>
            <w:rtl/>
          </w:rPr>
          <w:t xml:space="preserve"> </w:t>
        </w:r>
        <w:r w:rsidR="00520F84" w:rsidRPr="00F24D6A">
          <w:rPr>
            <w:rStyle w:val="emailstyle17"/>
            <w:rFonts w:ascii="Times New Roman" w:hAnsi="Times New Roman" w:cs="David" w:hint="eastAsia"/>
            <w:color w:val="auto"/>
            <w:rtl/>
          </w:rPr>
          <w:t>לחסרון</w:t>
        </w:r>
      </w:ins>
      <w:ins w:id="472" w:author="Shimon" w:date="2019-07-30T13:39:00Z">
        <w:r w:rsidR="00520F84" w:rsidRPr="00F24D6A">
          <w:rPr>
            <w:rStyle w:val="emailstyle17"/>
            <w:rFonts w:ascii="Times New Roman" w:hAnsi="Times New Roman" w:cs="David"/>
            <w:color w:val="auto"/>
            <w:rtl/>
          </w:rPr>
          <w:t xml:space="preserve"> ב</w:t>
        </w:r>
      </w:ins>
      <w:ins w:id="473" w:author="Shimon" w:date="2019-07-30T13:38:00Z">
        <w:r w:rsidR="00520F84" w:rsidRPr="00F24D6A">
          <w:rPr>
            <w:rStyle w:val="emailstyle17"/>
            <w:rFonts w:ascii="Times New Roman" w:hAnsi="Times New Roman" w:cs="David" w:hint="eastAsia"/>
            <w:color w:val="auto"/>
            <w:rtl/>
          </w:rPr>
          <w:t>אם</w:t>
        </w:r>
        <w:r w:rsidR="00520F84" w:rsidRPr="00F24D6A">
          <w:rPr>
            <w:rStyle w:val="emailstyle17"/>
            <w:rFonts w:ascii="Times New Roman" w:hAnsi="Times New Roman" w:cs="David"/>
            <w:color w:val="auto"/>
            <w:rtl/>
          </w:rPr>
          <w:t xml:space="preserve"> </w:t>
        </w:r>
        <w:r w:rsidR="00520F84" w:rsidRPr="00F24D6A">
          <w:rPr>
            <w:rStyle w:val="emailstyle17"/>
            <w:rFonts w:ascii="Times New Roman" w:hAnsi="Times New Roman" w:cs="David" w:hint="eastAsia"/>
            <w:color w:val="auto"/>
            <w:rtl/>
          </w:rPr>
          <w:t>תקופת</w:t>
        </w:r>
        <w:r w:rsidR="00520F84" w:rsidRPr="00F24D6A">
          <w:rPr>
            <w:rStyle w:val="emailstyle17"/>
            <w:rFonts w:ascii="Times New Roman" w:hAnsi="Times New Roman" w:cs="David"/>
            <w:color w:val="auto"/>
            <w:rtl/>
          </w:rPr>
          <w:t xml:space="preserve"> </w:t>
        </w:r>
        <w:r w:rsidR="00520F84" w:rsidRPr="00F24D6A">
          <w:rPr>
            <w:rStyle w:val="emailstyle17"/>
            <w:rFonts w:ascii="Times New Roman" w:hAnsi="Times New Roman" w:cs="David" w:hint="eastAsia"/>
            <w:color w:val="auto"/>
            <w:rtl/>
          </w:rPr>
          <w:t>החוזה</w:t>
        </w:r>
      </w:ins>
      <w:ins w:id="474" w:author="Shimon" w:date="2019-07-30T13:39:00Z">
        <w:r w:rsidR="00520F84" w:rsidRPr="00F24D6A">
          <w:rPr>
            <w:rStyle w:val="emailstyle17"/>
            <w:rFonts w:ascii="Times New Roman" w:hAnsi="Times New Roman" w:cs="David"/>
            <w:color w:val="auto"/>
            <w:rtl/>
          </w:rPr>
          <w:t xml:space="preserve"> תהיה ארוכה יותר מתקופת כתב המינוי</w:t>
        </w:r>
      </w:ins>
      <w:ins w:id="475" w:author="Shimon" w:date="2019-07-30T13:40:00Z">
        <w:r w:rsidR="00520F84" w:rsidRPr="00F24D6A">
          <w:rPr>
            <w:rStyle w:val="emailstyle17"/>
            <w:rFonts w:ascii="Times New Roman" w:hAnsi="Times New Roman" w:cs="David"/>
            <w:color w:val="auto"/>
            <w:rtl/>
          </w:rPr>
          <w:t xml:space="preserve">. </w:t>
        </w:r>
      </w:ins>
      <w:ins w:id="476" w:author="Shimon" w:date="2019-07-23T13:32:00Z">
        <w:r w:rsidR="00520F84" w:rsidRPr="00F24D6A">
          <w:rPr>
            <w:rStyle w:val="emailstyle17"/>
            <w:rFonts w:ascii="Times New Roman" w:hAnsi="Times New Roman" w:cs="David" w:hint="eastAsia"/>
            <w:color w:val="auto"/>
            <w:rtl/>
          </w:rPr>
          <w:t>ה</w:t>
        </w:r>
      </w:ins>
      <w:ins w:id="477" w:author="Shimon" w:date="2019-07-30T13:40:00Z">
        <w:r w:rsidR="00520F84" w:rsidRPr="00F24D6A">
          <w:rPr>
            <w:rStyle w:val="emailstyle17"/>
            <w:rFonts w:ascii="Times New Roman" w:hAnsi="Times New Roman" w:cs="David" w:hint="eastAsia"/>
            <w:color w:val="auto"/>
            <w:rtl/>
          </w:rPr>
          <w:t>תובע</w:t>
        </w:r>
      </w:ins>
      <w:ins w:id="478" w:author="Shimon" w:date="2019-07-30T13:43:00Z">
        <w:r w:rsidR="00520F84" w:rsidRPr="00F24D6A">
          <w:rPr>
            <w:rStyle w:val="emailstyle17"/>
            <w:rFonts w:ascii="Times New Roman" w:hAnsi="Times New Roman" w:cs="David"/>
            <w:color w:val="auto"/>
            <w:rtl/>
          </w:rPr>
          <w:t>,</w:t>
        </w:r>
      </w:ins>
      <w:ins w:id="479" w:author="Shimon" w:date="2019-07-23T13:32:00Z">
        <w:r w:rsidR="00E33AF7" w:rsidRPr="00F24D6A">
          <w:rPr>
            <w:rStyle w:val="emailstyle17"/>
            <w:rFonts w:ascii="Times New Roman" w:hAnsi="Times New Roman" w:cs="David"/>
            <w:color w:val="auto"/>
            <w:rtl/>
          </w:rPr>
          <w:t xml:space="preserve"> </w:t>
        </w:r>
      </w:ins>
      <w:ins w:id="480" w:author="Shimon" w:date="2019-07-30T13:43:00Z">
        <w:r w:rsidR="00520F84" w:rsidRPr="00F24D6A">
          <w:rPr>
            <w:rStyle w:val="emailstyle17"/>
            <w:rFonts w:ascii="Times New Roman" w:hAnsi="Times New Roman" w:cs="David" w:hint="eastAsia"/>
            <w:color w:val="auto"/>
            <w:rtl/>
          </w:rPr>
          <w:t>ש</w:t>
        </w:r>
      </w:ins>
      <w:ins w:id="481" w:author="Shimon" w:date="2019-07-23T13:32:00Z">
        <w:r w:rsidR="00E33AF7" w:rsidRPr="00F24D6A">
          <w:rPr>
            <w:rStyle w:val="emailstyle17"/>
            <w:rFonts w:ascii="Times New Roman" w:hAnsi="Times New Roman" w:cs="David" w:hint="eastAsia"/>
            <w:color w:val="auto"/>
            <w:rtl/>
          </w:rPr>
          <w:t>ציפה</w:t>
        </w:r>
        <w:r w:rsidR="00E33AF7" w:rsidRPr="00F24D6A">
          <w:rPr>
            <w:rStyle w:val="emailstyle17"/>
            <w:rFonts w:ascii="Times New Roman" w:hAnsi="Times New Roman" w:cs="David"/>
            <w:color w:val="auto"/>
            <w:rtl/>
          </w:rPr>
          <w:t xml:space="preserve"> לקריירה ארוכת שנים </w:t>
        </w:r>
      </w:ins>
      <w:ins w:id="482" w:author="Shimon" w:date="2019-07-30T13:40:00Z">
        <w:r w:rsidR="00520F84" w:rsidRPr="00F24D6A">
          <w:rPr>
            <w:rStyle w:val="emailstyle17"/>
            <w:rFonts w:ascii="Times New Roman" w:hAnsi="Times New Roman" w:cs="David" w:hint="eastAsia"/>
            <w:color w:val="auto"/>
            <w:rtl/>
          </w:rPr>
          <w:t>כך</w:t>
        </w:r>
        <w:r w:rsidR="00520F84" w:rsidRPr="00F24D6A">
          <w:rPr>
            <w:rStyle w:val="emailstyle17"/>
            <w:rFonts w:ascii="Times New Roman" w:hAnsi="Times New Roman" w:cs="David"/>
            <w:color w:val="auto"/>
            <w:rtl/>
          </w:rPr>
          <w:t xml:space="preserve"> </w:t>
        </w:r>
      </w:ins>
      <w:ins w:id="483" w:author="Shimon" w:date="2019-07-23T18:48:00Z">
        <w:r w:rsidR="00BB4FE9" w:rsidRPr="00F24D6A">
          <w:rPr>
            <w:rStyle w:val="emailstyle17"/>
            <w:rFonts w:ascii="Times New Roman" w:hAnsi="Times New Roman" w:cs="David" w:hint="eastAsia"/>
            <w:color w:val="auto"/>
            <w:rtl/>
          </w:rPr>
          <w:t>שתקופת</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עבודתו</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בחוזה</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תהיה</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ארוכה</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יותר</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מתקופת</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עבודתו</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בכתב</w:t>
        </w:r>
        <w:r w:rsidR="00BB4FE9" w:rsidRPr="00F24D6A">
          <w:rPr>
            <w:rStyle w:val="emailstyle17"/>
            <w:rFonts w:ascii="Times New Roman" w:hAnsi="Times New Roman" w:cs="David"/>
            <w:color w:val="auto"/>
            <w:rtl/>
          </w:rPr>
          <w:t xml:space="preserve"> </w:t>
        </w:r>
        <w:r w:rsidR="00BB4FE9" w:rsidRPr="00F24D6A">
          <w:rPr>
            <w:rStyle w:val="emailstyle17"/>
            <w:rFonts w:ascii="Times New Roman" w:hAnsi="Times New Roman" w:cs="David" w:hint="eastAsia"/>
            <w:color w:val="auto"/>
            <w:rtl/>
          </w:rPr>
          <w:t>מינוי</w:t>
        </w:r>
      </w:ins>
      <w:ins w:id="484" w:author="Shimon" w:date="2019-07-23T13:32:00Z">
        <w:r w:rsidRPr="00F24D6A">
          <w:rPr>
            <w:rStyle w:val="emailstyle17"/>
            <w:rFonts w:ascii="Times New Roman" w:hAnsi="Times New Roman" w:cs="David"/>
            <w:color w:val="auto"/>
            <w:rtl/>
          </w:rPr>
          <w:t xml:space="preserve"> </w:t>
        </w:r>
      </w:ins>
      <w:ins w:id="485" w:author="Shimon" w:date="2019-07-23T18:52:00Z">
        <w:r w:rsidR="00BB4FE9" w:rsidRPr="00F24D6A">
          <w:rPr>
            <w:rStyle w:val="emailstyle17"/>
            <w:rFonts w:ascii="Times New Roman" w:hAnsi="Times New Roman" w:cs="David"/>
            <w:color w:val="auto"/>
            <w:rtl/>
          </w:rPr>
          <w:t>–</w:t>
        </w:r>
        <w:r w:rsidRPr="00F24D6A">
          <w:rPr>
            <w:rStyle w:val="emailstyle17"/>
            <w:rFonts w:ascii="Times New Roman" w:hAnsi="Times New Roman" w:cs="David" w:hint="eastAsia"/>
            <w:color w:val="auto"/>
            <w:rtl/>
          </w:rPr>
          <w:t>כפי</w:t>
        </w:r>
        <w:r w:rsidRPr="00F24D6A">
          <w:rPr>
            <w:rStyle w:val="emailstyle17"/>
            <w:rFonts w:ascii="Times New Roman" w:hAnsi="Times New Roman" w:cs="David"/>
            <w:color w:val="auto"/>
            <w:rtl/>
          </w:rPr>
          <w:t xml:space="preserve"> </w:t>
        </w:r>
        <w:r w:rsidRPr="00F24D6A">
          <w:rPr>
            <w:rStyle w:val="emailstyle17"/>
            <w:rFonts w:ascii="Times New Roman" w:hAnsi="Times New Roman" w:cs="David" w:hint="eastAsia"/>
            <w:color w:val="auto"/>
            <w:rtl/>
          </w:rPr>
          <w:t>שאכן</w:t>
        </w:r>
        <w:r w:rsidRPr="00F24D6A">
          <w:rPr>
            <w:rStyle w:val="emailstyle17"/>
            <w:rFonts w:ascii="Times New Roman" w:hAnsi="Times New Roman" w:cs="David"/>
            <w:color w:val="auto"/>
            <w:rtl/>
          </w:rPr>
          <w:t xml:space="preserve"> </w:t>
        </w:r>
        <w:r w:rsidRPr="00F24D6A">
          <w:rPr>
            <w:rStyle w:val="emailstyle17"/>
            <w:rFonts w:ascii="Times New Roman" w:hAnsi="Times New Roman" w:cs="David" w:hint="eastAsia"/>
            <w:color w:val="auto"/>
            <w:rtl/>
          </w:rPr>
          <w:t>התרחש</w:t>
        </w:r>
      </w:ins>
      <w:ins w:id="486" w:author="Shimon" w:date="2019-07-25T10:52:00Z">
        <w:r w:rsidRPr="00F24D6A">
          <w:rPr>
            <w:rStyle w:val="emailstyle17"/>
            <w:rFonts w:ascii="Times New Roman" w:hAnsi="Times New Roman" w:cs="David"/>
            <w:color w:val="auto"/>
            <w:rtl/>
          </w:rPr>
          <w:t>-</w:t>
        </w:r>
      </w:ins>
      <w:ins w:id="487" w:author="Shimon" w:date="2019-07-30T13:44:00Z">
        <w:r w:rsidR="00520F84" w:rsidRPr="00F24D6A">
          <w:rPr>
            <w:rStyle w:val="emailstyle17"/>
            <w:rFonts w:ascii="Times New Roman" w:hAnsi="Times New Roman" w:cs="David"/>
            <w:color w:val="auto"/>
            <w:rtl/>
          </w:rPr>
          <w:t xml:space="preserve">, הבין שבמקרה כזה </w:t>
        </w:r>
      </w:ins>
      <w:ins w:id="488" w:author="Shimon" w:date="2019-08-03T23:49:00Z">
        <w:r w:rsidR="004A3BB5">
          <w:rPr>
            <w:rStyle w:val="emailstyle17"/>
            <w:rFonts w:ascii="Times New Roman" w:hAnsi="Times New Roman" w:cs="David" w:hint="cs"/>
            <w:color w:val="auto"/>
            <w:rtl/>
          </w:rPr>
          <w:t xml:space="preserve">התנאים בנספח לחוזה יגרמו לכך </w:t>
        </w:r>
      </w:ins>
      <w:ins w:id="489" w:author="Shimon" w:date="2019-07-30T13:45:00Z">
        <w:r w:rsidR="00520F84" w:rsidRPr="00F24D6A">
          <w:rPr>
            <w:rStyle w:val="emailstyle17"/>
            <w:rFonts w:ascii="Times New Roman" w:hAnsi="Times New Roman" w:cs="David" w:hint="eastAsia"/>
            <w:color w:val="auto"/>
            <w:rtl/>
          </w:rPr>
          <w:t>ש</w:t>
        </w:r>
      </w:ins>
      <w:ins w:id="490" w:author="Shimon" w:date="2019-07-30T13:42:00Z">
        <w:r w:rsidR="00520F84" w:rsidRPr="00F24D6A">
          <w:rPr>
            <w:rStyle w:val="emailstyle17"/>
            <w:rFonts w:ascii="Times New Roman" w:hAnsi="Times New Roman" w:cs="David" w:hint="eastAsia"/>
            <w:color w:val="auto"/>
            <w:rtl/>
          </w:rPr>
          <w:t>רק</w:t>
        </w:r>
        <w:r w:rsidR="00520F84" w:rsidRPr="00F24D6A">
          <w:rPr>
            <w:rStyle w:val="emailstyle17"/>
            <w:rFonts w:ascii="Times New Roman" w:hAnsi="Times New Roman" w:cs="David"/>
            <w:color w:val="auto"/>
            <w:rtl/>
          </w:rPr>
          <w:t xml:space="preserve"> </w:t>
        </w:r>
      </w:ins>
      <w:ins w:id="491" w:author="Shimon" w:date="2019-07-25T11:04:00Z">
        <w:r w:rsidR="006B4D86" w:rsidRPr="00F24D6A">
          <w:rPr>
            <w:rStyle w:val="emailstyle17"/>
            <w:rFonts w:ascii="Times New Roman" w:hAnsi="Times New Roman" w:cs="David"/>
            <w:color w:val="auto"/>
            <w:rtl/>
          </w:rPr>
          <w:t xml:space="preserve">50% </w:t>
        </w:r>
      </w:ins>
      <w:ins w:id="492" w:author="Shimon" w:date="2019-08-03T23:49:00Z">
        <w:r w:rsidR="004A3BB5">
          <w:rPr>
            <w:rStyle w:val="emailstyle17"/>
            <w:rFonts w:ascii="Times New Roman" w:hAnsi="Times New Roman" w:cs="David" w:hint="cs"/>
            <w:color w:val="auto"/>
            <w:rtl/>
          </w:rPr>
          <w:t>מהפ</w:t>
        </w:r>
      </w:ins>
      <w:ins w:id="493" w:author="Shimon" w:date="2019-08-03T23:50:00Z">
        <w:r w:rsidR="004A3BB5">
          <w:rPr>
            <w:rStyle w:val="emailstyle17"/>
            <w:rFonts w:ascii="Times New Roman" w:hAnsi="Times New Roman" w:cs="David" w:hint="cs"/>
            <w:color w:val="auto"/>
            <w:rtl/>
          </w:rPr>
          <w:t>נ</w:t>
        </w:r>
      </w:ins>
      <w:ins w:id="494" w:author="Shimon" w:date="2019-08-03T23:49:00Z">
        <w:r w:rsidR="004A3BB5">
          <w:rPr>
            <w:rStyle w:val="emailstyle17"/>
            <w:rFonts w:ascii="Times New Roman" w:hAnsi="Times New Roman" w:cs="David" w:hint="cs"/>
            <w:color w:val="auto"/>
            <w:rtl/>
          </w:rPr>
          <w:t xml:space="preserve">סיה </w:t>
        </w:r>
      </w:ins>
      <w:ins w:id="495" w:author="Shimon" w:date="2019-07-30T13:45:00Z">
        <w:r w:rsidR="00520F84" w:rsidRPr="00F24D6A">
          <w:rPr>
            <w:rStyle w:val="emailstyle17"/>
            <w:rFonts w:ascii="Times New Roman" w:hAnsi="Times New Roman" w:cs="David"/>
            <w:color w:val="auto"/>
            <w:rtl/>
          </w:rPr>
          <w:t xml:space="preserve"> </w:t>
        </w:r>
        <w:r w:rsidR="00520F84" w:rsidRPr="00F24D6A">
          <w:rPr>
            <w:rStyle w:val="emailstyle17"/>
            <w:rFonts w:ascii="Times New Roman" w:hAnsi="Times New Roman" w:cs="David" w:hint="eastAsia"/>
            <w:color w:val="auto"/>
            <w:rtl/>
          </w:rPr>
          <w:t>תהיה</w:t>
        </w:r>
      </w:ins>
      <w:ins w:id="496" w:author="Shimon" w:date="2019-07-30T13:42:00Z">
        <w:r w:rsidR="00520F84" w:rsidRPr="00F24D6A">
          <w:rPr>
            <w:rStyle w:val="emailstyle17"/>
            <w:rFonts w:ascii="Times New Roman" w:hAnsi="Times New Roman" w:cs="David"/>
            <w:color w:val="auto"/>
            <w:rtl/>
          </w:rPr>
          <w:t xml:space="preserve"> לפי </w:t>
        </w:r>
      </w:ins>
      <w:ins w:id="497" w:author="Shimon" w:date="2019-07-30T13:43:00Z">
        <w:r w:rsidR="00520F84" w:rsidRPr="00F24D6A">
          <w:rPr>
            <w:rStyle w:val="emailstyle17"/>
            <w:rFonts w:ascii="Times New Roman" w:hAnsi="Times New Roman" w:cs="David" w:hint="eastAsia"/>
            <w:color w:val="auto"/>
            <w:rtl/>
          </w:rPr>
          <w:t>ה</w:t>
        </w:r>
      </w:ins>
      <w:ins w:id="498" w:author="Shimon" w:date="2019-07-30T13:42:00Z">
        <w:r w:rsidR="00520F84" w:rsidRPr="00F24D6A">
          <w:rPr>
            <w:rStyle w:val="emailstyle17"/>
            <w:rFonts w:ascii="Times New Roman" w:hAnsi="Times New Roman" w:cs="David" w:hint="eastAsia"/>
            <w:color w:val="auto"/>
            <w:rtl/>
          </w:rPr>
          <w:t>משכורת</w:t>
        </w:r>
        <w:r w:rsidR="00520F84" w:rsidRPr="00F24D6A">
          <w:rPr>
            <w:rStyle w:val="emailstyle17"/>
            <w:rFonts w:ascii="Times New Roman" w:hAnsi="Times New Roman" w:cs="David"/>
            <w:color w:val="auto"/>
            <w:rtl/>
          </w:rPr>
          <w:t xml:space="preserve"> </w:t>
        </w:r>
      </w:ins>
      <w:ins w:id="499" w:author="Shimon" w:date="2019-07-30T13:43:00Z">
        <w:r w:rsidR="00520F84" w:rsidRPr="00F24D6A">
          <w:rPr>
            <w:rStyle w:val="emailstyle17"/>
            <w:rFonts w:ascii="Times New Roman" w:hAnsi="Times New Roman" w:cs="David" w:hint="eastAsia"/>
            <w:color w:val="auto"/>
            <w:rtl/>
          </w:rPr>
          <w:t>הגבוהה</w:t>
        </w:r>
        <w:r w:rsidR="00520F84" w:rsidRPr="00F24D6A">
          <w:rPr>
            <w:rStyle w:val="emailstyle17"/>
            <w:rFonts w:ascii="Times New Roman" w:hAnsi="Times New Roman" w:cs="David"/>
            <w:color w:val="auto"/>
            <w:rtl/>
          </w:rPr>
          <w:t xml:space="preserve"> </w:t>
        </w:r>
        <w:r w:rsidR="00520F84" w:rsidRPr="00F24D6A">
          <w:rPr>
            <w:rStyle w:val="emailstyle17"/>
            <w:rFonts w:ascii="Times New Roman" w:hAnsi="Times New Roman" w:cs="David" w:hint="eastAsia"/>
            <w:color w:val="auto"/>
            <w:rtl/>
          </w:rPr>
          <w:t>של</w:t>
        </w:r>
        <w:r w:rsidR="00520F84" w:rsidRPr="00F24D6A">
          <w:rPr>
            <w:rStyle w:val="emailstyle17"/>
            <w:rFonts w:ascii="Times New Roman" w:hAnsi="Times New Roman" w:cs="David"/>
            <w:color w:val="auto"/>
            <w:rtl/>
          </w:rPr>
          <w:t xml:space="preserve"> </w:t>
        </w:r>
        <w:r w:rsidR="00520F84" w:rsidRPr="00F24D6A">
          <w:rPr>
            <w:rStyle w:val="emailstyle17"/>
            <w:rFonts w:ascii="Times New Roman" w:hAnsi="Times New Roman" w:cs="David" w:hint="eastAsia"/>
            <w:color w:val="auto"/>
            <w:rtl/>
          </w:rPr>
          <w:t>החוזה</w:t>
        </w:r>
        <w:r w:rsidR="00520F84" w:rsidRPr="00F24D6A">
          <w:rPr>
            <w:rStyle w:val="emailstyle17"/>
            <w:rFonts w:ascii="Times New Roman" w:hAnsi="Times New Roman" w:cs="David"/>
            <w:color w:val="auto"/>
            <w:rtl/>
          </w:rPr>
          <w:t>,</w:t>
        </w:r>
      </w:ins>
      <w:ins w:id="500" w:author="Shimon" w:date="2019-07-25T10:25:00Z">
        <w:r w:rsidR="00D96F0F" w:rsidRPr="00F24D6A">
          <w:rPr>
            <w:rStyle w:val="emailstyle17"/>
            <w:rFonts w:ascii="Times New Roman" w:hAnsi="Times New Roman" w:cs="David"/>
            <w:color w:val="auto"/>
            <w:rtl/>
          </w:rPr>
          <w:t xml:space="preserve"> על אף העובדה שתקופת העבודה ע"פ החוזה היתה אר</w:t>
        </w:r>
      </w:ins>
      <w:ins w:id="501" w:author="Shimon" w:date="2019-07-25T10:55:00Z">
        <w:r w:rsidRPr="00F24D6A">
          <w:rPr>
            <w:rStyle w:val="emailstyle17"/>
            <w:rFonts w:ascii="Times New Roman" w:hAnsi="Times New Roman" w:cs="David" w:hint="eastAsia"/>
            <w:color w:val="auto"/>
            <w:rtl/>
          </w:rPr>
          <w:t>ו</w:t>
        </w:r>
      </w:ins>
      <w:ins w:id="502" w:author="Shimon" w:date="2019-07-25T10:25:00Z">
        <w:r w:rsidR="00D96F0F" w:rsidRPr="00F24D6A">
          <w:rPr>
            <w:rStyle w:val="emailstyle17"/>
            <w:rFonts w:ascii="Times New Roman" w:hAnsi="Times New Roman" w:cs="David" w:hint="eastAsia"/>
            <w:color w:val="auto"/>
            <w:rtl/>
          </w:rPr>
          <w:t>כה</w:t>
        </w:r>
        <w:r w:rsidR="00D96F0F" w:rsidRPr="00F24D6A">
          <w:rPr>
            <w:rStyle w:val="emailstyle17"/>
            <w:rFonts w:ascii="Times New Roman" w:hAnsi="Times New Roman" w:cs="David"/>
            <w:color w:val="auto"/>
            <w:rtl/>
          </w:rPr>
          <w:t xml:space="preserve"> יותר ממחצית </w:t>
        </w:r>
      </w:ins>
      <w:ins w:id="503" w:author="Shimon" w:date="2019-07-25T10:26:00Z">
        <w:r w:rsidR="00D96F0F" w:rsidRPr="00F24D6A">
          <w:rPr>
            <w:rStyle w:val="emailstyle17"/>
            <w:rFonts w:ascii="Times New Roman" w:hAnsi="Times New Roman" w:cs="David" w:hint="eastAsia"/>
            <w:color w:val="auto"/>
            <w:rtl/>
          </w:rPr>
          <w:t>כל</w:t>
        </w:r>
        <w:r w:rsidR="00D96F0F" w:rsidRPr="00F24D6A">
          <w:rPr>
            <w:rStyle w:val="emailstyle17"/>
            <w:rFonts w:ascii="Times New Roman" w:hAnsi="Times New Roman" w:cs="David"/>
            <w:color w:val="auto"/>
            <w:rtl/>
          </w:rPr>
          <w:t xml:space="preserve"> </w:t>
        </w:r>
      </w:ins>
      <w:ins w:id="504" w:author="Shimon" w:date="2019-07-25T10:49:00Z">
        <w:r w:rsidRPr="00F24D6A">
          <w:rPr>
            <w:rStyle w:val="emailstyle17"/>
            <w:rFonts w:ascii="Times New Roman" w:hAnsi="Times New Roman" w:cs="David" w:hint="eastAsia"/>
            <w:color w:val="auto"/>
            <w:rtl/>
          </w:rPr>
          <w:t>תקופות</w:t>
        </w:r>
        <w:r w:rsidRPr="00F24D6A">
          <w:rPr>
            <w:rStyle w:val="emailstyle17"/>
            <w:rFonts w:ascii="Times New Roman" w:hAnsi="Times New Roman" w:cs="David"/>
            <w:color w:val="auto"/>
            <w:rtl/>
          </w:rPr>
          <w:t xml:space="preserve"> </w:t>
        </w:r>
      </w:ins>
      <w:ins w:id="505" w:author="Shimon" w:date="2019-07-25T10:26:00Z">
        <w:r w:rsidR="00D96F0F" w:rsidRPr="00F24D6A">
          <w:rPr>
            <w:rStyle w:val="emailstyle17"/>
            <w:rFonts w:ascii="Times New Roman" w:hAnsi="Times New Roman" w:cs="David" w:hint="eastAsia"/>
            <w:color w:val="auto"/>
            <w:rtl/>
          </w:rPr>
          <w:t>השרות</w:t>
        </w:r>
        <w:r w:rsidR="00D96F0F" w:rsidRPr="00F24D6A">
          <w:rPr>
            <w:rStyle w:val="emailstyle17"/>
            <w:rFonts w:ascii="Times New Roman" w:hAnsi="Times New Roman" w:cs="David"/>
            <w:color w:val="auto"/>
            <w:rtl/>
          </w:rPr>
          <w:t xml:space="preserve"> (כתב </w:t>
        </w:r>
        <w:r w:rsidR="00D96F0F" w:rsidRPr="00F24D6A">
          <w:rPr>
            <w:rStyle w:val="emailstyle17"/>
            <w:rFonts w:ascii="Times New Roman" w:hAnsi="Times New Roman" w:cs="David" w:hint="eastAsia"/>
            <w:color w:val="auto"/>
            <w:rtl/>
          </w:rPr>
          <w:t>מינוי</w:t>
        </w:r>
        <w:r w:rsidR="00D96F0F" w:rsidRPr="00F24D6A">
          <w:rPr>
            <w:rStyle w:val="emailstyle17"/>
            <w:rFonts w:ascii="Times New Roman" w:hAnsi="Times New Roman" w:cs="David"/>
            <w:color w:val="auto"/>
            <w:rtl/>
          </w:rPr>
          <w:t xml:space="preserve">+ </w:t>
        </w:r>
        <w:r w:rsidR="00D96F0F" w:rsidRPr="00F24D6A">
          <w:rPr>
            <w:rStyle w:val="emailstyle17"/>
            <w:rFonts w:ascii="Times New Roman" w:hAnsi="Times New Roman" w:cs="David" w:hint="eastAsia"/>
            <w:color w:val="auto"/>
            <w:rtl/>
          </w:rPr>
          <w:t>תקופת</w:t>
        </w:r>
        <w:r w:rsidR="00D96F0F" w:rsidRPr="00F24D6A">
          <w:rPr>
            <w:rStyle w:val="emailstyle17"/>
            <w:rFonts w:ascii="Times New Roman" w:hAnsi="Times New Roman" w:cs="David"/>
            <w:color w:val="auto"/>
            <w:rtl/>
          </w:rPr>
          <w:t xml:space="preserve"> </w:t>
        </w:r>
        <w:r w:rsidR="00D96F0F" w:rsidRPr="00F24D6A">
          <w:rPr>
            <w:rStyle w:val="emailstyle17"/>
            <w:rFonts w:ascii="Times New Roman" w:hAnsi="Times New Roman" w:cs="David" w:hint="eastAsia"/>
            <w:color w:val="auto"/>
            <w:rtl/>
          </w:rPr>
          <w:t>החוזה</w:t>
        </w:r>
      </w:ins>
      <w:ins w:id="506" w:author="Shimon" w:date="2019-07-25T10:27:00Z">
        <w:r w:rsidR="00D96F0F" w:rsidRPr="00F24D6A">
          <w:rPr>
            <w:rStyle w:val="emailstyle17"/>
            <w:rFonts w:ascii="Times New Roman" w:hAnsi="Times New Roman" w:cs="David"/>
            <w:color w:val="auto"/>
            <w:rtl/>
          </w:rPr>
          <w:t>)</w:t>
        </w:r>
      </w:ins>
      <w:ins w:id="507" w:author="Shimon" w:date="2019-07-31T13:19:00Z">
        <w:r w:rsidR="001A408D">
          <w:rPr>
            <w:rStyle w:val="emailstyle17"/>
            <w:rFonts w:ascii="Times New Roman" w:hAnsi="Times New Roman" w:cs="David" w:hint="cs"/>
            <w:b/>
            <w:bCs/>
            <w:color w:val="auto"/>
            <w:rtl/>
          </w:rPr>
          <w:t>.</w:t>
        </w:r>
      </w:ins>
    </w:p>
    <w:p w14:paraId="2C2E01E2" w14:textId="0C6D88D0" w:rsidR="001A408D" w:rsidRPr="0062429C" w:rsidRDefault="00B30AE3">
      <w:pPr>
        <w:pStyle w:val="11"/>
        <w:spacing w:before="0" w:after="120" w:line="360" w:lineRule="auto"/>
        <w:ind w:left="523" w:right="426" w:firstLine="0"/>
        <w:rPr>
          <w:ins w:id="508" w:author="Shimon" w:date="2019-07-31T13:19:00Z"/>
          <w:rStyle w:val="emailstyle17"/>
          <w:rFonts w:ascii="Times New Roman" w:hAnsi="Times New Roman" w:cs="David"/>
          <w:color w:val="auto"/>
          <w:rtl/>
          <w:rPrChange w:id="509" w:author="Shimon" w:date="2019-08-03T23:56:00Z">
            <w:rPr>
              <w:ins w:id="510" w:author="Shimon" w:date="2019-07-31T13:19:00Z"/>
              <w:rStyle w:val="emailstyle17"/>
              <w:rFonts w:ascii="Times New Roman" w:hAnsi="Times New Roman" w:cs="David"/>
              <w:b/>
              <w:bCs/>
              <w:color w:val="auto"/>
              <w:rtl/>
            </w:rPr>
          </w:rPrChange>
        </w:rPr>
        <w:pPrChange w:id="511" w:author="Shimon" w:date="2019-08-05T12:16:00Z">
          <w:pPr>
            <w:pStyle w:val="11"/>
            <w:numPr>
              <w:numId w:val="14"/>
            </w:numPr>
            <w:tabs>
              <w:tab w:val="num" w:pos="1069"/>
            </w:tabs>
            <w:spacing w:before="0" w:after="240" w:line="360" w:lineRule="auto"/>
            <w:ind w:left="1069" w:right="360" w:hanging="360"/>
          </w:pPr>
        </w:pPrChange>
      </w:pPr>
      <w:ins w:id="512" w:author="Shimon" w:date="2019-08-04T00:20:00Z">
        <w:r>
          <w:rPr>
            <w:rStyle w:val="emailstyle17"/>
            <w:rFonts w:ascii="Times New Roman" w:hAnsi="Times New Roman" w:cs="David" w:hint="cs"/>
            <w:color w:val="auto"/>
            <w:rtl/>
          </w:rPr>
          <w:lastRenderedPageBreak/>
          <w:t xml:space="preserve">יצויין </w:t>
        </w:r>
      </w:ins>
      <w:ins w:id="513" w:author="Shimon" w:date="2019-08-04T00:04:00Z">
        <w:r w:rsidR="00A40C1E">
          <w:rPr>
            <w:rStyle w:val="emailstyle17"/>
            <w:rFonts w:ascii="Times New Roman" w:hAnsi="Times New Roman" w:cs="David" w:hint="cs"/>
            <w:color w:val="auto"/>
            <w:rtl/>
          </w:rPr>
          <w:t xml:space="preserve">בהקשר </w:t>
        </w:r>
      </w:ins>
      <w:ins w:id="514" w:author="Shimon" w:date="2019-08-04T00:05:00Z">
        <w:r w:rsidR="00A40C1E">
          <w:rPr>
            <w:rStyle w:val="emailstyle17"/>
            <w:rFonts w:ascii="Times New Roman" w:hAnsi="Times New Roman" w:cs="David" w:hint="cs"/>
            <w:color w:val="auto"/>
            <w:rtl/>
          </w:rPr>
          <w:t xml:space="preserve">זה, </w:t>
        </w:r>
      </w:ins>
      <w:ins w:id="515" w:author="Shimon" w:date="2019-08-04T00:20:00Z">
        <w:r>
          <w:rPr>
            <w:rStyle w:val="emailstyle17"/>
            <w:rFonts w:ascii="Times New Roman" w:hAnsi="Times New Roman" w:cs="David" w:hint="cs"/>
            <w:color w:val="auto"/>
            <w:rtl/>
          </w:rPr>
          <w:t xml:space="preserve">כי </w:t>
        </w:r>
      </w:ins>
      <w:ins w:id="516" w:author="Shimon" w:date="2019-08-03T23:51:00Z">
        <w:r w:rsidR="0062429C" w:rsidRPr="0062429C">
          <w:rPr>
            <w:rStyle w:val="emailstyle17"/>
            <w:rFonts w:ascii="Times New Roman" w:hAnsi="Times New Roman" w:cs="David" w:hint="eastAsia"/>
            <w:color w:val="auto"/>
            <w:rtl/>
          </w:rPr>
          <w:t>התובע</w:t>
        </w:r>
        <w:r w:rsidR="0062429C" w:rsidRPr="0062429C">
          <w:rPr>
            <w:rStyle w:val="emailstyle17"/>
            <w:rFonts w:ascii="Times New Roman" w:hAnsi="Times New Roman" w:cs="David"/>
            <w:color w:val="auto"/>
            <w:rtl/>
          </w:rPr>
          <w:t xml:space="preserve"> הניח </w:t>
        </w:r>
      </w:ins>
      <w:ins w:id="517" w:author="Shimon" w:date="2019-08-04T00:20:00Z">
        <w:r w:rsidR="00E36465">
          <w:rPr>
            <w:rStyle w:val="emailstyle17"/>
            <w:rFonts w:ascii="Times New Roman" w:hAnsi="Times New Roman" w:cs="David" w:hint="cs"/>
            <w:color w:val="auto"/>
            <w:rtl/>
          </w:rPr>
          <w:t xml:space="preserve">גם </w:t>
        </w:r>
      </w:ins>
      <w:ins w:id="518" w:author="Shimon" w:date="2019-08-04T00:05:00Z">
        <w:r w:rsidR="00A40C1E">
          <w:rPr>
            <w:rStyle w:val="emailstyle17"/>
            <w:rFonts w:ascii="Times New Roman" w:hAnsi="Times New Roman" w:cs="David" w:hint="cs"/>
            <w:color w:val="auto"/>
            <w:rtl/>
          </w:rPr>
          <w:t>שבכל מקרה,</w:t>
        </w:r>
      </w:ins>
      <w:ins w:id="519" w:author="Shimon" w:date="2019-08-04T00:11:00Z">
        <w:r>
          <w:rPr>
            <w:rStyle w:val="emailstyle17"/>
            <w:rFonts w:ascii="Times New Roman" w:hAnsi="Times New Roman" w:cs="David" w:hint="cs"/>
            <w:color w:val="auto"/>
            <w:rtl/>
          </w:rPr>
          <w:t xml:space="preserve"> </w:t>
        </w:r>
      </w:ins>
      <w:ins w:id="520" w:author="Shimon" w:date="2019-08-04T00:17:00Z">
        <w:r>
          <w:rPr>
            <w:rStyle w:val="emailstyle17"/>
            <w:rFonts w:ascii="Times New Roman" w:hAnsi="Times New Roman" w:cs="David" w:hint="cs"/>
            <w:color w:val="auto"/>
            <w:rtl/>
          </w:rPr>
          <w:t>אם הוא יאלץ לפרוש מוקדם מהצפוי</w:t>
        </w:r>
      </w:ins>
      <w:ins w:id="521" w:author="Shimon" w:date="2019-08-05T12:11:00Z">
        <w:r w:rsidR="00502CD3">
          <w:rPr>
            <w:rStyle w:val="emailstyle17"/>
            <w:rFonts w:ascii="Times New Roman" w:hAnsi="Times New Roman" w:cs="David" w:hint="cs"/>
            <w:color w:val="auto"/>
            <w:rtl/>
          </w:rPr>
          <w:t xml:space="preserve"> ותקופת עבודתו החוזה תהיה קצרה מתקופת עבודתו בכתב מינוי, </w:t>
        </w:r>
      </w:ins>
      <w:ins w:id="522" w:author="Shimon" w:date="2019-08-04T00:12:00Z">
        <w:r>
          <w:rPr>
            <w:rStyle w:val="emailstyle17"/>
            <w:rFonts w:ascii="Times New Roman" w:hAnsi="Times New Roman" w:cs="David" w:hint="cs"/>
            <w:color w:val="auto"/>
            <w:rtl/>
          </w:rPr>
          <w:t xml:space="preserve">הוא יהיה זכאי </w:t>
        </w:r>
      </w:ins>
      <w:ins w:id="523" w:author="Shimon" w:date="2019-08-05T12:11:00Z">
        <w:r w:rsidR="00502CD3">
          <w:rPr>
            <w:rStyle w:val="emailstyle17"/>
            <w:rFonts w:ascii="Times New Roman" w:hAnsi="Times New Roman" w:cs="David" w:hint="cs"/>
            <w:color w:val="auto"/>
            <w:rtl/>
          </w:rPr>
          <w:t>בכל מקרה</w:t>
        </w:r>
      </w:ins>
      <w:ins w:id="524" w:author="Shimon" w:date="2019-08-05T12:12:00Z">
        <w:r w:rsidR="00502CD3" w:rsidRPr="00502CD3">
          <w:rPr>
            <w:rStyle w:val="emailstyle17"/>
            <w:rFonts w:ascii="Times New Roman" w:hAnsi="Times New Roman" w:cs="David" w:hint="cs"/>
            <w:color w:val="auto"/>
            <w:rtl/>
          </w:rPr>
          <w:t xml:space="preserve"> </w:t>
        </w:r>
        <w:r w:rsidR="00502CD3">
          <w:rPr>
            <w:rStyle w:val="emailstyle17"/>
            <w:rFonts w:ascii="Times New Roman" w:hAnsi="Times New Roman" w:cs="David" w:hint="cs"/>
            <w:color w:val="auto"/>
            <w:rtl/>
          </w:rPr>
          <w:t>לשיפור המוצע בנספח לחוזה (פנסיה של 50/50)</w:t>
        </w:r>
      </w:ins>
      <w:ins w:id="525" w:author="Shimon" w:date="2019-08-05T12:11:00Z">
        <w:r w:rsidR="00502CD3">
          <w:rPr>
            <w:rStyle w:val="emailstyle17"/>
            <w:rFonts w:ascii="Times New Roman" w:hAnsi="Times New Roman" w:cs="David" w:hint="cs"/>
            <w:color w:val="auto"/>
            <w:rtl/>
          </w:rPr>
          <w:t>, גם ללא החת</w:t>
        </w:r>
      </w:ins>
      <w:ins w:id="526" w:author="Shimon" w:date="2019-08-05T12:12:00Z">
        <w:r w:rsidR="00502CD3">
          <w:rPr>
            <w:rStyle w:val="emailstyle17"/>
            <w:rFonts w:ascii="Times New Roman" w:hAnsi="Times New Roman" w:cs="David" w:hint="cs"/>
            <w:color w:val="auto"/>
            <w:rtl/>
          </w:rPr>
          <w:t>י</w:t>
        </w:r>
      </w:ins>
      <w:ins w:id="527" w:author="Shimon" w:date="2019-08-05T12:11:00Z">
        <w:r w:rsidR="00502CD3">
          <w:rPr>
            <w:rStyle w:val="emailstyle17"/>
            <w:rFonts w:ascii="Times New Roman" w:hAnsi="Times New Roman" w:cs="David" w:hint="cs"/>
            <w:color w:val="auto"/>
            <w:rtl/>
          </w:rPr>
          <w:t xml:space="preserve">מה </w:t>
        </w:r>
      </w:ins>
      <w:ins w:id="528" w:author="Shimon" w:date="2019-08-05T12:12:00Z">
        <w:r w:rsidR="00502CD3">
          <w:rPr>
            <w:rStyle w:val="emailstyle17"/>
            <w:rFonts w:ascii="Times New Roman" w:hAnsi="Times New Roman" w:cs="David" w:hint="cs"/>
            <w:color w:val="auto"/>
            <w:rtl/>
          </w:rPr>
          <w:t>על הנספח,</w:t>
        </w:r>
      </w:ins>
      <w:ins w:id="529" w:author="Shimon" w:date="2019-08-05T12:13:00Z">
        <w:r w:rsidR="00BA4F99">
          <w:rPr>
            <w:rStyle w:val="emailstyle17"/>
            <w:rFonts w:ascii="Times New Roman" w:hAnsi="Times New Roman" w:cs="David" w:hint="cs"/>
            <w:color w:val="auto"/>
            <w:rtl/>
          </w:rPr>
          <w:t xml:space="preserve"> </w:t>
        </w:r>
      </w:ins>
      <w:ins w:id="530" w:author="Shimon" w:date="2019-08-04T00:14:00Z">
        <w:r>
          <w:rPr>
            <w:rStyle w:val="emailstyle17"/>
            <w:rFonts w:ascii="Times New Roman" w:hAnsi="Times New Roman" w:cs="David" w:hint="cs"/>
            <w:color w:val="auto"/>
            <w:rtl/>
          </w:rPr>
          <w:t xml:space="preserve">וזאת בהסתמכו על סעיף 17 לחוזה </w:t>
        </w:r>
      </w:ins>
      <w:ins w:id="531" w:author="Shimon" w:date="2019-08-04T00:01:00Z">
        <w:r w:rsidR="00A40C1E">
          <w:rPr>
            <w:rStyle w:val="emailstyle17"/>
            <w:rFonts w:ascii="Times New Roman" w:hAnsi="Times New Roman" w:cs="David" w:hint="cs"/>
            <w:color w:val="auto"/>
            <w:rtl/>
          </w:rPr>
          <w:t xml:space="preserve">לפיו </w:t>
        </w:r>
      </w:ins>
      <w:ins w:id="532" w:author="Shimon" w:date="2019-08-03T23:59:00Z">
        <w:r w:rsidR="0062429C">
          <w:rPr>
            <w:rStyle w:val="emailstyle17"/>
            <w:rFonts w:ascii="Times New Roman" w:hAnsi="Times New Roman" w:cs="David" w:hint="cs"/>
            <w:color w:val="auto"/>
            <w:rtl/>
          </w:rPr>
          <w:t>כאמור</w:t>
        </w:r>
      </w:ins>
      <w:ins w:id="533" w:author="Shimon" w:date="2019-08-04T00:15:00Z">
        <w:r>
          <w:rPr>
            <w:rStyle w:val="emailstyle17"/>
            <w:rFonts w:ascii="Times New Roman" w:hAnsi="Times New Roman" w:cs="David" w:hint="cs"/>
            <w:color w:val="auto"/>
            <w:rtl/>
          </w:rPr>
          <w:t>,</w:t>
        </w:r>
      </w:ins>
      <w:ins w:id="534" w:author="Shimon" w:date="2019-08-03T23:59:00Z">
        <w:r w:rsidR="0062429C">
          <w:rPr>
            <w:rStyle w:val="emailstyle17"/>
            <w:rFonts w:ascii="Times New Roman" w:hAnsi="Times New Roman" w:cs="David" w:hint="cs"/>
            <w:color w:val="auto"/>
            <w:rtl/>
          </w:rPr>
          <w:t xml:space="preserve"> </w:t>
        </w:r>
      </w:ins>
      <w:ins w:id="535" w:author="Shimon" w:date="2019-08-04T00:01:00Z">
        <w:r w:rsidR="00A40C1E" w:rsidRPr="00A40C1E">
          <w:rPr>
            <w:rStyle w:val="emailstyle17"/>
            <w:rFonts w:cs="David" w:hint="eastAsia"/>
            <w:color w:val="auto"/>
            <w:sz w:val="22"/>
            <w:rtl/>
            <w:rPrChange w:id="536" w:author="Shimon" w:date="2019-08-04T00:02:00Z">
              <w:rPr>
                <w:rStyle w:val="emailstyle17"/>
                <w:rFonts w:cs="David" w:hint="eastAsia"/>
                <w:b/>
                <w:bCs/>
                <w:color w:val="auto"/>
                <w:sz w:val="22"/>
                <w:rtl/>
              </w:rPr>
            </w:rPrChange>
          </w:rPr>
          <w:t>ה</w:t>
        </w:r>
      </w:ins>
      <w:ins w:id="537" w:author="Shimon" w:date="2019-08-04T00:00:00Z">
        <w:r w:rsidR="00A40C1E" w:rsidRPr="00A40C1E">
          <w:rPr>
            <w:rStyle w:val="emailstyle17"/>
            <w:rFonts w:cs="David" w:hint="eastAsia"/>
            <w:color w:val="auto"/>
            <w:sz w:val="22"/>
            <w:rtl/>
            <w:rPrChange w:id="538" w:author="Shimon" w:date="2019-08-04T00:02:00Z">
              <w:rPr>
                <w:rStyle w:val="emailstyle17"/>
                <w:rFonts w:cs="David" w:hint="eastAsia"/>
                <w:b/>
                <w:bCs/>
                <w:color w:val="auto"/>
                <w:sz w:val="22"/>
                <w:rtl/>
              </w:rPr>
            </w:rPrChange>
          </w:rPr>
          <w:t>שינויים</w:t>
        </w:r>
        <w:r w:rsidR="00A40C1E" w:rsidRPr="00A40C1E">
          <w:rPr>
            <w:rStyle w:val="emailstyle17"/>
            <w:rFonts w:cs="David"/>
            <w:color w:val="auto"/>
            <w:sz w:val="22"/>
            <w:rtl/>
            <w:rPrChange w:id="539" w:author="Shimon" w:date="2019-08-04T00:02:00Z">
              <w:rPr>
                <w:rStyle w:val="emailstyle17"/>
                <w:rFonts w:cs="David"/>
                <w:b/>
                <w:bCs/>
                <w:color w:val="auto"/>
                <w:sz w:val="22"/>
                <w:rtl/>
              </w:rPr>
            </w:rPrChange>
          </w:rPr>
          <w:t xml:space="preserve"> </w:t>
        </w:r>
      </w:ins>
      <w:ins w:id="540" w:author="Shimon" w:date="2019-08-04T00:01:00Z">
        <w:r w:rsidR="00A40C1E" w:rsidRPr="00A40C1E">
          <w:rPr>
            <w:rStyle w:val="emailstyle17"/>
            <w:rFonts w:cs="David" w:hint="eastAsia"/>
            <w:color w:val="auto"/>
            <w:sz w:val="22"/>
            <w:rtl/>
            <w:rPrChange w:id="541" w:author="Shimon" w:date="2019-08-04T00:02:00Z">
              <w:rPr>
                <w:rStyle w:val="emailstyle17"/>
                <w:rFonts w:cs="David" w:hint="eastAsia"/>
                <w:b/>
                <w:bCs/>
                <w:color w:val="auto"/>
                <w:sz w:val="22"/>
                <w:rtl/>
              </w:rPr>
            </w:rPrChange>
          </w:rPr>
          <w:t>שיחולו</w:t>
        </w:r>
        <w:r w:rsidR="00A40C1E" w:rsidRPr="00A40C1E">
          <w:rPr>
            <w:rStyle w:val="emailstyle17"/>
            <w:rFonts w:cs="David"/>
            <w:color w:val="auto"/>
            <w:sz w:val="22"/>
            <w:rtl/>
            <w:rPrChange w:id="542" w:author="Shimon" w:date="2019-08-04T00:02:00Z">
              <w:rPr>
                <w:rStyle w:val="emailstyle17"/>
                <w:rFonts w:cs="David"/>
                <w:b/>
                <w:bCs/>
                <w:color w:val="auto"/>
                <w:sz w:val="22"/>
                <w:rtl/>
              </w:rPr>
            </w:rPrChange>
          </w:rPr>
          <w:t xml:space="preserve"> </w:t>
        </w:r>
      </w:ins>
      <w:ins w:id="543" w:author="Shimon" w:date="2019-08-04T00:00:00Z">
        <w:r w:rsidR="00A40C1E" w:rsidRPr="00A40C1E">
          <w:rPr>
            <w:rStyle w:val="emailstyle17"/>
            <w:rFonts w:cs="David" w:hint="eastAsia"/>
            <w:color w:val="auto"/>
            <w:sz w:val="22"/>
            <w:rtl/>
            <w:rPrChange w:id="544" w:author="Shimon" w:date="2019-08-04T00:02:00Z">
              <w:rPr>
                <w:rStyle w:val="emailstyle17"/>
                <w:rFonts w:cs="David" w:hint="eastAsia"/>
                <w:b/>
                <w:bCs/>
                <w:color w:val="auto"/>
                <w:sz w:val="22"/>
                <w:rtl/>
              </w:rPr>
            </w:rPrChange>
          </w:rPr>
          <w:t>לטובת</w:t>
        </w:r>
        <w:r w:rsidR="00A40C1E" w:rsidRPr="00A40C1E">
          <w:rPr>
            <w:rStyle w:val="emailstyle17"/>
            <w:rFonts w:cs="David"/>
            <w:color w:val="auto"/>
            <w:sz w:val="22"/>
            <w:rtl/>
            <w:rPrChange w:id="545"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46" w:author="Shimon" w:date="2019-08-04T00:02:00Z">
              <w:rPr>
                <w:rStyle w:val="emailstyle17"/>
                <w:rFonts w:cs="David" w:hint="eastAsia"/>
                <w:b/>
                <w:bCs/>
                <w:color w:val="auto"/>
                <w:sz w:val="22"/>
                <w:rtl/>
              </w:rPr>
            </w:rPrChange>
          </w:rPr>
          <w:t>העובדים</w:t>
        </w:r>
        <w:r w:rsidR="00A40C1E" w:rsidRPr="00A40C1E">
          <w:rPr>
            <w:rStyle w:val="emailstyle17"/>
            <w:rFonts w:cs="David"/>
            <w:color w:val="auto"/>
            <w:sz w:val="22"/>
            <w:rtl/>
            <w:rPrChange w:id="547"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48" w:author="Shimon" w:date="2019-08-04T00:02:00Z">
              <w:rPr>
                <w:rStyle w:val="emailstyle17"/>
                <w:rFonts w:cs="David" w:hint="eastAsia"/>
                <w:b/>
                <w:bCs/>
                <w:color w:val="auto"/>
                <w:sz w:val="22"/>
                <w:rtl/>
              </w:rPr>
            </w:rPrChange>
          </w:rPr>
          <w:t>בתנאי</w:t>
        </w:r>
        <w:r w:rsidR="00A40C1E" w:rsidRPr="00A40C1E">
          <w:rPr>
            <w:rStyle w:val="emailstyle17"/>
            <w:rFonts w:cs="David"/>
            <w:color w:val="auto"/>
            <w:sz w:val="22"/>
            <w:rtl/>
            <w:rPrChange w:id="549"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50" w:author="Shimon" w:date="2019-08-04T00:02:00Z">
              <w:rPr>
                <w:rStyle w:val="emailstyle17"/>
                <w:rFonts w:cs="David" w:hint="eastAsia"/>
                <w:b/>
                <w:bCs/>
                <w:color w:val="auto"/>
                <w:sz w:val="22"/>
                <w:rtl/>
              </w:rPr>
            </w:rPrChange>
          </w:rPr>
          <w:t>החוזים</w:t>
        </w:r>
        <w:r w:rsidR="00A40C1E" w:rsidRPr="00A40C1E">
          <w:rPr>
            <w:rStyle w:val="emailstyle17"/>
            <w:rFonts w:cs="David"/>
            <w:color w:val="auto"/>
            <w:sz w:val="22"/>
            <w:rtl/>
            <w:rPrChange w:id="551"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52" w:author="Shimon" w:date="2019-08-04T00:02:00Z">
              <w:rPr>
                <w:rStyle w:val="emailstyle17"/>
                <w:rFonts w:cs="David" w:hint="eastAsia"/>
                <w:b/>
                <w:bCs/>
                <w:color w:val="auto"/>
                <w:sz w:val="22"/>
                <w:rtl/>
              </w:rPr>
            </w:rPrChange>
          </w:rPr>
          <w:t>המיוחדים</w:t>
        </w:r>
        <w:r w:rsidR="00A40C1E" w:rsidRPr="00A40C1E">
          <w:rPr>
            <w:rStyle w:val="emailstyle17"/>
            <w:rFonts w:cs="David"/>
            <w:color w:val="auto"/>
            <w:sz w:val="22"/>
            <w:rtl/>
            <w:rPrChange w:id="553"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54" w:author="Shimon" w:date="2019-08-04T00:02:00Z">
              <w:rPr>
                <w:rStyle w:val="emailstyle17"/>
                <w:rFonts w:cs="David" w:hint="eastAsia"/>
                <w:b/>
                <w:bCs/>
                <w:color w:val="auto"/>
                <w:sz w:val="22"/>
                <w:rtl/>
              </w:rPr>
            </w:rPrChange>
          </w:rPr>
          <w:t>שדרגתם</w:t>
        </w:r>
        <w:r w:rsidR="00A40C1E" w:rsidRPr="00A40C1E">
          <w:rPr>
            <w:rStyle w:val="emailstyle17"/>
            <w:rFonts w:cs="David"/>
            <w:color w:val="auto"/>
            <w:sz w:val="22"/>
            <w:rtl/>
            <w:rPrChange w:id="555"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56" w:author="Shimon" w:date="2019-08-04T00:02:00Z">
              <w:rPr>
                <w:rStyle w:val="emailstyle17"/>
                <w:rFonts w:cs="David" w:hint="eastAsia"/>
                <w:b/>
                <w:bCs/>
                <w:color w:val="auto"/>
                <w:sz w:val="22"/>
                <w:rtl/>
              </w:rPr>
            </w:rPrChange>
          </w:rPr>
          <w:t>ומעמדם</w:t>
        </w:r>
        <w:r w:rsidR="00A40C1E" w:rsidRPr="00A40C1E">
          <w:rPr>
            <w:rStyle w:val="emailstyle17"/>
            <w:rFonts w:cs="David"/>
            <w:color w:val="auto"/>
            <w:sz w:val="22"/>
            <w:rtl/>
            <w:rPrChange w:id="557"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58" w:author="Shimon" w:date="2019-08-04T00:02:00Z">
              <w:rPr>
                <w:rStyle w:val="emailstyle17"/>
                <w:rFonts w:cs="David" w:hint="eastAsia"/>
                <w:b/>
                <w:bCs/>
                <w:color w:val="auto"/>
                <w:sz w:val="22"/>
                <w:rtl/>
              </w:rPr>
            </w:rPrChange>
          </w:rPr>
          <w:t>כשל</w:t>
        </w:r>
        <w:r w:rsidR="00A40C1E" w:rsidRPr="00A40C1E">
          <w:rPr>
            <w:rStyle w:val="emailstyle17"/>
            <w:rFonts w:cs="David"/>
            <w:color w:val="auto"/>
            <w:sz w:val="22"/>
            <w:rtl/>
            <w:rPrChange w:id="559"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60" w:author="Shimon" w:date="2019-08-04T00:02:00Z">
              <w:rPr>
                <w:rStyle w:val="emailstyle17"/>
                <w:rFonts w:cs="David" w:hint="eastAsia"/>
                <w:b/>
                <w:bCs/>
                <w:color w:val="auto"/>
                <w:sz w:val="22"/>
                <w:rtl/>
              </w:rPr>
            </w:rPrChange>
          </w:rPr>
          <w:t>התובע</w:t>
        </w:r>
        <w:r w:rsidR="00A40C1E" w:rsidRPr="00A40C1E">
          <w:rPr>
            <w:rStyle w:val="emailstyle17"/>
            <w:rFonts w:cs="David"/>
            <w:color w:val="auto"/>
            <w:sz w:val="22"/>
            <w:rtl/>
            <w:rPrChange w:id="561"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62" w:author="Shimon" w:date="2019-08-04T00:02:00Z">
              <w:rPr>
                <w:rStyle w:val="emailstyle17"/>
                <w:rFonts w:cs="David" w:hint="eastAsia"/>
                <w:b/>
                <w:bCs/>
                <w:color w:val="auto"/>
                <w:sz w:val="22"/>
                <w:rtl/>
              </w:rPr>
            </w:rPrChange>
          </w:rPr>
          <w:t>יחולו</w:t>
        </w:r>
        <w:r w:rsidR="00A40C1E" w:rsidRPr="00A40C1E">
          <w:rPr>
            <w:rStyle w:val="emailstyle17"/>
            <w:rFonts w:cs="David"/>
            <w:color w:val="auto"/>
            <w:sz w:val="22"/>
            <w:rtl/>
            <w:rPrChange w:id="563"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64" w:author="Shimon" w:date="2019-08-04T00:02:00Z">
              <w:rPr>
                <w:rStyle w:val="emailstyle17"/>
                <w:rFonts w:cs="David" w:hint="eastAsia"/>
                <w:b/>
                <w:bCs/>
                <w:color w:val="auto"/>
                <w:sz w:val="22"/>
                <w:rtl/>
              </w:rPr>
            </w:rPrChange>
          </w:rPr>
          <w:t>גם</w:t>
        </w:r>
        <w:r w:rsidR="00A40C1E" w:rsidRPr="00A40C1E">
          <w:rPr>
            <w:rStyle w:val="emailstyle17"/>
            <w:rFonts w:cs="David"/>
            <w:color w:val="auto"/>
            <w:sz w:val="22"/>
            <w:rtl/>
            <w:rPrChange w:id="565" w:author="Shimon" w:date="2019-08-04T00:02:00Z">
              <w:rPr>
                <w:rStyle w:val="emailstyle17"/>
                <w:rFonts w:cs="David"/>
                <w:b/>
                <w:bCs/>
                <w:color w:val="auto"/>
                <w:sz w:val="22"/>
                <w:rtl/>
              </w:rPr>
            </w:rPrChange>
          </w:rPr>
          <w:t xml:space="preserve"> </w:t>
        </w:r>
        <w:r w:rsidR="00A40C1E" w:rsidRPr="00A40C1E">
          <w:rPr>
            <w:rStyle w:val="emailstyle17"/>
            <w:rFonts w:cs="David" w:hint="eastAsia"/>
            <w:color w:val="auto"/>
            <w:sz w:val="22"/>
            <w:rtl/>
            <w:rPrChange w:id="566" w:author="Shimon" w:date="2019-08-04T00:02:00Z">
              <w:rPr>
                <w:rStyle w:val="emailstyle17"/>
                <w:rFonts w:cs="David" w:hint="eastAsia"/>
                <w:b/>
                <w:bCs/>
                <w:color w:val="auto"/>
                <w:sz w:val="22"/>
                <w:rtl/>
              </w:rPr>
            </w:rPrChange>
          </w:rPr>
          <w:t>עליו</w:t>
        </w:r>
      </w:ins>
      <w:ins w:id="567" w:author="Shimon" w:date="2019-08-04T00:10:00Z">
        <w:r w:rsidR="00A40C1E">
          <w:rPr>
            <w:rStyle w:val="emailstyle17"/>
            <w:rFonts w:cs="David" w:hint="cs"/>
            <w:color w:val="auto"/>
            <w:sz w:val="22"/>
            <w:rtl/>
          </w:rPr>
          <w:t>.</w:t>
        </w:r>
        <w:r>
          <w:rPr>
            <w:rFonts w:hint="cs"/>
            <w:i/>
            <w:iCs/>
            <w:sz w:val="24"/>
            <w:rtl/>
          </w:rPr>
          <w:t xml:space="preserve"> </w:t>
        </w:r>
      </w:ins>
      <w:ins w:id="568" w:author="Shimon" w:date="2019-08-05T12:16:00Z">
        <w:r w:rsidR="00BA4F99">
          <w:rPr>
            <w:rFonts w:hint="cs"/>
            <w:i/>
            <w:iCs/>
            <w:sz w:val="24"/>
            <w:rtl/>
          </w:rPr>
          <w:t xml:space="preserve"> </w:t>
        </w:r>
      </w:ins>
    </w:p>
    <w:p w14:paraId="1C144B19" w14:textId="5A713F58" w:rsidR="00430FA2" w:rsidRPr="00F24D6A" w:rsidDel="001A408D" w:rsidRDefault="001A408D">
      <w:pPr>
        <w:pStyle w:val="11"/>
        <w:numPr>
          <w:ilvl w:val="0"/>
          <w:numId w:val="42"/>
        </w:numPr>
        <w:spacing w:before="0" w:after="120" w:line="360" w:lineRule="auto"/>
        <w:ind w:left="523" w:hanging="142"/>
        <w:rPr>
          <w:del w:id="569" w:author="Shimon" w:date="2019-07-31T13:19:00Z"/>
          <w:rStyle w:val="emailstyle17"/>
          <w:rFonts w:ascii="Times New Roman" w:hAnsi="Times New Roman" w:cs="David"/>
          <w:color w:val="auto"/>
          <w:rtl/>
        </w:rPr>
        <w:pPrChange w:id="570" w:author="Shimon" w:date="2019-07-31T13:19:00Z">
          <w:pPr>
            <w:pStyle w:val="11"/>
            <w:numPr>
              <w:numId w:val="14"/>
            </w:numPr>
            <w:tabs>
              <w:tab w:val="num" w:pos="1069"/>
            </w:tabs>
            <w:spacing w:before="0" w:after="240" w:line="360" w:lineRule="auto"/>
            <w:ind w:left="1069" w:right="360" w:hanging="360"/>
          </w:pPr>
        </w:pPrChange>
      </w:pPr>
      <w:ins w:id="571" w:author="Shimon" w:date="2019-07-31T13:19:00Z">
        <w:r w:rsidRPr="001A408D">
          <w:rPr>
            <w:rStyle w:val="emailstyle17"/>
            <w:rFonts w:ascii="Times New Roman" w:hAnsi="Times New Roman" w:cs="David"/>
            <w:b/>
            <w:bCs/>
            <w:color w:val="auto"/>
            <w:rtl/>
          </w:rPr>
          <w:t xml:space="preserve"> </w:t>
        </w:r>
      </w:ins>
      <w:del w:id="572" w:author="Shimon" w:date="2019-07-23T13:07:00Z">
        <w:r w:rsidR="00A23774" w:rsidRPr="001A408D" w:rsidDel="00EE4B7B">
          <w:rPr>
            <w:rStyle w:val="emailstyle17"/>
            <w:rFonts w:ascii="Times New Roman" w:hAnsi="Times New Roman" w:cs="David"/>
            <w:color w:val="auto"/>
            <w:rtl/>
          </w:rPr>
          <w:delText xml:space="preserve"> </w:delText>
        </w:r>
      </w:del>
      <w:del w:id="573" w:author="Shimon" w:date="2019-07-25T10:56:00Z">
        <w:r w:rsidR="00582D11" w:rsidRPr="001A408D" w:rsidDel="00A24770">
          <w:rPr>
            <w:rStyle w:val="emailstyle17"/>
            <w:rFonts w:ascii="Times New Roman" w:hAnsi="Times New Roman" w:cs="David" w:hint="eastAsia"/>
            <w:b/>
            <w:bCs/>
            <w:color w:val="auto"/>
            <w:rtl/>
          </w:rPr>
          <w:delText>ו</w:delText>
        </w:r>
        <w:r w:rsidR="00D51CEB" w:rsidRPr="001A408D" w:rsidDel="00A24770">
          <w:rPr>
            <w:rStyle w:val="emailstyle17"/>
            <w:rFonts w:ascii="Times New Roman" w:hAnsi="Times New Roman" w:cs="David" w:hint="eastAsia"/>
            <w:b/>
            <w:bCs/>
            <w:color w:val="auto"/>
            <w:rtl/>
          </w:rPr>
          <w:delText>החוזה</w:delText>
        </w:r>
        <w:r w:rsidR="00D51CEB" w:rsidRPr="001A408D" w:rsidDel="00A24770">
          <w:rPr>
            <w:rStyle w:val="emailstyle17"/>
            <w:rFonts w:ascii="Times New Roman" w:hAnsi="Times New Roman" w:cs="David"/>
            <w:b/>
            <w:bCs/>
            <w:color w:val="auto"/>
            <w:rtl/>
          </w:rPr>
          <w:delText xml:space="preserve"> נשאר בנוסחו המקורי</w:delText>
        </w:r>
        <w:r w:rsidR="00430FA2" w:rsidRPr="001A408D" w:rsidDel="00A24770">
          <w:rPr>
            <w:rStyle w:val="emailstyle17"/>
            <w:rFonts w:ascii="Times New Roman" w:hAnsi="Times New Roman" w:cs="David"/>
            <w:color w:val="auto"/>
            <w:rtl/>
          </w:rPr>
          <w:delText>.</w:delText>
        </w:r>
      </w:del>
    </w:p>
    <w:p w14:paraId="497C2561" w14:textId="179D4838" w:rsidR="00D51CEB" w:rsidRPr="001A408D" w:rsidRDefault="00D51CEB">
      <w:pPr>
        <w:pStyle w:val="11"/>
        <w:numPr>
          <w:ilvl w:val="0"/>
          <w:numId w:val="42"/>
        </w:numPr>
        <w:spacing w:before="0" w:after="120" w:line="360" w:lineRule="auto"/>
        <w:ind w:left="381" w:hanging="283"/>
        <w:rPr>
          <w:ins w:id="574" w:author="Shimon" w:date="2019-07-25T10:33:00Z"/>
          <w:rStyle w:val="emailstyle17"/>
          <w:rFonts w:ascii="Times New Roman" w:hAnsi="Times New Roman" w:cs="David"/>
          <w:color w:val="auto"/>
          <w:rtl/>
        </w:rPr>
        <w:pPrChange w:id="575" w:author="Shimon" w:date="2019-07-31T13:19:00Z">
          <w:pPr>
            <w:pStyle w:val="11"/>
            <w:spacing w:before="0" w:after="120" w:line="360" w:lineRule="auto"/>
            <w:ind w:left="523" w:hanging="142"/>
          </w:pPr>
        </w:pPrChange>
      </w:pPr>
      <w:r w:rsidRPr="001A408D">
        <w:rPr>
          <w:rStyle w:val="emailstyle17"/>
          <w:rFonts w:ascii="Times New Roman" w:hAnsi="Times New Roman" w:cs="David"/>
          <w:color w:val="auto"/>
          <w:rtl/>
        </w:rPr>
        <w:t xml:space="preserve"> ה</w:t>
      </w:r>
      <w:r w:rsidR="00726756" w:rsidRPr="001A408D">
        <w:rPr>
          <w:rStyle w:val="emailstyle17"/>
          <w:rFonts w:ascii="Times New Roman" w:hAnsi="Times New Roman" w:cs="David" w:hint="eastAsia"/>
          <w:color w:val="auto"/>
          <w:rtl/>
        </w:rPr>
        <w:t>נתבעת</w:t>
      </w:r>
      <w:r w:rsidRPr="001A408D">
        <w:rPr>
          <w:rStyle w:val="emailstyle17"/>
          <w:rFonts w:ascii="Times New Roman" w:hAnsi="Times New Roman" w:cs="David"/>
          <w:color w:val="auto"/>
          <w:rtl/>
        </w:rPr>
        <w:t xml:space="preserve"> חזרה והציעה את השינוי הנ"ל בשנת 1997</w:t>
      </w:r>
      <w:r w:rsidR="00AF11A6" w:rsidRPr="001A408D">
        <w:rPr>
          <w:rStyle w:val="emailstyle17"/>
          <w:rFonts w:ascii="Times New Roman" w:hAnsi="Times New Roman" w:cs="David"/>
          <w:color w:val="auto"/>
          <w:rtl/>
        </w:rPr>
        <w:t>,</w:t>
      </w:r>
      <w:r w:rsidRPr="001A408D">
        <w:rPr>
          <w:rStyle w:val="emailstyle17"/>
          <w:rFonts w:ascii="Times New Roman" w:hAnsi="Times New Roman" w:cs="David"/>
          <w:color w:val="auto"/>
          <w:rtl/>
        </w:rPr>
        <w:t xml:space="preserve"> והתובע לא הסכים</w:t>
      </w:r>
      <w:r w:rsidR="00AF11A6" w:rsidRPr="001A408D">
        <w:rPr>
          <w:rStyle w:val="emailstyle17"/>
          <w:rFonts w:ascii="Times New Roman" w:hAnsi="Times New Roman" w:cs="David"/>
          <w:color w:val="auto"/>
          <w:rtl/>
        </w:rPr>
        <w:t xml:space="preserve"> לכך פעם נוספת</w:t>
      </w:r>
      <w:del w:id="576" w:author="Shimon" w:date="2019-07-31T13:19:00Z">
        <w:r w:rsidR="00A23774" w:rsidRPr="001A408D" w:rsidDel="001A408D">
          <w:rPr>
            <w:rStyle w:val="emailstyle17"/>
            <w:rFonts w:ascii="Times New Roman" w:hAnsi="Times New Roman" w:cs="David"/>
            <w:color w:val="auto"/>
            <w:rtl/>
          </w:rPr>
          <w:delText>.</w:delText>
        </w:r>
      </w:del>
      <w:ins w:id="577" w:author="Shimon" w:date="2019-07-31T13:19:00Z">
        <w:r w:rsidR="001A408D" w:rsidRPr="001A408D">
          <w:rPr>
            <w:rStyle w:val="emailstyle17"/>
            <w:rFonts w:ascii="Times New Roman" w:hAnsi="Times New Roman" w:cs="David"/>
            <w:b/>
            <w:bCs/>
            <w:color w:val="auto"/>
            <w:rtl/>
          </w:rPr>
          <w:t xml:space="preserve"> </w:t>
        </w:r>
        <w:r w:rsidR="001A408D" w:rsidRPr="001A408D">
          <w:rPr>
            <w:rStyle w:val="emailstyle17"/>
            <w:rFonts w:ascii="Times New Roman" w:hAnsi="Times New Roman" w:cs="David" w:hint="eastAsia"/>
            <w:b/>
            <w:bCs/>
            <w:color w:val="auto"/>
            <w:rtl/>
          </w:rPr>
          <w:t>והחוזה</w:t>
        </w:r>
        <w:r w:rsidR="001A408D" w:rsidRPr="001A408D">
          <w:rPr>
            <w:rStyle w:val="emailstyle17"/>
            <w:rFonts w:ascii="Times New Roman" w:hAnsi="Times New Roman" w:cs="David"/>
            <w:b/>
            <w:bCs/>
            <w:color w:val="auto"/>
            <w:rtl/>
          </w:rPr>
          <w:t xml:space="preserve"> נשאר בנוסחו המקורי</w:t>
        </w:r>
        <w:r w:rsidR="001A408D" w:rsidRPr="001A408D">
          <w:rPr>
            <w:rStyle w:val="emailstyle17"/>
            <w:rFonts w:ascii="Times New Roman" w:hAnsi="Times New Roman" w:cs="David"/>
            <w:color w:val="auto"/>
            <w:rtl/>
          </w:rPr>
          <w:t>.</w:t>
        </w:r>
      </w:ins>
    </w:p>
    <w:p w14:paraId="47BA1F43" w14:textId="7DF77DF1" w:rsidR="00430FA2" w:rsidRPr="00430FA2" w:rsidRDefault="00E36465">
      <w:pPr>
        <w:pStyle w:val="11"/>
        <w:spacing w:before="0" w:after="120" w:line="360" w:lineRule="auto"/>
        <w:ind w:left="381" w:firstLine="0"/>
        <w:rPr>
          <w:rStyle w:val="emailstyle17"/>
          <w:rFonts w:ascii="Times New Roman" w:hAnsi="Times New Roman" w:cs="David"/>
          <w:color w:val="auto"/>
          <w:u w:val="single"/>
          <w:rtl/>
          <w:rPrChange w:id="578" w:author="Shimon" w:date="2019-07-25T10:35:00Z">
            <w:rPr>
              <w:rStyle w:val="emailstyle17"/>
              <w:rFonts w:ascii="Times New Roman" w:hAnsi="Times New Roman" w:cs="David"/>
              <w:color w:val="auto"/>
              <w:rtl/>
            </w:rPr>
          </w:rPrChange>
        </w:rPr>
        <w:pPrChange w:id="579" w:author="Shimon" w:date="2019-08-04T00:24:00Z">
          <w:pPr>
            <w:pStyle w:val="11"/>
            <w:numPr>
              <w:numId w:val="14"/>
            </w:numPr>
            <w:tabs>
              <w:tab w:val="num" w:pos="1069"/>
            </w:tabs>
            <w:spacing w:before="0" w:after="240" w:line="360" w:lineRule="auto"/>
            <w:ind w:left="1069" w:right="360" w:hanging="360"/>
          </w:pPr>
        </w:pPrChange>
      </w:pPr>
      <w:ins w:id="580" w:author="Shimon" w:date="2019-08-04T00:24:00Z">
        <w:r>
          <w:rPr>
            <w:rStyle w:val="emailstyle17"/>
            <w:rFonts w:ascii="Times New Roman" w:hAnsi="Times New Roman" w:cs="David" w:hint="cs"/>
            <w:color w:val="auto"/>
            <w:rtl/>
          </w:rPr>
          <w:t>*</w:t>
        </w:r>
      </w:ins>
      <w:ins w:id="581" w:author="Shimon" w:date="2019-07-31T13:27:00Z">
        <w:r w:rsidR="00FB0C02" w:rsidRPr="00FB0C02">
          <w:rPr>
            <w:rStyle w:val="emailstyle17"/>
            <w:rFonts w:ascii="Times New Roman" w:hAnsi="Times New Roman" w:cs="David"/>
            <w:i/>
            <w:iCs/>
            <w:color w:val="auto"/>
            <w:rtl/>
            <w:rPrChange w:id="582" w:author="Shimon" w:date="2019-07-31T13:27:00Z">
              <w:rPr>
                <w:rStyle w:val="emailstyle17"/>
                <w:rFonts w:ascii="Times New Roman" w:hAnsi="Times New Roman" w:cs="David"/>
                <w:color w:val="auto"/>
                <w:rtl/>
              </w:rPr>
            </w:rPrChange>
          </w:rPr>
          <w:t xml:space="preserve">  </w:t>
        </w:r>
      </w:ins>
      <w:ins w:id="583" w:author="Shimon" w:date="2019-07-25T10:33:00Z">
        <w:r w:rsidR="00430FA2" w:rsidRPr="00FB0C02">
          <w:rPr>
            <w:rStyle w:val="emailstyle17"/>
            <w:rFonts w:ascii="Times New Roman" w:hAnsi="Times New Roman" w:cs="David" w:hint="eastAsia"/>
            <w:i/>
            <w:iCs/>
            <w:color w:val="auto"/>
            <w:rtl/>
            <w:rPrChange w:id="584" w:author="Shimon" w:date="2019-07-31T13:27:00Z">
              <w:rPr>
                <w:rStyle w:val="emailstyle17"/>
                <w:rFonts w:ascii="Times New Roman" w:hAnsi="Times New Roman" w:cs="David" w:hint="eastAsia"/>
                <w:color w:val="auto"/>
                <w:rtl/>
              </w:rPr>
            </w:rPrChange>
          </w:rPr>
          <w:t>רצ</w:t>
        </w:r>
        <w:r w:rsidR="00430FA2" w:rsidRPr="00FB0C02">
          <w:rPr>
            <w:rStyle w:val="emailstyle17"/>
            <w:rFonts w:ascii="Times New Roman" w:hAnsi="Times New Roman" w:cs="David"/>
            <w:i/>
            <w:iCs/>
            <w:color w:val="auto"/>
            <w:rtl/>
            <w:rPrChange w:id="585" w:author="Shimon" w:date="2019-07-31T13:27:00Z">
              <w:rPr>
                <w:rStyle w:val="emailstyle17"/>
                <w:rFonts w:ascii="Times New Roman" w:hAnsi="Times New Roman" w:cs="David"/>
                <w:color w:val="auto"/>
                <w:rtl/>
              </w:rPr>
            </w:rPrChange>
          </w:rPr>
          <w:t xml:space="preserve">"ב </w:t>
        </w:r>
        <w:r w:rsidR="00430FA2" w:rsidRPr="00FB0C02">
          <w:rPr>
            <w:rStyle w:val="emailstyle17"/>
            <w:rFonts w:ascii="Times New Roman" w:hAnsi="Times New Roman" w:cs="David" w:hint="eastAsia"/>
            <w:i/>
            <w:iCs/>
            <w:color w:val="auto"/>
            <w:rtl/>
            <w:rPrChange w:id="586" w:author="Shimon" w:date="2019-07-31T13:27:00Z">
              <w:rPr>
                <w:rStyle w:val="emailstyle17"/>
                <w:rFonts w:ascii="Times New Roman" w:hAnsi="Times New Roman" w:cs="David" w:hint="eastAsia"/>
                <w:color w:val="auto"/>
                <w:rtl/>
              </w:rPr>
            </w:rPrChange>
          </w:rPr>
          <w:t>מכתב</w:t>
        </w:r>
      </w:ins>
      <w:ins w:id="587" w:author="Shimon" w:date="2019-07-25T10:58:00Z">
        <w:r w:rsidR="00A24770" w:rsidRPr="00FB0C02">
          <w:rPr>
            <w:rStyle w:val="emailstyle17"/>
            <w:rFonts w:ascii="Times New Roman" w:hAnsi="Times New Roman" w:cs="David" w:hint="eastAsia"/>
            <w:i/>
            <w:iCs/>
            <w:color w:val="auto"/>
            <w:rtl/>
            <w:rPrChange w:id="588" w:author="Shimon" w:date="2019-07-31T13:27:00Z">
              <w:rPr>
                <w:rStyle w:val="emailstyle17"/>
                <w:rFonts w:ascii="Times New Roman" w:hAnsi="Times New Roman" w:cs="David" w:hint="eastAsia"/>
                <w:color w:val="auto"/>
                <w:rtl/>
              </w:rPr>
            </w:rPrChange>
          </w:rPr>
          <w:t>י</w:t>
        </w:r>
        <w:r w:rsidR="00A24770" w:rsidRPr="00FB0C02">
          <w:rPr>
            <w:rStyle w:val="emailstyle17"/>
            <w:rFonts w:ascii="Times New Roman" w:hAnsi="Times New Roman" w:cs="David"/>
            <w:i/>
            <w:iCs/>
            <w:color w:val="auto"/>
            <w:rtl/>
            <w:rPrChange w:id="589" w:author="Shimon" w:date="2019-07-31T13:27:00Z">
              <w:rPr>
                <w:rStyle w:val="emailstyle17"/>
                <w:rFonts w:ascii="Times New Roman" w:hAnsi="Times New Roman" w:cs="David"/>
                <w:color w:val="auto"/>
                <w:rtl/>
              </w:rPr>
            </w:rPrChange>
          </w:rPr>
          <w:t xml:space="preserve"> הסרוב של </w:t>
        </w:r>
      </w:ins>
      <w:ins w:id="590" w:author="Shimon" w:date="2019-07-25T10:33:00Z">
        <w:r w:rsidR="00430FA2" w:rsidRPr="00FB0C02">
          <w:rPr>
            <w:rStyle w:val="emailstyle17"/>
            <w:rFonts w:ascii="Times New Roman" w:hAnsi="Times New Roman" w:cs="David" w:hint="eastAsia"/>
            <w:i/>
            <w:iCs/>
            <w:color w:val="auto"/>
            <w:rtl/>
            <w:rPrChange w:id="591" w:author="Shimon" w:date="2019-07-31T13:27:00Z">
              <w:rPr>
                <w:rStyle w:val="emailstyle17"/>
                <w:rFonts w:ascii="Times New Roman" w:hAnsi="Times New Roman" w:cs="David" w:hint="eastAsia"/>
                <w:color w:val="auto"/>
                <w:rtl/>
              </w:rPr>
            </w:rPrChange>
          </w:rPr>
          <w:t>התובע</w:t>
        </w:r>
        <w:r w:rsidR="00430FA2" w:rsidRPr="00FB0C02">
          <w:rPr>
            <w:rStyle w:val="emailstyle17"/>
            <w:rFonts w:ascii="Times New Roman" w:hAnsi="Times New Roman" w:cs="David"/>
            <w:i/>
            <w:iCs/>
            <w:color w:val="auto"/>
            <w:rtl/>
            <w:rPrChange w:id="592" w:author="Shimon" w:date="2019-07-31T13:27:00Z">
              <w:rPr>
                <w:rStyle w:val="emailstyle17"/>
                <w:rFonts w:ascii="Times New Roman" w:hAnsi="Times New Roman" w:cs="David"/>
                <w:color w:val="auto"/>
                <w:rtl/>
              </w:rPr>
            </w:rPrChange>
          </w:rPr>
          <w:t xml:space="preserve"> (</w:t>
        </w:r>
      </w:ins>
      <w:ins w:id="593" w:author="Shimon" w:date="2019-07-25T10:34:00Z">
        <w:r w:rsidR="001A408D" w:rsidRPr="00FB0C02">
          <w:rPr>
            <w:rStyle w:val="emailstyle17"/>
            <w:rFonts w:ascii="Times New Roman" w:hAnsi="Times New Roman" w:cs="David" w:hint="eastAsia"/>
            <w:i/>
            <w:iCs/>
            <w:color w:val="auto"/>
            <w:rtl/>
            <w:rPrChange w:id="594" w:author="Shimon" w:date="2019-07-31T13:27:00Z">
              <w:rPr>
                <w:rStyle w:val="emailstyle17"/>
                <w:rFonts w:ascii="Times New Roman" w:hAnsi="Times New Roman" w:cs="David" w:hint="eastAsia"/>
                <w:color w:val="auto"/>
                <w:rtl/>
              </w:rPr>
            </w:rPrChange>
          </w:rPr>
          <w:t>ואחרים</w:t>
        </w:r>
        <w:r w:rsidR="001A408D" w:rsidRPr="00FB0C02">
          <w:rPr>
            <w:rStyle w:val="emailstyle17"/>
            <w:rFonts w:ascii="Times New Roman" w:hAnsi="Times New Roman" w:cs="David"/>
            <w:i/>
            <w:iCs/>
            <w:color w:val="auto"/>
            <w:rtl/>
            <w:rPrChange w:id="595" w:author="Shimon" w:date="2019-07-31T13:27:00Z">
              <w:rPr>
                <w:rStyle w:val="emailstyle17"/>
                <w:rFonts w:ascii="Times New Roman" w:hAnsi="Times New Roman" w:cs="David"/>
                <w:color w:val="auto"/>
                <w:rtl/>
              </w:rPr>
            </w:rPrChange>
          </w:rPr>
          <w:t xml:space="preserve">) אל נציב </w:t>
        </w:r>
        <w:r w:rsidR="00430FA2" w:rsidRPr="00FB0C02">
          <w:rPr>
            <w:rStyle w:val="emailstyle17"/>
            <w:rFonts w:ascii="Times New Roman" w:hAnsi="Times New Roman" w:cs="David" w:hint="eastAsia"/>
            <w:i/>
            <w:iCs/>
            <w:color w:val="auto"/>
            <w:rtl/>
            <w:rPrChange w:id="596" w:author="Shimon" w:date="2019-07-31T13:27:00Z">
              <w:rPr>
                <w:rStyle w:val="emailstyle17"/>
                <w:rFonts w:ascii="Times New Roman" w:hAnsi="Times New Roman" w:cs="David" w:hint="eastAsia"/>
                <w:color w:val="auto"/>
                <w:rtl/>
              </w:rPr>
            </w:rPrChange>
          </w:rPr>
          <w:t>שרות</w:t>
        </w:r>
        <w:r w:rsidR="00430FA2" w:rsidRPr="00FB0C02">
          <w:rPr>
            <w:rStyle w:val="emailstyle17"/>
            <w:rFonts w:ascii="Times New Roman" w:hAnsi="Times New Roman" w:cs="David"/>
            <w:i/>
            <w:iCs/>
            <w:color w:val="auto"/>
            <w:rtl/>
            <w:rPrChange w:id="597" w:author="Shimon" w:date="2019-07-31T13:27:00Z">
              <w:rPr>
                <w:rStyle w:val="emailstyle17"/>
                <w:rFonts w:ascii="Times New Roman" w:hAnsi="Times New Roman" w:cs="David"/>
                <w:color w:val="auto"/>
                <w:rtl/>
              </w:rPr>
            </w:rPrChange>
          </w:rPr>
          <w:t xml:space="preserve"> </w:t>
        </w:r>
        <w:r w:rsidR="00430FA2" w:rsidRPr="00FB0C02">
          <w:rPr>
            <w:rStyle w:val="emailstyle17"/>
            <w:rFonts w:ascii="Times New Roman" w:hAnsi="Times New Roman" w:cs="David" w:hint="eastAsia"/>
            <w:i/>
            <w:iCs/>
            <w:color w:val="auto"/>
            <w:rtl/>
            <w:rPrChange w:id="598" w:author="Shimon" w:date="2019-07-31T13:27:00Z">
              <w:rPr>
                <w:rStyle w:val="emailstyle17"/>
                <w:rFonts w:ascii="Times New Roman" w:hAnsi="Times New Roman" w:cs="David" w:hint="eastAsia"/>
                <w:color w:val="auto"/>
                <w:rtl/>
              </w:rPr>
            </w:rPrChange>
          </w:rPr>
          <w:t>המדינה</w:t>
        </w:r>
        <w:r w:rsidR="00430FA2" w:rsidRPr="00FB0C02">
          <w:rPr>
            <w:rStyle w:val="emailstyle17"/>
            <w:rFonts w:ascii="Times New Roman" w:hAnsi="Times New Roman" w:cs="David"/>
            <w:i/>
            <w:iCs/>
            <w:color w:val="auto"/>
            <w:rtl/>
            <w:rPrChange w:id="599" w:author="Shimon" w:date="2019-07-31T13:27:00Z">
              <w:rPr>
                <w:rStyle w:val="emailstyle17"/>
                <w:rFonts w:ascii="Times New Roman" w:hAnsi="Times New Roman" w:cs="David"/>
                <w:color w:val="auto"/>
                <w:rtl/>
              </w:rPr>
            </w:rPrChange>
          </w:rPr>
          <w:t xml:space="preserve"> </w:t>
        </w:r>
        <w:r w:rsidR="00430FA2" w:rsidRPr="00FB0C02">
          <w:rPr>
            <w:rStyle w:val="emailstyle17"/>
            <w:rFonts w:ascii="Times New Roman" w:hAnsi="Times New Roman" w:cs="David" w:hint="eastAsia"/>
            <w:i/>
            <w:iCs/>
            <w:color w:val="auto"/>
            <w:rtl/>
            <w:rPrChange w:id="600" w:author="Shimon" w:date="2019-07-31T13:27:00Z">
              <w:rPr>
                <w:rStyle w:val="emailstyle17"/>
                <w:rFonts w:ascii="Times New Roman" w:hAnsi="Times New Roman" w:cs="David" w:hint="eastAsia"/>
                <w:color w:val="auto"/>
                <w:rtl/>
              </w:rPr>
            </w:rPrChange>
          </w:rPr>
          <w:t>מ</w:t>
        </w:r>
        <w:r w:rsidR="00430FA2" w:rsidRPr="00FB0C02">
          <w:rPr>
            <w:rStyle w:val="emailstyle17"/>
            <w:rFonts w:ascii="Times New Roman" w:hAnsi="Times New Roman" w:cs="David"/>
            <w:i/>
            <w:iCs/>
            <w:color w:val="auto"/>
            <w:rtl/>
            <w:rPrChange w:id="601" w:author="Shimon" w:date="2019-07-31T13:27:00Z">
              <w:rPr>
                <w:rStyle w:val="emailstyle17"/>
                <w:rFonts w:ascii="Times New Roman" w:hAnsi="Times New Roman" w:cs="David"/>
                <w:color w:val="auto"/>
                <w:rtl/>
              </w:rPr>
            </w:rPrChange>
          </w:rPr>
          <w:t>-</w:t>
        </w:r>
      </w:ins>
      <w:ins w:id="602" w:author="Shimon" w:date="2019-07-25T11:00:00Z">
        <w:r w:rsidR="00A24770" w:rsidRPr="00FB0C02">
          <w:rPr>
            <w:rStyle w:val="emailstyle17"/>
            <w:rFonts w:ascii="Times New Roman" w:hAnsi="Times New Roman" w:cs="David"/>
            <w:i/>
            <w:iCs/>
            <w:color w:val="auto"/>
            <w:rtl/>
            <w:rPrChange w:id="603" w:author="Shimon" w:date="2019-07-31T13:27:00Z">
              <w:rPr>
                <w:rStyle w:val="emailstyle17"/>
                <w:rFonts w:ascii="Times New Roman" w:hAnsi="Times New Roman" w:cs="David"/>
                <w:color w:val="auto"/>
                <w:rtl/>
              </w:rPr>
            </w:rPrChange>
          </w:rPr>
          <w:t>26.5.1995</w:t>
        </w:r>
      </w:ins>
      <w:ins w:id="604" w:author="Shimon" w:date="2019-07-25T10:34:00Z">
        <w:r w:rsidR="00430FA2" w:rsidRPr="00FB0C02">
          <w:rPr>
            <w:rStyle w:val="emailstyle17"/>
            <w:rFonts w:ascii="Times New Roman" w:hAnsi="Times New Roman" w:cs="David"/>
            <w:i/>
            <w:iCs/>
            <w:color w:val="auto"/>
            <w:rtl/>
            <w:rPrChange w:id="605" w:author="Shimon" w:date="2019-07-31T13:27:00Z">
              <w:rPr>
                <w:rStyle w:val="emailstyle17"/>
                <w:rFonts w:ascii="Times New Roman" w:hAnsi="Times New Roman" w:cs="David"/>
                <w:color w:val="auto"/>
                <w:rtl/>
              </w:rPr>
            </w:rPrChange>
          </w:rPr>
          <w:t xml:space="preserve"> </w:t>
        </w:r>
      </w:ins>
      <w:ins w:id="606" w:author="Shimon" w:date="2019-07-25T10:35:00Z">
        <w:r w:rsidR="00430FA2" w:rsidRPr="00FB0C02">
          <w:rPr>
            <w:rStyle w:val="emailstyle17"/>
            <w:rFonts w:ascii="Times New Roman" w:hAnsi="Times New Roman" w:cs="David" w:hint="eastAsia"/>
            <w:i/>
            <w:iCs/>
            <w:color w:val="auto"/>
            <w:rtl/>
            <w:rPrChange w:id="607" w:author="Shimon" w:date="2019-07-31T13:27:00Z">
              <w:rPr>
                <w:rStyle w:val="emailstyle17"/>
                <w:rFonts w:ascii="Times New Roman" w:hAnsi="Times New Roman" w:cs="David" w:hint="eastAsia"/>
                <w:color w:val="auto"/>
                <w:rtl/>
              </w:rPr>
            </w:rPrChange>
          </w:rPr>
          <w:t>ומ</w:t>
        </w:r>
        <w:r w:rsidR="00430FA2" w:rsidRPr="00FB0C02">
          <w:rPr>
            <w:rStyle w:val="emailstyle17"/>
            <w:rFonts w:ascii="Times New Roman" w:hAnsi="Times New Roman" w:cs="David"/>
            <w:i/>
            <w:iCs/>
            <w:color w:val="auto"/>
            <w:rtl/>
            <w:rPrChange w:id="608" w:author="Shimon" w:date="2019-07-31T13:27:00Z">
              <w:rPr>
                <w:rStyle w:val="emailstyle17"/>
                <w:rFonts w:ascii="Times New Roman" w:hAnsi="Times New Roman" w:cs="David"/>
                <w:color w:val="auto"/>
                <w:rtl/>
              </w:rPr>
            </w:rPrChange>
          </w:rPr>
          <w:t>-</w:t>
        </w:r>
      </w:ins>
      <w:ins w:id="609" w:author="Shimon" w:date="2019-07-25T11:01:00Z">
        <w:r w:rsidR="006B4D86" w:rsidRPr="00FB0C02">
          <w:rPr>
            <w:rStyle w:val="emailstyle17"/>
            <w:rFonts w:ascii="Times New Roman" w:hAnsi="Times New Roman" w:cs="David"/>
            <w:i/>
            <w:iCs/>
            <w:color w:val="auto"/>
            <w:rtl/>
            <w:rPrChange w:id="610" w:author="Shimon" w:date="2019-07-31T13:27:00Z">
              <w:rPr>
                <w:rStyle w:val="emailstyle17"/>
                <w:rFonts w:ascii="Times New Roman" w:hAnsi="Times New Roman" w:cs="David"/>
                <w:color w:val="auto"/>
                <w:rtl/>
              </w:rPr>
            </w:rPrChange>
          </w:rPr>
          <w:t>31.8.1997</w:t>
        </w:r>
      </w:ins>
      <w:ins w:id="611" w:author="Shimon" w:date="2019-07-31T13:27:00Z">
        <w:r w:rsidR="00FB0C02" w:rsidRPr="00FB0C02">
          <w:rPr>
            <w:rStyle w:val="emailstyle17"/>
            <w:rFonts w:ascii="Times New Roman" w:hAnsi="Times New Roman" w:cs="David"/>
            <w:i/>
            <w:iCs/>
            <w:color w:val="auto"/>
            <w:rtl/>
            <w:rPrChange w:id="612" w:author="Shimon" w:date="2019-07-31T13:27:00Z">
              <w:rPr>
                <w:rStyle w:val="emailstyle17"/>
                <w:rFonts w:ascii="Times New Roman" w:hAnsi="Times New Roman" w:cs="David"/>
                <w:color w:val="auto"/>
                <w:rtl/>
              </w:rPr>
            </w:rPrChange>
          </w:rPr>
          <w:t xml:space="preserve"> </w:t>
        </w:r>
      </w:ins>
      <w:ins w:id="613" w:author="Shimon" w:date="2019-07-25T10:35:00Z">
        <w:r w:rsidR="00430FA2" w:rsidRPr="00FB0C02">
          <w:rPr>
            <w:rStyle w:val="emailstyle17"/>
            <w:rFonts w:ascii="Times New Roman" w:hAnsi="Times New Roman" w:cs="David" w:hint="eastAsia"/>
            <w:i/>
            <w:iCs/>
            <w:color w:val="auto"/>
            <w:rtl/>
            <w:rPrChange w:id="614" w:author="Shimon" w:date="2019-07-31T13:27:00Z">
              <w:rPr>
                <w:rStyle w:val="emailstyle17"/>
                <w:rFonts w:ascii="Times New Roman" w:hAnsi="Times New Roman" w:cs="David" w:hint="eastAsia"/>
                <w:color w:val="auto"/>
                <w:rtl/>
              </w:rPr>
            </w:rPrChange>
          </w:rPr>
          <w:t>נספחים</w:t>
        </w:r>
        <w:r w:rsidR="00430FA2" w:rsidRPr="00FB0C02">
          <w:rPr>
            <w:rStyle w:val="emailstyle17"/>
            <w:rFonts w:ascii="Times New Roman" w:hAnsi="Times New Roman" w:cs="David"/>
            <w:i/>
            <w:iCs/>
            <w:color w:val="auto"/>
            <w:rtl/>
            <w:rPrChange w:id="615" w:author="Shimon" w:date="2019-07-31T13:27:00Z">
              <w:rPr>
                <w:rStyle w:val="emailstyle17"/>
                <w:rFonts w:ascii="Times New Roman" w:hAnsi="Times New Roman" w:cs="David"/>
                <w:color w:val="auto"/>
                <w:u w:val="single"/>
                <w:rtl/>
              </w:rPr>
            </w:rPrChange>
          </w:rPr>
          <w:t xml:space="preserve"> </w:t>
        </w:r>
        <w:r w:rsidR="00430FA2">
          <w:rPr>
            <w:rStyle w:val="emailstyle17"/>
            <w:rFonts w:ascii="Times New Roman" w:hAnsi="Times New Roman" w:cs="David" w:hint="cs"/>
            <w:color w:val="auto"/>
            <w:u w:val="single"/>
            <w:rtl/>
          </w:rPr>
          <w:t xml:space="preserve">            </w:t>
        </w:r>
      </w:ins>
    </w:p>
    <w:p w14:paraId="6456C4BA" w14:textId="5AD69703" w:rsidR="00520F84" w:rsidRPr="00520F84" w:rsidRDefault="00A23FC8">
      <w:pPr>
        <w:pStyle w:val="11"/>
        <w:numPr>
          <w:ilvl w:val="0"/>
          <w:numId w:val="42"/>
        </w:numPr>
        <w:spacing w:before="0" w:line="360" w:lineRule="auto"/>
        <w:ind w:left="521" w:right="284" w:hanging="357"/>
        <w:rPr>
          <w:rStyle w:val="emailstyle17"/>
          <w:rFonts w:ascii="Times New Roman" w:hAnsi="Times New Roman" w:cs="David"/>
          <w:color w:val="auto"/>
        </w:rPr>
        <w:pPrChange w:id="616" w:author="Shimon" w:date="2019-08-05T12:18:00Z">
          <w:pPr>
            <w:pStyle w:val="11"/>
            <w:numPr>
              <w:numId w:val="14"/>
            </w:numPr>
            <w:tabs>
              <w:tab w:val="num" w:pos="1069"/>
            </w:tabs>
            <w:spacing w:before="0" w:after="240" w:line="360" w:lineRule="auto"/>
            <w:ind w:left="523" w:right="360" w:hanging="360"/>
          </w:pPr>
        </w:pPrChange>
      </w:pPr>
      <w:del w:id="617" w:author="Shimon" w:date="2019-07-31T13:23:00Z">
        <w:r w:rsidRPr="00A23FC8" w:rsidDel="00FB0C02">
          <w:rPr>
            <w:rStyle w:val="emailstyle17"/>
            <w:rFonts w:ascii="Times New Roman" w:hAnsi="Times New Roman" w:cs="David" w:hint="cs"/>
            <w:color w:val="auto"/>
            <w:rtl/>
          </w:rPr>
          <w:delText>ו</w:delText>
        </w:r>
      </w:del>
      <w:r w:rsidR="00726756" w:rsidRPr="00A23FC8">
        <w:rPr>
          <w:rStyle w:val="emailstyle17"/>
          <w:rFonts w:ascii="Times New Roman" w:hAnsi="Times New Roman" w:cs="David" w:hint="cs"/>
          <w:color w:val="auto"/>
          <w:rtl/>
        </w:rPr>
        <w:t>דוגמא נוספת</w:t>
      </w:r>
      <w:ins w:id="618" w:author="Shimon" w:date="2019-07-31T13:22:00Z">
        <w:r w:rsidR="00FB0C02">
          <w:rPr>
            <w:rStyle w:val="emailstyle17"/>
            <w:rFonts w:ascii="Times New Roman" w:hAnsi="Times New Roman" w:cs="David" w:hint="cs"/>
            <w:color w:val="auto"/>
            <w:rtl/>
          </w:rPr>
          <w:t xml:space="preserve"> </w:t>
        </w:r>
      </w:ins>
      <w:del w:id="619" w:author="Shimon" w:date="2019-07-31T13:22:00Z">
        <w:r w:rsidR="00726756" w:rsidRPr="00A23FC8" w:rsidDel="00FB0C02">
          <w:rPr>
            <w:rStyle w:val="emailstyle17"/>
            <w:rFonts w:ascii="Times New Roman" w:hAnsi="Times New Roman" w:cs="David" w:hint="cs"/>
            <w:color w:val="auto"/>
            <w:rtl/>
          </w:rPr>
          <w:delText xml:space="preserve">, </w:delText>
        </w:r>
      </w:del>
      <w:ins w:id="620" w:author="Shimon" w:date="2019-07-31T13:20:00Z">
        <w:r w:rsidR="001A408D">
          <w:rPr>
            <w:rStyle w:val="emailstyle17"/>
            <w:rFonts w:ascii="Times New Roman" w:hAnsi="Times New Roman" w:cs="David" w:hint="cs"/>
            <w:color w:val="auto"/>
            <w:rtl/>
          </w:rPr>
          <w:t xml:space="preserve">לכך שהצדדים היו מודעים </w:t>
        </w:r>
      </w:ins>
      <w:ins w:id="621" w:author="Shimon" w:date="2019-07-31T13:22:00Z">
        <w:r w:rsidR="00FB0C02">
          <w:rPr>
            <w:rStyle w:val="emailstyle17"/>
            <w:rFonts w:ascii="Times New Roman" w:hAnsi="Times New Roman" w:cs="David" w:hint="cs"/>
            <w:color w:val="auto"/>
            <w:rtl/>
          </w:rPr>
          <w:t>היטב לכך שהחוזה מוארך כל 4 שנים מ</w:t>
        </w:r>
      </w:ins>
      <w:ins w:id="622" w:author="Shimon" w:date="2019-07-31T13:20:00Z">
        <w:r w:rsidR="001A408D">
          <w:rPr>
            <w:rStyle w:val="emailstyle17"/>
            <w:rFonts w:ascii="Times New Roman" w:hAnsi="Times New Roman" w:cs="David" w:hint="cs"/>
            <w:color w:val="auto"/>
            <w:rtl/>
          </w:rPr>
          <w:t>אליו</w:t>
        </w:r>
      </w:ins>
      <w:ins w:id="623" w:author="Shimon" w:date="2019-07-31T13:22:00Z">
        <w:r w:rsidR="00FB0C02">
          <w:rPr>
            <w:rStyle w:val="emailstyle17"/>
            <w:rFonts w:ascii="Times New Roman" w:hAnsi="Times New Roman" w:cs="David" w:hint="cs"/>
            <w:color w:val="auto"/>
            <w:rtl/>
          </w:rPr>
          <w:t xml:space="preserve"> ל-4 שנים נוספות</w:t>
        </w:r>
      </w:ins>
      <w:ins w:id="624" w:author="Shimon" w:date="2019-07-31T13:23:00Z">
        <w:r w:rsidR="00FB0C02">
          <w:rPr>
            <w:rStyle w:val="emailstyle17"/>
            <w:rFonts w:ascii="Times New Roman" w:hAnsi="Times New Roman" w:cs="David" w:hint="cs"/>
            <w:color w:val="auto"/>
            <w:rtl/>
          </w:rPr>
          <w:t xml:space="preserve">: </w:t>
        </w:r>
      </w:ins>
      <w:ins w:id="625" w:author="Shimon" w:date="2019-08-04T00:25:00Z">
        <w:r w:rsidR="00E36465">
          <w:rPr>
            <w:rStyle w:val="emailstyle17"/>
            <w:rFonts w:ascii="Times New Roman" w:hAnsi="Times New Roman" w:cs="David" w:hint="cs"/>
            <w:color w:val="auto"/>
            <w:rtl/>
          </w:rPr>
          <w:t>כש</w:t>
        </w:r>
      </w:ins>
      <w:del w:id="626" w:author="Shimon" w:date="2019-07-31T13:23:00Z">
        <w:r w:rsidR="00726756" w:rsidRPr="00A23FC8" w:rsidDel="00FB0C02">
          <w:rPr>
            <w:rStyle w:val="emailstyle17"/>
            <w:rFonts w:ascii="Times New Roman" w:hAnsi="Times New Roman" w:cs="David" w:hint="cs"/>
            <w:color w:val="auto"/>
            <w:rtl/>
          </w:rPr>
          <w:delText>מהעת הקרובה יותר</w:delText>
        </w:r>
        <w:r w:rsidR="00D81763" w:rsidDel="00FB0C02">
          <w:rPr>
            <w:rStyle w:val="emailstyle17"/>
            <w:rFonts w:ascii="Times New Roman" w:hAnsi="Times New Roman" w:cs="David" w:hint="cs"/>
            <w:color w:val="auto"/>
            <w:rtl/>
          </w:rPr>
          <w:delText xml:space="preserve">: </w:delText>
        </w:r>
      </w:del>
      <w:del w:id="627" w:author="Shimon" w:date="2019-08-04T00:24:00Z">
        <w:r w:rsidR="00A23774" w:rsidDel="00E36465">
          <w:rPr>
            <w:rStyle w:val="emailstyle17"/>
            <w:rFonts w:ascii="Times New Roman" w:hAnsi="Times New Roman" w:cs="David" w:hint="cs"/>
            <w:color w:val="auto"/>
            <w:rtl/>
          </w:rPr>
          <w:delText>לאחר שעלתה</w:delText>
        </w:r>
        <w:r w:rsidR="00D81763" w:rsidDel="00E36465">
          <w:rPr>
            <w:rStyle w:val="emailstyle17"/>
            <w:rFonts w:ascii="Times New Roman" w:hAnsi="Times New Roman" w:cs="David" w:hint="cs"/>
            <w:color w:val="auto"/>
            <w:rtl/>
          </w:rPr>
          <w:delText xml:space="preserve"> </w:delText>
        </w:r>
      </w:del>
      <w:ins w:id="628" w:author="Shimon" w:date="2019-07-21T15:37:00Z">
        <w:r w:rsidR="00193B9F">
          <w:rPr>
            <w:rStyle w:val="emailstyle17"/>
            <w:rFonts w:ascii="Times New Roman" w:hAnsi="Times New Roman" w:cs="David" w:hint="cs"/>
            <w:color w:val="auto"/>
            <w:rtl/>
          </w:rPr>
          <w:t xml:space="preserve">במשרד האוצר </w:t>
        </w:r>
      </w:ins>
      <w:ins w:id="629" w:author="Shimon" w:date="2019-08-04T00:24:00Z">
        <w:r w:rsidR="00E36465">
          <w:rPr>
            <w:rStyle w:val="emailstyle17"/>
            <w:rFonts w:ascii="Times New Roman" w:hAnsi="Times New Roman" w:cs="David" w:hint="cs"/>
            <w:color w:val="auto"/>
            <w:rtl/>
          </w:rPr>
          <w:t xml:space="preserve">עלתה </w:t>
        </w:r>
      </w:ins>
      <w:r w:rsidR="00D81763">
        <w:rPr>
          <w:rStyle w:val="emailstyle17"/>
          <w:rFonts w:ascii="Times New Roman" w:hAnsi="Times New Roman" w:cs="David" w:hint="cs"/>
          <w:color w:val="auto"/>
          <w:rtl/>
        </w:rPr>
        <w:t xml:space="preserve">השאלה </w:t>
      </w:r>
      <w:r w:rsidR="00A23774">
        <w:rPr>
          <w:rStyle w:val="emailstyle17"/>
          <w:rFonts w:ascii="Times New Roman" w:hAnsi="Times New Roman" w:cs="David" w:hint="cs"/>
          <w:color w:val="auto"/>
          <w:rtl/>
        </w:rPr>
        <w:t>ה</w:t>
      </w:r>
      <w:r w:rsidR="00D81763">
        <w:rPr>
          <w:rStyle w:val="emailstyle17"/>
          <w:rFonts w:ascii="Times New Roman" w:hAnsi="Times New Roman" w:cs="David" w:hint="cs"/>
          <w:color w:val="auto"/>
          <w:rtl/>
        </w:rPr>
        <w:t>אם הארכת החוזה האוטומטי</w:t>
      </w:r>
      <w:r w:rsidR="00A23774">
        <w:rPr>
          <w:rStyle w:val="emailstyle17"/>
          <w:rFonts w:ascii="Times New Roman" w:hAnsi="Times New Roman" w:cs="David" w:hint="cs"/>
          <w:color w:val="auto"/>
          <w:rtl/>
        </w:rPr>
        <w:t>ת</w:t>
      </w:r>
      <w:r w:rsidR="00D81763">
        <w:rPr>
          <w:rStyle w:val="emailstyle17"/>
          <w:rFonts w:ascii="Times New Roman" w:hAnsi="Times New Roman" w:cs="David" w:hint="cs"/>
          <w:color w:val="auto"/>
          <w:rtl/>
        </w:rPr>
        <w:t xml:space="preserve"> משנת 2002 תקפה ללא חתימה על חוזה הארכה</w:t>
      </w:r>
      <w:r w:rsidR="00A23774">
        <w:rPr>
          <w:rStyle w:val="emailstyle17"/>
          <w:rFonts w:ascii="Times New Roman" w:hAnsi="Times New Roman" w:cs="David" w:hint="cs"/>
          <w:color w:val="auto"/>
          <w:rtl/>
        </w:rPr>
        <w:t xml:space="preserve">, </w:t>
      </w:r>
      <w:ins w:id="630" w:author="Shimon" w:date="2019-07-22T16:54:00Z">
        <w:r w:rsidR="004A07A1">
          <w:rPr>
            <w:rStyle w:val="emailstyle17"/>
            <w:rFonts w:ascii="Times New Roman" w:hAnsi="Times New Roman" w:cs="David" w:hint="cs"/>
            <w:color w:val="auto"/>
            <w:rtl/>
          </w:rPr>
          <w:t xml:space="preserve">כתב המשנה לנציב שרות המדינה </w:t>
        </w:r>
      </w:ins>
      <w:del w:id="631" w:author="Shimon" w:date="2019-07-22T16:54:00Z">
        <w:r w:rsidR="00726756" w:rsidRPr="00A23FC8" w:rsidDel="004A07A1">
          <w:rPr>
            <w:rStyle w:val="emailstyle17"/>
            <w:rFonts w:ascii="Times New Roman" w:hAnsi="Times New Roman" w:cs="David" w:hint="cs"/>
            <w:color w:val="auto"/>
            <w:rtl/>
          </w:rPr>
          <w:delText>קיבל ה</w:delText>
        </w:r>
      </w:del>
      <w:ins w:id="632" w:author="Shimon" w:date="2019-07-22T16:54:00Z">
        <w:r w:rsidR="004A07A1">
          <w:rPr>
            <w:rStyle w:val="emailstyle17"/>
            <w:rFonts w:ascii="Times New Roman" w:hAnsi="Times New Roman" w:cs="David" w:hint="cs"/>
            <w:color w:val="auto"/>
            <w:rtl/>
          </w:rPr>
          <w:t>ל</w:t>
        </w:r>
      </w:ins>
      <w:ins w:id="633" w:author="Shimon" w:date="2019-07-22T16:55:00Z">
        <w:r w:rsidR="004A07A1">
          <w:rPr>
            <w:rStyle w:val="emailstyle17"/>
            <w:rFonts w:ascii="Times New Roman" w:hAnsi="Times New Roman" w:cs="David" w:hint="cs"/>
            <w:color w:val="auto"/>
            <w:rtl/>
          </w:rPr>
          <w:t>תובע</w:t>
        </w:r>
      </w:ins>
      <w:ins w:id="634" w:author="Shimon" w:date="2019-07-22T16:54:00Z">
        <w:r w:rsidR="004A07A1">
          <w:rPr>
            <w:rStyle w:val="emailstyle17"/>
            <w:rFonts w:ascii="Times New Roman" w:hAnsi="Times New Roman" w:cs="David" w:hint="cs"/>
            <w:color w:val="auto"/>
            <w:rtl/>
          </w:rPr>
          <w:t xml:space="preserve">, באמצעות סמנכ"ל האוצר, </w:t>
        </w:r>
      </w:ins>
      <w:del w:id="635" w:author="Shimon" w:date="2019-07-22T16:54:00Z">
        <w:r w:rsidR="00726756" w:rsidRPr="00A23FC8" w:rsidDel="004A07A1">
          <w:rPr>
            <w:rStyle w:val="emailstyle17"/>
            <w:rFonts w:ascii="Times New Roman" w:hAnsi="Times New Roman" w:cs="David" w:hint="cs"/>
            <w:color w:val="auto"/>
            <w:rtl/>
          </w:rPr>
          <w:delText>תובע הודעה</w:delText>
        </w:r>
        <w:r w:rsidR="00C92CBC" w:rsidRPr="00A23FC8" w:rsidDel="004A07A1">
          <w:rPr>
            <w:rStyle w:val="emailstyle17"/>
            <w:rFonts w:ascii="Times New Roman" w:hAnsi="Times New Roman" w:cs="David" w:hint="cs"/>
            <w:color w:val="auto"/>
            <w:rtl/>
          </w:rPr>
          <w:delText xml:space="preserve"> מנ</w:delText>
        </w:r>
      </w:del>
      <w:del w:id="636" w:author="Shimon" w:date="2019-07-22T16:55:00Z">
        <w:r w:rsidR="00C92CBC" w:rsidRPr="00A23FC8" w:rsidDel="004A07A1">
          <w:rPr>
            <w:rStyle w:val="emailstyle17"/>
            <w:rFonts w:ascii="Times New Roman" w:hAnsi="Times New Roman" w:cs="David" w:hint="cs"/>
            <w:color w:val="auto"/>
            <w:rtl/>
          </w:rPr>
          <w:delText>ציבות שרות המדינה</w:delText>
        </w:r>
        <w:r w:rsidR="00D81763" w:rsidDel="004A07A1">
          <w:rPr>
            <w:rStyle w:val="emailstyle17"/>
            <w:rFonts w:ascii="Times New Roman" w:hAnsi="Times New Roman" w:cs="David" w:hint="cs"/>
            <w:color w:val="auto"/>
            <w:rtl/>
          </w:rPr>
          <w:delText>-</w:delText>
        </w:r>
      </w:del>
      <w:r w:rsidR="00D81763">
        <w:rPr>
          <w:rStyle w:val="emailstyle17"/>
          <w:rFonts w:ascii="Times New Roman" w:hAnsi="Times New Roman" w:cs="David" w:hint="cs"/>
          <w:color w:val="auto"/>
          <w:rtl/>
        </w:rPr>
        <w:t xml:space="preserve"> </w:t>
      </w:r>
      <w:del w:id="637" w:author="Shimon" w:date="2019-07-22T16:55:00Z">
        <w:r w:rsidR="00D81763" w:rsidDel="004A07A1">
          <w:rPr>
            <w:rStyle w:val="emailstyle17"/>
            <w:rFonts w:ascii="Times New Roman" w:hAnsi="Times New Roman" w:cs="David" w:hint="cs"/>
            <w:color w:val="auto"/>
            <w:rtl/>
          </w:rPr>
          <w:delText>מ</w:delText>
        </w:r>
      </w:del>
      <w:ins w:id="638" w:author="Shimon" w:date="2019-07-22T16:55:00Z">
        <w:r w:rsidR="004A07A1">
          <w:rPr>
            <w:rStyle w:val="emailstyle17"/>
            <w:rFonts w:ascii="Times New Roman" w:hAnsi="Times New Roman" w:cs="David" w:hint="cs"/>
            <w:color w:val="auto"/>
            <w:rtl/>
          </w:rPr>
          <w:t>ב</w:t>
        </w:r>
      </w:ins>
      <w:r w:rsidR="00D81763" w:rsidRPr="00A23FC8">
        <w:rPr>
          <w:rStyle w:val="emailstyle17"/>
          <w:rFonts w:ascii="Times New Roman" w:hAnsi="Times New Roman" w:cs="David" w:hint="cs"/>
          <w:color w:val="auto"/>
          <w:rtl/>
        </w:rPr>
        <w:t>יום 8.5.2005</w:t>
      </w:r>
      <w:r w:rsidR="00A23774">
        <w:rPr>
          <w:rStyle w:val="emailstyle17"/>
          <w:rFonts w:ascii="Times New Roman" w:hAnsi="Times New Roman" w:cs="David" w:hint="cs"/>
          <w:color w:val="auto"/>
          <w:rtl/>
        </w:rPr>
        <w:t>,</w:t>
      </w:r>
      <w:del w:id="639" w:author="Shimon" w:date="2019-07-22T16:55:00Z">
        <w:r w:rsidR="00C92CBC" w:rsidRPr="00A23FC8" w:rsidDel="004A07A1">
          <w:rPr>
            <w:rStyle w:val="emailstyle17"/>
            <w:rFonts w:ascii="Times New Roman" w:hAnsi="Times New Roman" w:cs="David" w:hint="cs"/>
            <w:color w:val="auto"/>
            <w:rtl/>
          </w:rPr>
          <w:delText xml:space="preserve"> </w:delText>
        </w:r>
      </w:del>
      <w:ins w:id="640" w:author="Shimon" w:date="2019-07-22T16:50:00Z">
        <w:r w:rsidR="004A07A1">
          <w:rPr>
            <w:rStyle w:val="emailstyle17"/>
            <w:rFonts w:ascii="Times New Roman" w:hAnsi="Times New Roman" w:cs="David" w:hint="cs"/>
            <w:color w:val="auto"/>
            <w:rtl/>
          </w:rPr>
          <w:t xml:space="preserve"> </w:t>
        </w:r>
      </w:ins>
      <w:r w:rsidR="00C92CBC" w:rsidRPr="00A23FC8">
        <w:rPr>
          <w:rStyle w:val="emailstyle17"/>
          <w:rFonts w:ascii="Times New Roman" w:hAnsi="Times New Roman" w:cs="David" w:hint="cs"/>
          <w:color w:val="auto"/>
          <w:rtl/>
        </w:rPr>
        <w:t xml:space="preserve">כי מאחר </w:t>
      </w:r>
      <w:r w:rsidR="00430A54"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הת</w:t>
      </w:r>
      <w:r w:rsidR="00A467B9" w:rsidRPr="00A23FC8">
        <w:rPr>
          <w:rStyle w:val="emailstyle17"/>
          <w:rFonts w:ascii="Times New Roman" w:hAnsi="Times New Roman" w:cs="David" w:hint="cs"/>
          <w:color w:val="auto"/>
          <w:rtl/>
        </w:rPr>
        <w:t>ו</w:t>
      </w:r>
      <w:r w:rsidR="004F28FB" w:rsidRPr="00A23FC8">
        <w:rPr>
          <w:rStyle w:val="emailstyle17"/>
          <w:rFonts w:ascii="Times New Roman" w:hAnsi="Times New Roman" w:cs="David" w:hint="cs"/>
          <w:color w:val="auto"/>
          <w:rtl/>
        </w:rPr>
        <w:t>בע לא הסכים לשינוי החוזה</w:t>
      </w:r>
      <w:r w:rsidR="00AF11A6" w:rsidRPr="00A23FC8">
        <w:rPr>
          <w:rStyle w:val="emailstyle17"/>
          <w:rFonts w:ascii="Times New Roman" w:hAnsi="Times New Roman" w:cs="David" w:hint="cs"/>
          <w:color w:val="auto"/>
          <w:rtl/>
        </w:rPr>
        <w:t>, הרי</w:t>
      </w:r>
      <w:r w:rsidR="004F28FB" w:rsidRPr="00A23FC8">
        <w:rPr>
          <w:rStyle w:val="emailstyle17"/>
          <w:rFonts w:ascii="Times New Roman" w:hAnsi="Times New Roman" w:cs="David" w:hint="cs"/>
          <w:color w:val="auto"/>
          <w:rtl/>
        </w:rPr>
        <w:t xml:space="preserve"> </w:t>
      </w:r>
      <w:r w:rsidR="00AF11A6"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w:t>
      </w:r>
      <w:r w:rsidR="004F28FB" w:rsidRPr="00A23FC8">
        <w:rPr>
          <w:rStyle w:val="emailstyle17"/>
          <w:rFonts w:ascii="Times New Roman" w:hAnsi="Times New Roman" w:cs="David" w:hint="cs"/>
          <w:b/>
          <w:bCs/>
          <w:i/>
          <w:iCs/>
          <w:color w:val="auto"/>
          <w:rtl/>
        </w:rPr>
        <w:t>החוזה המקורי ממשיך בת</w:t>
      </w:r>
      <w:r w:rsidR="00AF11A6" w:rsidRPr="00A23FC8">
        <w:rPr>
          <w:rStyle w:val="emailstyle17"/>
          <w:rFonts w:ascii="Times New Roman" w:hAnsi="Times New Roman" w:cs="David" w:hint="cs"/>
          <w:b/>
          <w:bCs/>
          <w:i/>
          <w:iCs/>
          <w:color w:val="auto"/>
          <w:rtl/>
        </w:rPr>
        <w:t>ו</w:t>
      </w:r>
      <w:r w:rsidR="004F28FB" w:rsidRPr="00A23FC8">
        <w:rPr>
          <w:rStyle w:val="emailstyle17"/>
          <w:rFonts w:ascii="Times New Roman" w:hAnsi="Times New Roman" w:cs="David" w:hint="cs"/>
          <w:b/>
          <w:bCs/>
          <w:i/>
          <w:iCs/>
          <w:color w:val="auto"/>
          <w:rtl/>
        </w:rPr>
        <w:t>קפו</w:t>
      </w:r>
      <w:r w:rsidR="004F28FB" w:rsidRPr="00A23FC8">
        <w:rPr>
          <w:rStyle w:val="emailstyle17"/>
          <w:rFonts w:ascii="Times New Roman" w:hAnsi="Times New Roman" w:cs="David" w:hint="cs"/>
          <w:color w:val="auto"/>
          <w:rtl/>
        </w:rPr>
        <w:t>"</w:t>
      </w:r>
      <w:r w:rsidR="00AF11A6" w:rsidRPr="00A23FC8">
        <w:rPr>
          <w:rStyle w:val="emailstyle17"/>
          <w:rFonts w:ascii="Times New Roman" w:hAnsi="Times New Roman" w:cs="David" w:hint="cs"/>
          <w:color w:val="auto"/>
          <w:rtl/>
        </w:rPr>
        <w:t xml:space="preserve"> </w:t>
      </w:r>
      <w:r w:rsidR="00726756" w:rsidRPr="00A23FC8">
        <w:rPr>
          <w:rStyle w:val="emailstyle17"/>
          <w:rFonts w:ascii="Times New Roman" w:hAnsi="Times New Roman" w:cs="David" w:hint="cs"/>
          <w:color w:val="auto"/>
          <w:rtl/>
        </w:rPr>
        <w:t>ללא שינוי</w:t>
      </w:r>
      <w:ins w:id="641" w:author="Shimon" w:date="2019-07-22T16:51:00Z">
        <w:r w:rsidR="004A07A1">
          <w:rPr>
            <w:rStyle w:val="emailstyle17"/>
            <w:rFonts w:ascii="Times New Roman" w:hAnsi="Times New Roman" w:cs="David" w:hint="cs"/>
            <w:color w:val="auto"/>
            <w:rtl/>
          </w:rPr>
          <w:t xml:space="preserve"> </w:t>
        </w:r>
      </w:ins>
      <w:del w:id="642" w:author="Shimon" w:date="2019-07-22T16:51:00Z">
        <w:r w:rsidR="00AF11A6" w:rsidRPr="00A23FC8" w:rsidDel="004A07A1">
          <w:rPr>
            <w:rStyle w:val="emailstyle17"/>
            <w:rFonts w:ascii="Times New Roman" w:hAnsi="Times New Roman" w:cs="David" w:hint="cs"/>
            <w:color w:val="auto"/>
            <w:rtl/>
          </w:rPr>
          <w:delText xml:space="preserve"> </w:delText>
        </w:r>
        <w:r w:rsidR="00A23774" w:rsidDel="004A07A1">
          <w:rPr>
            <w:rStyle w:val="emailstyle17"/>
            <w:rFonts w:ascii="Times New Roman" w:hAnsi="Times New Roman" w:cs="David" w:hint="cs"/>
            <w:color w:val="auto"/>
            <w:rtl/>
          </w:rPr>
          <w:delText xml:space="preserve">כן הוסיפה נציבות שירות המדינה </w:delText>
        </w:r>
        <w:r w:rsidR="00AF11A6" w:rsidRPr="00A23FC8" w:rsidDel="004A07A1">
          <w:rPr>
            <w:rStyle w:val="emailstyle17"/>
            <w:rFonts w:ascii="Times New Roman" w:hAnsi="Times New Roman" w:cs="David" w:hint="cs"/>
            <w:color w:val="auto"/>
            <w:rtl/>
          </w:rPr>
          <w:delText xml:space="preserve">- </w:delText>
        </w:r>
        <w:r w:rsidR="004F28FB" w:rsidRPr="00A23FC8" w:rsidDel="004A07A1">
          <w:rPr>
            <w:rStyle w:val="emailstyle17"/>
            <w:rFonts w:ascii="Times New Roman" w:hAnsi="Times New Roman" w:cs="David" w:hint="cs"/>
            <w:color w:val="auto"/>
            <w:rtl/>
          </w:rPr>
          <w:delText>"</w:delText>
        </w:r>
        <w:r w:rsidR="004F28FB" w:rsidRPr="00A23FC8" w:rsidDel="004A07A1">
          <w:rPr>
            <w:rStyle w:val="emailstyle17"/>
            <w:rFonts w:ascii="Times New Roman" w:hAnsi="Times New Roman" w:cs="David" w:hint="cs"/>
            <w:b/>
            <w:bCs/>
            <w:i/>
            <w:iCs/>
            <w:color w:val="auto"/>
            <w:rtl/>
          </w:rPr>
          <w:delText>נודיעך החלטת החשב הכללי לגבי חידוש החוזה</w:delText>
        </w:r>
        <w:r w:rsidR="004F28FB" w:rsidRPr="00A23FC8" w:rsidDel="004A07A1">
          <w:rPr>
            <w:rStyle w:val="emailstyle17"/>
            <w:rFonts w:ascii="Times New Roman" w:hAnsi="Times New Roman" w:cs="David" w:hint="cs"/>
            <w:color w:val="auto"/>
            <w:rtl/>
          </w:rPr>
          <w:delText>"</w:delText>
        </w:r>
      </w:del>
      <w:r w:rsidR="00AF11A6" w:rsidRPr="00A23FC8">
        <w:rPr>
          <w:rStyle w:val="emailstyle17"/>
          <w:rFonts w:ascii="Times New Roman" w:hAnsi="Times New Roman" w:cs="David" w:hint="cs"/>
          <w:color w:val="auto"/>
          <w:rtl/>
        </w:rPr>
        <w:t>.</w:t>
      </w:r>
      <w:r w:rsidR="00726756" w:rsidRPr="00A23FC8">
        <w:rPr>
          <w:rStyle w:val="emailstyle17"/>
          <w:rFonts w:ascii="Times New Roman" w:hAnsi="Times New Roman" w:cs="David" w:hint="cs"/>
          <w:color w:val="auto"/>
          <w:rtl/>
        </w:rPr>
        <w:t xml:space="preserve"> </w:t>
      </w:r>
      <w:r w:rsidR="00C92CBC" w:rsidRPr="00A23FC8">
        <w:rPr>
          <w:rStyle w:val="emailstyle17"/>
          <w:rFonts w:ascii="Times New Roman" w:hAnsi="Times New Roman" w:cs="David" w:hint="cs"/>
          <w:color w:val="auto"/>
          <w:rtl/>
        </w:rPr>
        <w:t>ואכן,</w:t>
      </w:r>
      <w:r w:rsidR="00726756" w:rsidRPr="00A23FC8">
        <w:rPr>
          <w:rStyle w:val="emailstyle17"/>
          <w:rFonts w:ascii="Times New Roman" w:hAnsi="Times New Roman" w:cs="David" w:hint="cs"/>
          <w:color w:val="auto"/>
          <w:rtl/>
        </w:rPr>
        <w:t xml:space="preserve"> </w:t>
      </w:r>
      <w:ins w:id="643" w:author="Shimon" w:date="2019-07-31T13:25:00Z">
        <w:r w:rsidR="00FB0C02">
          <w:rPr>
            <w:rStyle w:val="emailstyle17"/>
            <w:rFonts w:ascii="Times New Roman" w:hAnsi="Times New Roman" w:cs="David" w:hint="cs"/>
            <w:color w:val="auto"/>
            <w:rtl/>
          </w:rPr>
          <w:t xml:space="preserve">גם </w:t>
        </w:r>
      </w:ins>
      <w:r w:rsidR="00726756" w:rsidRPr="00A23FC8">
        <w:rPr>
          <w:rStyle w:val="emailstyle17"/>
          <w:rFonts w:ascii="Times New Roman" w:hAnsi="Times New Roman" w:cs="David" w:hint="cs"/>
          <w:color w:val="auto"/>
          <w:rtl/>
        </w:rPr>
        <w:t>בשנת 2006 הוארך תוקפו של החוזה בארבע שנים נוספות</w:t>
      </w:r>
      <w:r w:rsidR="0073389D">
        <w:rPr>
          <w:rStyle w:val="emailstyle17"/>
          <w:rFonts w:ascii="Times New Roman" w:hAnsi="Times New Roman" w:cs="David" w:hint="cs"/>
          <w:color w:val="auto"/>
          <w:rtl/>
        </w:rPr>
        <w:t xml:space="preserve">, עד ליום 31.3.2010, </w:t>
      </w:r>
      <w:r w:rsidR="001A3FC9" w:rsidRPr="00A23FC8">
        <w:rPr>
          <w:rStyle w:val="emailstyle17"/>
          <w:rFonts w:ascii="Times New Roman" w:hAnsi="Times New Roman" w:cs="David" w:hint="cs"/>
          <w:color w:val="auto"/>
          <w:rtl/>
        </w:rPr>
        <w:t xml:space="preserve"> ללא חתימה על מסמך הארכה נוסף</w:t>
      </w:r>
      <w:r w:rsidR="00726756" w:rsidRPr="00A23FC8">
        <w:rPr>
          <w:rStyle w:val="emailstyle17"/>
          <w:rFonts w:ascii="Times New Roman" w:hAnsi="Times New Roman" w:cs="David" w:hint="cs"/>
          <w:color w:val="auto"/>
          <w:rtl/>
        </w:rPr>
        <w:t>.</w:t>
      </w:r>
    </w:p>
    <w:p w14:paraId="788D5FCC" w14:textId="61FFDEB2" w:rsidR="00726756" w:rsidRDefault="00BA4F99" w:rsidP="00520F84">
      <w:pPr>
        <w:pStyle w:val="11"/>
        <w:spacing w:before="0" w:after="240" w:line="360" w:lineRule="auto"/>
        <w:ind w:left="523" w:right="360" w:firstLine="0"/>
        <w:rPr>
          <w:rStyle w:val="emailstyle17"/>
          <w:rFonts w:ascii="Times New Roman" w:hAnsi="Times New Roman" w:cs="David"/>
          <w:color w:val="auto"/>
          <w:rtl/>
        </w:rPr>
      </w:pPr>
      <w:ins w:id="644" w:author="Shimon" w:date="2019-08-05T12:19:00Z">
        <w:r>
          <w:rPr>
            <w:rStyle w:val="emailstyle17"/>
            <w:rFonts w:ascii="Times New Roman" w:hAnsi="Times New Roman" w:cs="David" w:hint="cs"/>
            <w:i/>
            <w:iCs/>
            <w:color w:val="auto"/>
            <w:rtl/>
          </w:rPr>
          <w:t>*</w:t>
        </w:r>
      </w:ins>
      <w:r w:rsidR="00520F84" w:rsidRPr="00520F84">
        <w:rPr>
          <w:rStyle w:val="emailstyle17"/>
          <w:rFonts w:ascii="Times New Roman" w:hAnsi="Times New Roman" w:cs="David"/>
          <w:i/>
          <w:iCs/>
          <w:color w:val="auto"/>
          <w:rtl/>
        </w:rPr>
        <w:t xml:space="preserve"> </w:t>
      </w:r>
      <w:r w:rsidR="00520F84" w:rsidRPr="00D74F54">
        <w:rPr>
          <w:rStyle w:val="emailstyle17"/>
          <w:rFonts w:ascii="Times New Roman" w:hAnsi="Times New Roman" w:cs="David"/>
          <w:i/>
          <w:iCs/>
          <w:color w:val="auto"/>
          <w:rtl/>
        </w:rPr>
        <w:tab/>
        <w:t xml:space="preserve">רצ"ב </w:t>
      </w:r>
      <w:r w:rsidR="00520F84">
        <w:rPr>
          <w:rStyle w:val="emailstyle17"/>
          <w:rFonts w:ascii="Times New Roman" w:hAnsi="Times New Roman" w:cs="David" w:hint="cs"/>
          <w:i/>
          <w:iCs/>
          <w:color w:val="auto"/>
          <w:rtl/>
        </w:rPr>
        <w:t xml:space="preserve">מכתב המשנה לנציב שרות המדינה </w:t>
      </w:r>
      <w:r w:rsidR="00520F84" w:rsidRPr="00D74F54">
        <w:rPr>
          <w:rStyle w:val="emailstyle17"/>
          <w:rFonts w:ascii="Times New Roman" w:hAnsi="Times New Roman" w:cs="David" w:hint="cs"/>
          <w:i/>
          <w:iCs/>
          <w:color w:val="auto"/>
          <w:rtl/>
        </w:rPr>
        <w:t>מיום 8.5.2005</w:t>
      </w:r>
      <w:r w:rsidR="00520F84" w:rsidRPr="00D74F54">
        <w:rPr>
          <w:rStyle w:val="emailstyle17"/>
          <w:rFonts w:ascii="Times New Roman" w:hAnsi="Times New Roman" w:cs="David"/>
          <w:i/>
          <w:iCs/>
          <w:color w:val="auto"/>
          <w:rtl/>
        </w:rPr>
        <w:t>, מסומ</w:t>
      </w:r>
      <w:r w:rsidR="00520F84">
        <w:rPr>
          <w:rStyle w:val="emailstyle17"/>
          <w:rFonts w:ascii="Times New Roman" w:hAnsi="Times New Roman" w:cs="David" w:hint="cs"/>
          <w:i/>
          <w:iCs/>
          <w:color w:val="auto"/>
          <w:rtl/>
        </w:rPr>
        <w:t>ן</w:t>
      </w:r>
      <w:r w:rsidR="00520F84" w:rsidRPr="00D74F54">
        <w:rPr>
          <w:rStyle w:val="emailstyle17"/>
          <w:rFonts w:ascii="Times New Roman" w:hAnsi="Times New Roman" w:cs="David"/>
          <w:i/>
          <w:iCs/>
          <w:color w:val="auto"/>
          <w:rtl/>
        </w:rPr>
        <w:t xml:space="preserve"> </w:t>
      </w:r>
      <w:r w:rsidR="00520F84" w:rsidRPr="00803690">
        <w:rPr>
          <w:rStyle w:val="emailstyle17"/>
          <w:rFonts w:ascii="Times New Roman" w:hAnsi="Times New Roman" w:cs="David"/>
          <w:i/>
          <w:iCs/>
          <w:color w:val="auto"/>
          <w:highlight w:val="yellow"/>
          <w:u w:val="single"/>
          <w:rtl/>
        </w:rPr>
        <w:t xml:space="preserve">כנספח </w:t>
      </w:r>
      <w:r w:rsidR="00520F84" w:rsidRPr="00803690">
        <w:rPr>
          <w:rStyle w:val="emailstyle17"/>
          <w:rFonts w:ascii="Times New Roman" w:hAnsi="Times New Roman" w:cs="David" w:hint="cs"/>
          <w:i/>
          <w:iCs/>
          <w:color w:val="auto"/>
          <w:highlight w:val="yellow"/>
          <w:u w:val="single"/>
          <w:rtl/>
        </w:rPr>
        <w:t>__.</w:t>
      </w:r>
      <w:r w:rsidR="00520F84" w:rsidRPr="00520F84">
        <w:rPr>
          <w:rStyle w:val="emailstyle17"/>
          <w:rFonts w:ascii="Times New Roman" w:hAnsi="Times New Roman" w:cs="David"/>
          <w:i/>
          <w:iCs/>
          <w:color w:val="auto"/>
          <w:rtl/>
        </w:rPr>
        <w:t xml:space="preserve"> </w:t>
      </w:r>
    </w:p>
    <w:p w14:paraId="7D4D0E3C" w14:textId="77777777" w:rsidR="00520F84" w:rsidRPr="00CB1486" w:rsidRDefault="00520F84" w:rsidP="00520F84">
      <w:pPr>
        <w:pStyle w:val="2"/>
        <w:numPr>
          <w:ilvl w:val="1"/>
          <w:numId w:val="18"/>
        </w:numPr>
        <w:tabs>
          <w:tab w:val="clear" w:pos="566"/>
          <w:tab w:val="left" w:pos="521"/>
        </w:tabs>
        <w:spacing w:after="240"/>
        <w:ind w:left="521" w:hanging="284"/>
        <w:rPr>
          <w:szCs w:val="24"/>
          <w:lang w:eastAsia="en-US"/>
        </w:rPr>
      </w:pPr>
      <w:r w:rsidRPr="00520F84">
        <w:rPr>
          <w:rStyle w:val="emailstyle17"/>
          <w:rFonts w:ascii="Times New Roman" w:hAnsi="Times New Roman" w:cs="David" w:hint="cs"/>
          <w:color w:val="auto"/>
          <w:rtl/>
        </w:rPr>
        <w:t xml:space="preserve"> </w:t>
      </w:r>
      <w:r w:rsidRPr="00CB1486">
        <w:rPr>
          <w:rFonts w:hint="cs"/>
          <w:szCs w:val="24"/>
          <w:rtl/>
          <w:lang w:eastAsia="en-US"/>
        </w:rPr>
        <w:t>חידוש תוקפו של החוזה עד ליום 31.3.2014</w:t>
      </w:r>
    </w:p>
    <w:p w14:paraId="7D89D905" w14:textId="1E67EA32" w:rsidR="000E3AA3" w:rsidRPr="00D74F54" w:rsidRDefault="00520F84">
      <w:pPr>
        <w:pStyle w:val="11"/>
        <w:numPr>
          <w:ilvl w:val="0"/>
          <w:numId w:val="42"/>
        </w:numPr>
        <w:spacing w:before="0" w:after="240" w:line="360" w:lineRule="auto"/>
        <w:ind w:left="523" w:hanging="425"/>
        <w:pPrChange w:id="645" w:author="Shimon" w:date="2019-08-05T12:22:00Z">
          <w:pPr>
            <w:pStyle w:val="11"/>
            <w:numPr>
              <w:numId w:val="14"/>
            </w:numPr>
            <w:tabs>
              <w:tab w:val="left" w:pos="566"/>
              <w:tab w:val="num" w:pos="1069"/>
            </w:tabs>
            <w:spacing w:before="0" w:after="240" w:line="360" w:lineRule="auto"/>
            <w:ind w:left="521" w:right="360" w:firstLine="0"/>
          </w:pPr>
        </w:pPrChange>
      </w:pPr>
      <w:del w:id="646" w:author="Shimon" w:date="2019-07-31T13:25:00Z">
        <w:r w:rsidDel="00FB0C02">
          <w:rPr>
            <w:rFonts w:hint="cs"/>
            <w:rtl/>
            <w:lang w:eastAsia="en-US"/>
          </w:rPr>
          <w:delText xml:space="preserve">                           </w:delText>
        </w:r>
      </w:del>
      <w:del w:id="647" w:author="Shimon" w:date="2019-07-25T11:07:00Z">
        <w:r w:rsidR="001E51CA" w:rsidRPr="00CB1486" w:rsidDel="00DE782B">
          <w:rPr>
            <w:rFonts w:hint="cs"/>
            <w:rtl/>
          </w:rPr>
          <w:delText>,</w:delText>
        </w:r>
      </w:del>
      <w:ins w:id="648" w:author="Shimon" w:date="2019-07-25T11:07:00Z">
        <w:r w:rsidR="00DE782B">
          <w:rPr>
            <w:rFonts w:hint="cs"/>
            <w:rtl/>
          </w:rPr>
          <w:t>ביום 31.3.2</w:t>
        </w:r>
      </w:ins>
      <w:ins w:id="649" w:author="Shimon" w:date="2019-07-31T13:28:00Z">
        <w:r w:rsidR="00FB0C02">
          <w:rPr>
            <w:rFonts w:hint="cs"/>
            <w:rtl/>
          </w:rPr>
          <w:t>0</w:t>
        </w:r>
      </w:ins>
      <w:ins w:id="650" w:author="Shimon" w:date="2019-07-25T11:07:00Z">
        <w:r w:rsidR="00DE782B">
          <w:rPr>
            <w:rFonts w:hint="cs"/>
            <w:rtl/>
          </w:rPr>
          <w:t>1</w:t>
        </w:r>
      </w:ins>
      <w:ins w:id="651" w:author="Shimon" w:date="2019-07-30T13:58:00Z">
        <w:r>
          <w:rPr>
            <w:rFonts w:hint="cs"/>
            <w:rtl/>
          </w:rPr>
          <w:t>0</w:t>
        </w:r>
      </w:ins>
      <w:ins w:id="652" w:author="Shimon" w:date="2019-07-31T13:28:00Z">
        <w:r w:rsidR="00FB0C02">
          <w:rPr>
            <w:rFonts w:hint="cs"/>
            <w:rtl/>
          </w:rPr>
          <w:t xml:space="preserve"> </w:t>
        </w:r>
      </w:ins>
      <w:ins w:id="653" w:author="Shimon" w:date="2019-07-25T11:08:00Z">
        <w:r w:rsidR="00DE782B">
          <w:rPr>
            <w:rFonts w:hint="cs"/>
            <w:rtl/>
          </w:rPr>
          <w:t>תמה התקופה של החוזה</w:t>
        </w:r>
      </w:ins>
      <w:ins w:id="654" w:author="Shimon" w:date="2019-07-25T11:09:00Z">
        <w:r w:rsidR="00DE782B">
          <w:rPr>
            <w:rFonts w:hint="cs"/>
            <w:rtl/>
          </w:rPr>
          <w:t xml:space="preserve"> </w:t>
        </w:r>
      </w:ins>
      <w:ins w:id="655" w:author="Shimon" w:date="2019-07-25T11:08:00Z">
        <w:r w:rsidR="00DE782B">
          <w:rPr>
            <w:rFonts w:hint="cs"/>
            <w:rtl/>
          </w:rPr>
          <w:t>(שהוארך כאמור ב</w:t>
        </w:r>
      </w:ins>
      <w:ins w:id="656" w:author="Shimon" w:date="2019-07-25T11:09:00Z">
        <w:r w:rsidR="00DE782B">
          <w:rPr>
            <w:rFonts w:hint="cs"/>
            <w:rtl/>
          </w:rPr>
          <w:t>-</w:t>
        </w:r>
      </w:ins>
      <w:ins w:id="657" w:author="Shimon" w:date="2019-07-25T11:08:00Z">
        <w:r w:rsidR="00DE782B">
          <w:rPr>
            <w:rFonts w:hint="cs"/>
            <w:rtl/>
          </w:rPr>
          <w:t>1.4.2006</w:t>
        </w:r>
      </w:ins>
      <w:ins w:id="658" w:author="Shimon" w:date="2019-07-25T11:09:00Z">
        <w:r>
          <w:rPr>
            <w:rFonts w:hint="cs"/>
            <w:rtl/>
          </w:rPr>
          <w:t xml:space="preserve"> </w:t>
        </w:r>
      </w:ins>
      <w:ins w:id="659" w:author="Shimon" w:date="2019-07-30T13:51:00Z">
        <w:r>
          <w:rPr>
            <w:rFonts w:hint="cs"/>
            <w:rtl/>
          </w:rPr>
          <w:t>ל-4</w:t>
        </w:r>
      </w:ins>
      <w:ins w:id="660" w:author="Shimon" w:date="2019-07-25T11:09:00Z">
        <w:r w:rsidR="00DE782B">
          <w:rPr>
            <w:rFonts w:hint="cs"/>
            <w:rtl/>
          </w:rPr>
          <w:t xml:space="preserve"> שנים</w:t>
        </w:r>
      </w:ins>
      <w:ins w:id="661" w:author="Shimon" w:date="2019-07-25T11:08:00Z">
        <w:r w:rsidR="00DE782B">
          <w:rPr>
            <w:rFonts w:hint="cs"/>
            <w:rtl/>
          </w:rPr>
          <w:t>)</w:t>
        </w:r>
      </w:ins>
      <w:r w:rsidR="001E51CA" w:rsidRPr="00CB1486">
        <w:rPr>
          <w:rFonts w:hint="cs"/>
          <w:rtl/>
        </w:rPr>
        <w:t xml:space="preserve"> </w:t>
      </w:r>
      <w:ins w:id="662" w:author="Shimon" w:date="2019-07-30T13:58:00Z">
        <w:r>
          <w:rPr>
            <w:rFonts w:hint="cs"/>
            <w:rtl/>
          </w:rPr>
          <w:t xml:space="preserve">אך </w:t>
        </w:r>
      </w:ins>
      <w:r w:rsidR="002248D7" w:rsidRPr="00D74F54">
        <w:rPr>
          <w:rFonts w:hint="cs"/>
          <w:rtl/>
        </w:rPr>
        <w:t>הנתבעת</w:t>
      </w:r>
      <w:r w:rsidR="00726756">
        <w:rPr>
          <w:rFonts w:hint="cs"/>
          <w:rtl/>
        </w:rPr>
        <w:t>, שהית</w:t>
      </w:r>
      <w:r>
        <w:rPr>
          <w:rFonts w:hint="cs"/>
          <w:rtl/>
        </w:rPr>
        <w:t>ה מודעת למשמעויות של הארכת החוזה</w:t>
      </w:r>
      <w:ins w:id="663" w:author="Shimon" w:date="2019-07-30T13:58:00Z">
        <w:r>
          <w:rPr>
            <w:rFonts w:hint="cs"/>
            <w:rtl/>
          </w:rPr>
          <w:t>,</w:t>
        </w:r>
      </w:ins>
      <w:r>
        <w:rPr>
          <w:rFonts w:hint="cs"/>
          <w:rtl/>
        </w:rPr>
        <w:t xml:space="preserve"> </w:t>
      </w:r>
      <w:del w:id="664" w:author="Shimon" w:date="2019-08-05T12:21:00Z">
        <w:r w:rsidDel="00BA4F99">
          <w:rPr>
            <w:rFonts w:hint="cs"/>
            <w:rtl/>
          </w:rPr>
          <w:delText xml:space="preserve"> </w:delText>
        </w:r>
      </w:del>
      <w:ins w:id="665" w:author="Shimon" w:date="2019-07-31T13:29:00Z">
        <w:r w:rsidR="00FB0C02" w:rsidRPr="00520F84">
          <w:rPr>
            <w:rFonts w:hint="eastAsia"/>
            <w:b/>
            <w:bCs/>
            <w:rtl/>
          </w:rPr>
          <w:t>לא</w:t>
        </w:r>
        <w:r w:rsidR="00FB0C02" w:rsidRPr="00520F84">
          <w:rPr>
            <w:b/>
            <w:bCs/>
            <w:rtl/>
          </w:rPr>
          <w:t xml:space="preserve"> </w:t>
        </w:r>
        <w:r w:rsidR="00FB0C02" w:rsidRPr="00520F84">
          <w:rPr>
            <w:rFonts w:hint="eastAsia"/>
            <w:b/>
            <w:bCs/>
            <w:rtl/>
          </w:rPr>
          <w:t>הודיעה</w:t>
        </w:r>
        <w:r w:rsidR="00FB0C02" w:rsidRPr="00520F84">
          <w:rPr>
            <w:b/>
            <w:bCs/>
            <w:rtl/>
          </w:rPr>
          <w:t xml:space="preserve"> </w:t>
        </w:r>
        <w:r w:rsidR="00FB0C02" w:rsidRPr="00520F84">
          <w:rPr>
            <w:rFonts w:hint="eastAsia"/>
            <w:b/>
            <w:bCs/>
            <w:rtl/>
          </w:rPr>
          <w:t>לתובע</w:t>
        </w:r>
        <w:r w:rsidR="00FB0C02" w:rsidRPr="00520F84">
          <w:rPr>
            <w:b/>
            <w:bCs/>
            <w:rtl/>
          </w:rPr>
          <w:t xml:space="preserve"> </w:t>
        </w:r>
        <w:r w:rsidR="00FB0C02" w:rsidRPr="00520F84">
          <w:rPr>
            <w:rFonts w:hint="eastAsia"/>
            <w:b/>
            <w:bCs/>
            <w:rtl/>
          </w:rPr>
          <w:t>ערב</w:t>
        </w:r>
        <w:r w:rsidR="00BA4F99">
          <w:rPr>
            <w:b/>
            <w:bCs/>
            <w:rtl/>
          </w:rPr>
          <w:t xml:space="preserve"> מועד חידוש</w:t>
        </w:r>
      </w:ins>
      <w:ins w:id="666" w:author="Shimon" w:date="2019-08-05T12:21:00Z">
        <w:r w:rsidR="00BA4F99">
          <w:rPr>
            <w:rFonts w:hint="cs"/>
            <w:b/>
            <w:bCs/>
            <w:rtl/>
          </w:rPr>
          <w:t>ו</w:t>
        </w:r>
      </w:ins>
      <w:ins w:id="667" w:author="Shimon" w:date="2019-07-31T13:29:00Z">
        <w:r w:rsidR="00FB0C02" w:rsidRPr="00520F84">
          <w:rPr>
            <w:b/>
            <w:bCs/>
            <w:rtl/>
          </w:rPr>
          <w:t xml:space="preserve"> על רצונה לשנות את הוראות החוזה </w:t>
        </w:r>
      </w:ins>
      <w:ins w:id="668" w:author="Shimon" w:date="2019-07-31T13:30:00Z">
        <w:r w:rsidR="00FB0C02" w:rsidRPr="00520F84">
          <w:rPr>
            <w:b/>
            <w:bCs/>
            <w:rtl/>
          </w:rPr>
          <w:t xml:space="preserve">לרבות לעניין חיובו לפרוש מחמת גיל </w:t>
        </w:r>
        <w:r w:rsidR="00FB0C02" w:rsidRPr="00520F84">
          <w:rPr>
            <w:rFonts w:hint="eastAsia"/>
            <w:b/>
            <w:bCs/>
            <w:rtl/>
          </w:rPr>
          <w:t>בעת</w:t>
        </w:r>
        <w:r w:rsidR="00FB0C02" w:rsidRPr="00520F84">
          <w:rPr>
            <w:b/>
            <w:bCs/>
            <w:rtl/>
          </w:rPr>
          <w:t xml:space="preserve"> שימלאו לו 67 בחודש </w:t>
        </w:r>
        <w:r w:rsidR="00FB0C02" w:rsidRPr="00520F84">
          <w:rPr>
            <w:rFonts w:hint="eastAsia"/>
            <w:b/>
            <w:bCs/>
            <w:rtl/>
          </w:rPr>
          <w:t>יולי</w:t>
        </w:r>
        <w:r w:rsidR="00FB0C02" w:rsidRPr="00520F84">
          <w:rPr>
            <w:b/>
            <w:bCs/>
            <w:rtl/>
          </w:rPr>
          <w:t xml:space="preserve"> 2012</w:t>
        </w:r>
        <w:r w:rsidR="00FB0C02">
          <w:rPr>
            <w:rFonts w:hint="cs"/>
            <w:rtl/>
          </w:rPr>
          <w:t xml:space="preserve"> </w:t>
        </w:r>
      </w:ins>
      <w:ins w:id="669" w:author="Shimon" w:date="2019-07-31T13:29:00Z">
        <w:r w:rsidR="00FB0C02" w:rsidRPr="00520F84">
          <w:rPr>
            <w:b/>
            <w:bCs/>
            <w:rtl/>
          </w:rPr>
          <w:t>(דבר שדרש הסכמה של התובע)</w:t>
        </w:r>
        <w:r w:rsidR="00FB0C02">
          <w:rPr>
            <w:rFonts w:hint="cs"/>
            <w:b/>
            <w:bCs/>
            <w:rtl/>
          </w:rPr>
          <w:t xml:space="preserve"> </w:t>
        </w:r>
      </w:ins>
      <w:ins w:id="670" w:author="Shimon" w:date="2019-08-05T12:21:00Z">
        <w:r w:rsidR="00BA4F99">
          <w:rPr>
            <w:rFonts w:hint="cs"/>
            <w:b/>
            <w:bCs/>
            <w:rtl/>
          </w:rPr>
          <w:t>ו</w:t>
        </w:r>
      </w:ins>
      <w:r w:rsidR="002248D7" w:rsidRPr="00520F84">
        <w:rPr>
          <w:rFonts w:hint="eastAsia"/>
          <w:b/>
          <w:bCs/>
          <w:rtl/>
        </w:rPr>
        <w:t>לא</w:t>
      </w:r>
      <w:r w:rsidR="002248D7" w:rsidRPr="00520F84">
        <w:rPr>
          <w:b/>
          <w:bCs/>
          <w:rtl/>
        </w:rPr>
        <w:t xml:space="preserve"> הודיעה </w:t>
      </w:r>
      <w:ins w:id="671" w:author="Shimon" w:date="2019-08-05T12:22:00Z">
        <w:r w:rsidR="00BA4F99" w:rsidRPr="00520F84">
          <w:rPr>
            <w:rFonts w:hint="eastAsia"/>
            <w:b/>
            <w:bCs/>
            <w:rtl/>
          </w:rPr>
          <w:t>במועד</w:t>
        </w:r>
        <w:r w:rsidR="00BA4F99" w:rsidRPr="00520F84">
          <w:rPr>
            <w:b/>
            <w:bCs/>
            <w:rtl/>
          </w:rPr>
          <w:t xml:space="preserve"> </w:t>
        </w:r>
        <w:r w:rsidR="00BA4F99" w:rsidRPr="00520F84">
          <w:rPr>
            <w:rFonts w:hint="eastAsia"/>
            <w:b/>
            <w:bCs/>
            <w:rtl/>
          </w:rPr>
          <w:t>שנקבע</w:t>
        </w:r>
        <w:r w:rsidR="00BA4F99" w:rsidRPr="00520F84">
          <w:rPr>
            <w:b/>
            <w:bCs/>
            <w:rtl/>
          </w:rPr>
          <w:t xml:space="preserve"> </w:t>
        </w:r>
        <w:r w:rsidR="00BA4F99" w:rsidRPr="00520F84">
          <w:rPr>
            <w:rFonts w:hint="eastAsia"/>
            <w:b/>
            <w:bCs/>
            <w:rtl/>
          </w:rPr>
          <w:t>לכך</w:t>
        </w:r>
        <w:r w:rsidR="00BA4F99" w:rsidRPr="00520F84">
          <w:rPr>
            <w:b/>
            <w:bCs/>
            <w:rtl/>
          </w:rPr>
          <w:t xml:space="preserve"> </w:t>
        </w:r>
        <w:r w:rsidR="00BA4F99" w:rsidRPr="00085673">
          <w:rPr>
            <w:rtl/>
          </w:rPr>
          <w:t xml:space="preserve">(3 </w:t>
        </w:r>
        <w:r w:rsidR="00BA4F99" w:rsidRPr="00085673">
          <w:rPr>
            <w:rFonts w:hint="eastAsia"/>
            <w:rtl/>
          </w:rPr>
          <w:t>חודשים</w:t>
        </w:r>
        <w:r w:rsidR="00BA4F99" w:rsidRPr="00085673">
          <w:rPr>
            <w:rtl/>
          </w:rPr>
          <w:t xml:space="preserve"> </w:t>
        </w:r>
        <w:r w:rsidR="00BA4F99" w:rsidRPr="00085673">
          <w:rPr>
            <w:rFonts w:hint="eastAsia"/>
            <w:rtl/>
          </w:rPr>
          <w:t>לפני</w:t>
        </w:r>
        <w:r w:rsidR="00BA4F99" w:rsidRPr="00085673">
          <w:rPr>
            <w:rtl/>
          </w:rPr>
          <w:t xml:space="preserve"> </w:t>
        </w:r>
        <w:r w:rsidR="00BA4F99" w:rsidRPr="00085673">
          <w:rPr>
            <w:rFonts w:hint="eastAsia"/>
            <w:rtl/>
          </w:rPr>
          <w:t>תום</w:t>
        </w:r>
        <w:r w:rsidR="00BA4F99" w:rsidRPr="00085673">
          <w:rPr>
            <w:rtl/>
          </w:rPr>
          <w:t xml:space="preserve"> </w:t>
        </w:r>
        <w:r w:rsidR="00BA4F99" w:rsidRPr="00085673">
          <w:rPr>
            <w:rFonts w:hint="eastAsia"/>
            <w:rtl/>
          </w:rPr>
          <w:t>תקופת</w:t>
        </w:r>
        <w:r w:rsidR="00BA4F99" w:rsidRPr="00085673">
          <w:rPr>
            <w:rtl/>
          </w:rPr>
          <w:t xml:space="preserve"> </w:t>
        </w:r>
        <w:r w:rsidR="00BA4F99" w:rsidRPr="00085673">
          <w:rPr>
            <w:rFonts w:hint="eastAsia"/>
            <w:rtl/>
          </w:rPr>
          <w:t>החוזה</w:t>
        </w:r>
        <w:r w:rsidR="00BA4F99" w:rsidRPr="00085673">
          <w:rPr>
            <w:rtl/>
          </w:rPr>
          <w:t xml:space="preserve">, </w:t>
        </w:r>
        <w:r w:rsidR="00BA4F99" w:rsidRPr="00085673">
          <w:rPr>
            <w:rFonts w:hint="eastAsia"/>
            <w:rtl/>
          </w:rPr>
          <w:t>דהיינו</w:t>
        </w:r>
        <w:r w:rsidR="00BA4F99" w:rsidRPr="00085673">
          <w:rPr>
            <w:rtl/>
          </w:rPr>
          <w:t xml:space="preserve"> </w:t>
        </w:r>
        <w:r w:rsidR="00BA4F99" w:rsidRPr="00085673">
          <w:rPr>
            <w:rFonts w:hint="eastAsia"/>
            <w:rtl/>
          </w:rPr>
          <w:t>לא</w:t>
        </w:r>
        <w:r w:rsidR="00BA4F99" w:rsidRPr="00085673">
          <w:rPr>
            <w:rtl/>
          </w:rPr>
          <w:t xml:space="preserve"> </w:t>
        </w:r>
        <w:r w:rsidR="00BA4F99" w:rsidRPr="00085673">
          <w:rPr>
            <w:rFonts w:hint="eastAsia"/>
            <w:rtl/>
          </w:rPr>
          <w:t>יאוחר</w:t>
        </w:r>
        <w:r w:rsidR="00BA4F99" w:rsidRPr="00085673">
          <w:rPr>
            <w:rtl/>
          </w:rPr>
          <w:t xml:space="preserve"> </w:t>
        </w:r>
        <w:r w:rsidR="00BA4F99" w:rsidRPr="00085673">
          <w:rPr>
            <w:rFonts w:hint="eastAsia"/>
            <w:rtl/>
          </w:rPr>
          <w:t>מ</w:t>
        </w:r>
        <w:r w:rsidR="00BA4F99" w:rsidRPr="00085673">
          <w:rPr>
            <w:rtl/>
          </w:rPr>
          <w:t>-31.12.2009)</w:t>
        </w:r>
        <w:r w:rsidR="00186E02">
          <w:rPr>
            <w:rFonts w:hint="cs"/>
            <w:rtl/>
          </w:rPr>
          <w:t xml:space="preserve"> </w:t>
        </w:r>
      </w:ins>
      <w:r w:rsidR="002248D7" w:rsidRPr="00520F84">
        <w:rPr>
          <w:b/>
          <w:bCs/>
          <w:rtl/>
        </w:rPr>
        <w:t xml:space="preserve">על רצונה </w:t>
      </w:r>
      <w:ins w:id="672" w:author="Shimon" w:date="2019-08-05T12:21:00Z">
        <w:r w:rsidR="00BA4F99">
          <w:rPr>
            <w:rFonts w:hint="cs"/>
            <w:b/>
            <w:bCs/>
            <w:rtl/>
          </w:rPr>
          <w:t xml:space="preserve">שלא להאריך </w:t>
        </w:r>
      </w:ins>
      <w:del w:id="673" w:author="Shimon" w:date="2019-08-05T12:22:00Z">
        <w:r w:rsidR="002248D7" w:rsidRPr="00520F84" w:rsidDel="00BA4F99">
          <w:rPr>
            <w:b/>
            <w:bCs/>
            <w:rtl/>
          </w:rPr>
          <w:delText>באי הארכת</w:delText>
        </w:r>
      </w:del>
      <w:ins w:id="674" w:author="Shimon" w:date="2019-08-05T12:22:00Z">
        <w:r w:rsidR="00BA4F99">
          <w:rPr>
            <w:rFonts w:hint="cs"/>
            <w:b/>
            <w:bCs/>
            <w:rtl/>
          </w:rPr>
          <w:t>את</w:t>
        </w:r>
      </w:ins>
      <w:del w:id="675" w:author="Shimon" w:date="2019-08-05T12:22:00Z">
        <w:r w:rsidR="002248D7" w:rsidRPr="00520F84" w:rsidDel="00BA4F99">
          <w:rPr>
            <w:b/>
            <w:bCs/>
            <w:rtl/>
          </w:rPr>
          <w:delText xml:space="preserve"> </w:delText>
        </w:r>
      </w:del>
      <w:ins w:id="676" w:author="Shimon" w:date="2019-08-05T12:22:00Z">
        <w:r w:rsidR="00BA4F99">
          <w:rPr>
            <w:rFonts w:hint="cs"/>
            <w:b/>
            <w:bCs/>
            <w:rtl/>
          </w:rPr>
          <w:t xml:space="preserve"> </w:t>
        </w:r>
      </w:ins>
      <w:r w:rsidR="002248D7" w:rsidRPr="00520F84">
        <w:rPr>
          <w:rFonts w:hint="eastAsia"/>
          <w:b/>
          <w:bCs/>
          <w:rtl/>
        </w:rPr>
        <w:t>החוזה</w:t>
      </w:r>
      <w:del w:id="677" w:author="Shimon" w:date="2019-08-05T12:22:00Z">
        <w:r w:rsidR="002248D7" w:rsidRPr="00520F84" w:rsidDel="00BA4F99">
          <w:rPr>
            <w:b/>
            <w:bCs/>
            <w:rtl/>
          </w:rPr>
          <w:delText xml:space="preserve"> </w:delText>
        </w:r>
        <w:r w:rsidR="002248D7" w:rsidRPr="00520F84" w:rsidDel="00BA4F99">
          <w:rPr>
            <w:rFonts w:hint="eastAsia"/>
            <w:b/>
            <w:bCs/>
            <w:rtl/>
          </w:rPr>
          <w:delText>במועד</w:delText>
        </w:r>
        <w:r w:rsidR="002248D7" w:rsidRPr="00520F84" w:rsidDel="00BA4F99">
          <w:rPr>
            <w:b/>
            <w:bCs/>
            <w:rtl/>
          </w:rPr>
          <w:delText xml:space="preserve"> </w:delText>
        </w:r>
        <w:r w:rsidR="002248D7" w:rsidRPr="00520F84" w:rsidDel="00BA4F99">
          <w:rPr>
            <w:rFonts w:hint="eastAsia"/>
            <w:b/>
            <w:bCs/>
            <w:rtl/>
          </w:rPr>
          <w:delText>שנקבע</w:delText>
        </w:r>
        <w:r w:rsidR="002248D7" w:rsidRPr="00520F84" w:rsidDel="00BA4F99">
          <w:rPr>
            <w:b/>
            <w:bCs/>
            <w:rtl/>
          </w:rPr>
          <w:delText xml:space="preserve"> </w:delText>
        </w:r>
        <w:r w:rsidR="002248D7" w:rsidRPr="00520F84" w:rsidDel="00BA4F99">
          <w:rPr>
            <w:rFonts w:hint="eastAsia"/>
            <w:b/>
            <w:bCs/>
            <w:rtl/>
          </w:rPr>
          <w:delText>לכך</w:delText>
        </w:r>
      </w:del>
      <w:r w:rsidR="002248D7" w:rsidRPr="00492278">
        <w:rPr>
          <w:rtl/>
          <w:rPrChange w:id="678" w:author="Shimon" w:date="2019-07-25T11:14:00Z">
            <w:rPr>
              <w:b/>
              <w:bCs/>
              <w:rtl/>
            </w:rPr>
          </w:rPrChange>
        </w:rPr>
        <w:t>,</w:t>
      </w:r>
      <w:r w:rsidR="002248D7" w:rsidRPr="00520F84">
        <w:rPr>
          <w:b/>
          <w:bCs/>
          <w:rtl/>
        </w:rPr>
        <w:t xml:space="preserve"> </w:t>
      </w:r>
      <w:del w:id="679" w:author="Shimon" w:date="2019-07-25T11:12:00Z">
        <w:r w:rsidR="002248D7" w:rsidRPr="00520F84" w:rsidDel="00492278">
          <w:rPr>
            <w:rFonts w:hint="eastAsia"/>
            <w:b/>
            <w:bCs/>
            <w:rtl/>
          </w:rPr>
          <w:delText>ו</w:delText>
        </w:r>
      </w:del>
      <w:del w:id="680" w:author="Shimon" w:date="2019-07-31T13:29:00Z">
        <w:r w:rsidR="002248D7" w:rsidRPr="00520F84" w:rsidDel="00FB0C02">
          <w:rPr>
            <w:rFonts w:hint="eastAsia"/>
            <w:b/>
            <w:bCs/>
            <w:rtl/>
          </w:rPr>
          <w:delText>לא</w:delText>
        </w:r>
        <w:r w:rsidR="002248D7" w:rsidRPr="00520F84" w:rsidDel="00FB0C02">
          <w:rPr>
            <w:b/>
            <w:bCs/>
            <w:rtl/>
          </w:rPr>
          <w:delText xml:space="preserve"> </w:delText>
        </w:r>
        <w:r w:rsidR="002248D7" w:rsidRPr="00520F84" w:rsidDel="00FB0C02">
          <w:rPr>
            <w:rFonts w:hint="eastAsia"/>
            <w:b/>
            <w:bCs/>
            <w:rtl/>
          </w:rPr>
          <w:delText>הודיעה</w:delText>
        </w:r>
        <w:r w:rsidR="002248D7" w:rsidRPr="00520F84" w:rsidDel="00FB0C02">
          <w:rPr>
            <w:b/>
            <w:bCs/>
            <w:rtl/>
          </w:rPr>
          <w:delText xml:space="preserve"> </w:delText>
        </w:r>
        <w:r w:rsidR="002248D7" w:rsidRPr="00520F84" w:rsidDel="00FB0C02">
          <w:rPr>
            <w:rFonts w:hint="eastAsia"/>
            <w:b/>
            <w:bCs/>
            <w:rtl/>
          </w:rPr>
          <w:delText>לתובע</w:delText>
        </w:r>
        <w:r w:rsidR="00A23774" w:rsidRPr="00520F84" w:rsidDel="00FB0C02">
          <w:rPr>
            <w:b/>
            <w:bCs/>
            <w:rtl/>
          </w:rPr>
          <w:delText xml:space="preserve"> </w:delText>
        </w:r>
        <w:r w:rsidR="002248D7" w:rsidRPr="00520F84" w:rsidDel="00FB0C02">
          <w:rPr>
            <w:rFonts w:hint="eastAsia"/>
            <w:b/>
            <w:bCs/>
            <w:rtl/>
          </w:rPr>
          <w:delText>ערב</w:delText>
        </w:r>
        <w:r w:rsidR="002248D7" w:rsidRPr="00520F84" w:rsidDel="00FB0C02">
          <w:rPr>
            <w:b/>
            <w:bCs/>
            <w:rtl/>
          </w:rPr>
          <w:delText xml:space="preserve"> מועד החידוש האחרון</w:delText>
        </w:r>
      </w:del>
      <w:del w:id="681" w:author="Shimon" w:date="2019-07-25T11:12:00Z">
        <w:r w:rsidR="002248D7" w:rsidRPr="00520F84" w:rsidDel="00492278">
          <w:rPr>
            <w:b/>
            <w:bCs/>
            <w:rtl/>
          </w:rPr>
          <w:delText>,</w:delText>
        </w:r>
      </w:del>
      <w:del w:id="682" w:author="Shimon" w:date="2019-07-31T13:29:00Z">
        <w:r w:rsidR="002248D7" w:rsidRPr="00520F84" w:rsidDel="00FB0C02">
          <w:rPr>
            <w:b/>
            <w:bCs/>
            <w:rtl/>
          </w:rPr>
          <w:delText xml:space="preserve"> על רצונה לשנות את הוראות החוזה (דבר שדרש הסכמה של התובע)</w:delText>
        </w:r>
      </w:del>
      <w:del w:id="683" w:author="Shimon" w:date="2019-08-05T12:20:00Z">
        <w:r w:rsidR="002248D7" w:rsidRPr="00520F84" w:rsidDel="00BA4F99">
          <w:rPr>
            <w:b/>
            <w:bCs/>
            <w:rtl/>
          </w:rPr>
          <w:delText xml:space="preserve">, </w:delText>
        </w:r>
      </w:del>
      <w:del w:id="684" w:author="Shimon" w:date="2019-07-31T13:30:00Z">
        <w:r w:rsidR="002248D7" w:rsidRPr="00520F84" w:rsidDel="00FB0C02">
          <w:rPr>
            <w:b/>
            <w:bCs/>
            <w:rtl/>
          </w:rPr>
          <w:delText xml:space="preserve">לרבות לעניין חיובו לפרוש מחמת גיל </w:delText>
        </w:r>
        <w:r w:rsidR="001E51CA" w:rsidRPr="00520F84" w:rsidDel="00FB0C02">
          <w:rPr>
            <w:rFonts w:hint="eastAsia"/>
            <w:b/>
            <w:bCs/>
            <w:rtl/>
          </w:rPr>
          <w:delText>בעת</w:delText>
        </w:r>
        <w:r w:rsidR="001E51CA" w:rsidRPr="00520F84" w:rsidDel="00FB0C02">
          <w:rPr>
            <w:b/>
            <w:bCs/>
            <w:rtl/>
          </w:rPr>
          <w:delText xml:space="preserve"> שימלאו לו </w:delText>
        </w:r>
        <w:r w:rsidR="002248D7" w:rsidRPr="00520F84" w:rsidDel="00FB0C02">
          <w:rPr>
            <w:b/>
            <w:bCs/>
            <w:rtl/>
          </w:rPr>
          <w:delText>67</w:delText>
        </w:r>
        <w:r w:rsidR="000E3AA3" w:rsidRPr="00520F84" w:rsidDel="00FB0C02">
          <w:rPr>
            <w:b/>
            <w:bCs/>
            <w:rtl/>
          </w:rPr>
          <w:delText xml:space="preserve"> בחודש </w:delText>
        </w:r>
        <w:r w:rsidR="001E51CA" w:rsidRPr="00520F84" w:rsidDel="00FB0C02">
          <w:rPr>
            <w:rFonts w:hint="eastAsia"/>
            <w:b/>
            <w:bCs/>
            <w:rtl/>
          </w:rPr>
          <w:delText>יולי</w:delText>
        </w:r>
        <w:r w:rsidR="001E51CA" w:rsidRPr="00520F84" w:rsidDel="00FB0C02">
          <w:rPr>
            <w:b/>
            <w:bCs/>
            <w:rtl/>
          </w:rPr>
          <w:delText xml:space="preserve"> </w:delText>
        </w:r>
        <w:r w:rsidR="000E3AA3" w:rsidRPr="00520F84" w:rsidDel="00FB0C02">
          <w:rPr>
            <w:b/>
            <w:bCs/>
            <w:rtl/>
          </w:rPr>
          <w:delText>2012</w:delText>
        </w:r>
      </w:del>
      <w:del w:id="685" w:author="Shimon" w:date="2019-07-25T11:14:00Z">
        <w:r w:rsidR="002248D7" w:rsidRPr="00D74F54" w:rsidDel="00492278">
          <w:rPr>
            <w:rFonts w:hint="cs"/>
            <w:rtl/>
          </w:rPr>
          <w:delText>.</w:delText>
        </w:r>
      </w:del>
      <w:ins w:id="686" w:author="Shimon" w:date="2019-07-25T11:12:00Z">
        <w:r w:rsidR="00492278">
          <w:rPr>
            <w:rFonts w:hint="cs"/>
            <w:rtl/>
          </w:rPr>
          <w:t>ולפיכך</w:t>
        </w:r>
      </w:ins>
      <w:r w:rsidR="002248D7" w:rsidRPr="00D74F54">
        <w:rPr>
          <w:rFonts w:hint="cs"/>
          <w:rtl/>
        </w:rPr>
        <w:t xml:space="preserve"> </w:t>
      </w:r>
      <w:ins w:id="687" w:author="Shimon" w:date="2019-07-25T11:12:00Z">
        <w:r w:rsidR="00492278" w:rsidRPr="00520F84">
          <w:rPr>
            <w:rFonts w:hint="eastAsia"/>
            <w:b/>
            <w:bCs/>
            <w:rtl/>
          </w:rPr>
          <w:t>תוקפו</w:t>
        </w:r>
        <w:r w:rsidR="00492278" w:rsidRPr="00520F84">
          <w:rPr>
            <w:b/>
            <w:bCs/>
            <w:rtl/>
          </w:rPr>
          <w:t xml:space="preserve"> </w:t>
        </w:r>
        <w:r w:rsidR="00492278" w:rsidRPr="00520F84">
          <w:rPr>
            <w:rFonts w:hint="eastAsia"/>
            <w:b/>
            <w:bCs/>
            <w:rtl/>
          </w:rPr>
          <w:t>של</w:t>
        </w:r>
        <w:r w:rsidR="00492278" w:rsidRPr="00520F84">
          <w:rPr>
            <w:b/>
            <w:bCs/>
            <w:rtl/>
          </w:rPr>
          <w:t xml:space="preserve"> </w:t>
        </w:r>
        <w:r w:rsidR="00492278" w:rsidRPr="00520F84">
          <w:rPr>
            <w:rFonts w:hint="eastAsia"/>
            <w:b/>
            <w:bCs/>
            <w:rtl/>
          </w:rPr>
          <w:t>החוזה</w:t>
        </w:r>
        <w:r w:rsidR="00492278" w:rsidRPr="00520F84">
          <w:rPr>
            <w:b/>
            <w:bCs/>
            <w:rtl/>
          </w:rPr>
          <w:t xml:space="preserve"> </w:t>
        </w:r>
        <w:r w:rsidR="00492278" w:rsidRPr="00520F84">
          <w:rPr>
            <w:rFonts w:hint="eastAsia"/>
            <w:b/>
            <w:bCs/>
            <w:rtl/>
          </w:rPr>
          <w:t>התחדש</w:t>
        </w:r>
        <w:r w:rsidR="00492278" w:rsidRPr="00520F84">
          <w:rPr>
            <w:b/>
            <w:bCs/>
            <w:rtl/>
          </w:rPr>
          <w:t xml:space="preserve"> </w:t>
        </w:r>
        <w:r w:rsidR="00492278" w:rsidRPr="00520F84">
          <w:rPr>
            <w:rFonts w:hint="eastAsia"/>
            <w:b/>
            <w:bCs/>
            <w:rtl/>
          </w:rPr>
          <w:t>ביום</w:t>
        </w:r>
        <w:r w:rsidR="00186E02">
          <w:rPr>
            <w:b/>
            <w:bCs/>
            <w:rtl/>
          </w:rPr>
          <w:t xml:space="preserve"> 1.4.2010</w:t>
        </w:r>
        <w:r w:rsidR="00492278" w:rsidRPr="00520F84">
          <w:rPr>
            <w:b/>
            <w:bCs/>
            <w:rtl/>
          </w:rPr>
          <w:t xml:space="preserve"> </w:t>
        </w:r>
        <w:r w:rsidR="00492278" w:rsidRPr="00520F84">
          <w:rPr>
            <w:rFonts w:hint="eastAsia"/>
            <w:b/>
            <w:bCs/>
            <w:rtl/>
          </w:rPr>
          <w:t>לתקופה</w:t>
        </w:r>
        <w:r w:rsidR="00492278" w:rsidRPr="00520F84">
          <w:rPr>
            <w:b/>
            <w:bCs/>
            <w:rtl/>
          </w:rPr>
          <w:t xml:space="preserve"> </w:t>
        </w:r>
        <w:r w:rsidR="00492278" w:rsidRPr="00520F84">
          <w:rPr>
            <w:rFonts w:hint="eastAsia"/>
            <w:b/>
            <w:bCs/>
            <w:rtl/>
          </w:rPr>
          <w:t>של</w:t>
        </w:r>
        <w:r w:rsidR="00492278" w:rsidRPr="00520F84">
          <w:rPr>
            <w:b/>
            <w:bCs/>
            <w:rtl/>
          </w:rPr>
          <w:t xml:space="preserve"> 4 </w:t>
        </w:r>
        <w:r w:rsidR="00492278" w:rsidRPr="00520F84">
          <w:rPr>
            <w:rFonts w:hint="eastAsia"/>
            <w:b/>
            <w:bCs/>
            <w:rtl/>
          </w:rPr>
          <w:t>שנים</w:t>
        </w:r>
        <w:r w:rsidR="00492278" w:rsidRPr="00520F84">
          <w:rPr>
            <w:b/>
            <w:bCs/>
            <w:rtl/>
          </w:rPr>
          <w:t xml:space="preserve"> </w:t>
        </w:r>
        <w:r w:rsidR="00492278" w:rsidRPr="00520F84">
          <w:rPr>
            <w:rFonts w:hint="eastAsia"/>
            <w:b/>
            <w:bCs/>
            <w:rtl/>
          </w:rPr>
          <w:t>נוספות</w:t>
        </w:r>
        <w:r w:rsidR="00492278" w:rsidRPr="00520F84">
          <w:rPr>
            <w:b/>
            <w:bCs/>
            <w:rtl/>
          </w:rPr>
          <w:t xml:space="preserve">, </w:t>
        </w:r>
        <w:r w:rsidR="00492278" w:rsidRPr="00520F84">
          <w:rPr>
            <w:rFonts w:hint="eastAsia"/>
            <w:b/>
            <w:bCs/>
            <w:rtl/>
          </w:rPr>
          <w:t>והיה</w:t>
        </w:r>
        <w:r w:rsidR="00492278" w:rsidRPr="00520F84">
          <w:rPr>
            <w:b/>
            <w:bCs/>
            <w:rtl/>
          </w:rPr>
          <w:t xml:space="preserve"> </w:t>
        </w:r>
        <w:r w:rsidR="00492278" w:rsidRPr="00520F84">
          <w:rPr>
            <w:rFonts w:hint="eastAsia"/>
            <w:b/>
            <w:bCs/>
            <w:rtl/>
          </w:rPr>
          <w:t>אמור</w:t>
        </w:r>
        <w:r w:rsidR="00492278" w:rsidRPr="00520F84">
          <w:rPr>
            <w:b/>
            <w:bCs/>
            <w:rtl/>
          </w:rPr>
          <w:t xml:space="preserve"> </w:t>
        </w:r>
        <w:r w:rsidR="00492278" w:rsidRPr="00520F84">
          <w:rPr>
            <w:rFonts w:hint="eastAsia"/>
            <w:b/>
            <w:bCs/>
            <w:rtl/>
          </w:rPr>
          <w:t>להסתיים</w:t>
        </w:r>
        <w:r w:rsidR="00492278" w:rsidRPr="00520F84">
          <w:rPr>
            <w:b/>
            <w:bCs/>
            <w:rtl/>
          </w:rPr>
          <w:t xml:space="preserve"> </w:t>
        </w:r>
        <w:r w:rsidR="00492278" w:rsidRPr="00520F84">
          <w:rPr>
            <w:rFonts w:hint="eastAsia"/>
            <w:b/>
            <w:bCs/>
            <w:rtl/>
          </w:rPr>
          <w:t>ביום</w:t>
        </w:r>
        <w:r w:rsidR="00492278" w:rsidRPr="00520F84">
          <w:rPr>
            <w:b/>
            <w:bCs/>
            <w:rtl/>
          </w:rPr>
          <w:t xml:space="preserve"> 31.3.2014</w:t>
        </w:r>
        <w:r w:rsidR="00492278" w:rsidRPr="00CB1486">
          <w:rPr>
            <w:rFonts w:hint="cs"/>
            <w:rtl/>
          </w:rPr>
          <w:t>.</w:t>
        </w:r>
      </w:ins>
      <w:del w:id="688" w:author="Shimon" w:date="2019-07-25T11:13:00Z">
        <w:r w:rsidR="000E3AA3" w:rsidRPr="00D74F54" w:rsidDel="00492278">
          <w:rPr>
            <w:rFonts w:hint="cs"/>
            <w:rtl/>
          </w:rPr>
          <w:delText>קרי, החל מיום 1.4.2010</w:delText>
        </w:r>
        <w:r w:rsidR="00726756" w:rsidDel="00492278">
          <w:rPr>
            <w:rFonts w:hint="cs"/>
            <w:rtl/>
          </w:rPr>
          <w:delText>, ובהיעדר הודעה אחרת לתובע,</w:delText>
        </w:r>
        <w:r w:rsidR="000E3AA3" w:rsidRPr="009A1EF5" w:rsidDel="00492278">
          <w:rPr>
            <w:rFonts w:hint="cs"/>
            <w:rtl/>
          </w:rPr>
          <w:delText xml:space="preserve"> הוא</w:delText>
        </w:r>
        <w:r w:rsidR="000E3AA3" w:rsidRPr="00D74F54" w:rsidDel="00492278">
          <w:rPr>
            <w:rFonts w:hint="cs"/>
            <w:rtl/>
          </w:rPr>
          <w:delText xml:space="preserve">רך </w:delText>
        </w:r>
        <w:r w:rsidR="000E3AA3" w:rsidRPr="00520F84" w:rsidDel="00492278">
          <w:rPr>
            <w:rFonts w:hint="eastAsia"/>
            <w:b/>
            <w:bCs/>
            <w:rtl/>
          </w:rPr>
          <w:delText>תוקף</w:delText>
        </w:r>
        <w:r w:rsidR="000E3AA3" w:rsidRPr="00520F84" w:rsidDel="00492278">
          <w:rPr>
            <w:b/>
            <w:bCs/>
            <w:rtl/>
          </w:rPr>
          <w:delText xml:space="preserve"> </w:delText>
        </w:r>
        <w:r w:rsidR="000E3AA3" w:rsidRPr="00520F84" w:rsidDel="00492278">
          <w:rPr>
            <w:rFonts w:hint="eastAsia"/>
            <w:b/>
            <w:bCs/>
            <w:rtl/>
          </w:rPr>
          <w:delText>החוזה</w:delText>
        </w:r>
        <w:r w:rsidR="000E3AA3" w:rsidRPr="00520F84" w:rsidDel="00492278">
          <w:rPr>
            <w:b/>
            <w:bCs/>
            <w:rtl/>
          </w:rPr>
          <w:delText xml:space="preserve"> </w:delText>
        </w:r>
        <w:r w:rsidR="000E3AA3" w:rsidRPr="00520F84" w:rsidDel="00492278">
          <w:rPr>
            <w:rFonts w:hint="eastAsia"/>
            <w:b/>
            <w:bCs/>
            <w:rtl/>
          </w:rPr>
          <w:delText>של</w:delText>
        </w:r>
        <w:r w:rsidR="000E3AA3" w:rsidRPr="00520F84" w:rsidDel="00492278">
          <w:rPr>
            <w:b/>
            <w:bCs/>
            <w:rtl/>
          </w:rPr>
          <w:delText xml:space="preserve"> </w:delText>
        </w:r>
        <w:r w:rsidR="000E3AA3" w:rsidRPr="00520F84" w:rsidDel="00492278">
          <w:rPr>
            <w:rFonts w:hint="eastAsia"/>
            <w:b/>
            <w:bCs/>
            <w:rtl/>
          </w:rPr>
          <w:delText>התובע</w:delText>
        </w:r>
        <w:r w:rsidR="000E3AA3" w:rsidRPr="00520F84" w:rsidDel="00492278">
          <w:rPr>
            <w:b/>
            <w:bCs/>
            <w:rtl/>
          </w:rPr>
          <w:delText xml:space="preserve"> </w:delText>
        </w:r>
        <w:r w:rsidR="000E3AA3" w:rsidRPr="00520F84" w:rsidDel="00492278">
          <w:rPr>
            <w:rFonts w:hint="eastAsia"/>
            <w:b/>
            <w:bCs/>
            <w:rtl/>
          </w:rPr>
          <w:delText>עד</w:delText>
        </w:r>
        <w:r w:rsidR="000E3AA3" w:rsidRPr="00520F84" w:rsidDel="00492278">
          <w:rPr>
            <w:b/>
            <w:bCs/>
            <w:rtl/>
          </w:rPr>
          <w:delText xml:space="preserve"> </w:delText>
        </w:r>
        <w:r w:rsidR="000E3AA3" w:rsidRPr="00520F84" w:rsidDel="00492278">
          <w:rPr>
            <w:rFonts w:hint="eastAsia"/>
            <w:b/>
            <w:bCs/>
            <w:rtl/>
          </w:rPr>
          <w:delText>ליום</w:delText>
        </w:r>
        <w:r w:rsidR="000E3AA3" w:rsidRPr="00520F84" w:rsidDel="00492278">
          <w:rPr>
            <w:b/>
            <w:bCs/>
            <w:rtl/>
          </w:rPr>
          <w:delText xml:space="preserve"> 31.3.2014.</w:delText>
        </w:r>
      </w:del>
      <w:ins w:id="689" w:author="Shimon" w:date="2019-07-25T11:13:00Z">
        <w:r w:rsidR="00492278">
          <w:rPr>
            <w:rFonts w:hint="cs"/>
            <w:rtl/>
          </w:rPr>
          <w:t xml:space="preserve"> </w:t>
        </w:r>
      </w:ins>
    </w:p>
    <w:p w14:paraId="2C57A0B6" w14:textId="270ABC6C" w:rsidR="000E3AA3" w:rsidRPr="00D74F54" w:rsidRDefault="00D759A4">
      <w:pPr>
        <w:pStyle w:val="11"/>
        <w:numPr>
          <w:ilvl w:val="0"/>
          <w:numId w:val="42"/>
        </w:numPr>
        <w:tabs>
          <w:tab w:val="left" w:pos="566"/>
        </w:tabs>
        <w:spacing w:before="0" w:after="240" w:line="360" w:lineRule="auto"/>
        <w:ind w:left="566" w:hanging="425"/>
        <w:pPrChange w:id="690" w:author="Shimon" w:date="2019-08-05T12:24:00Z">
          <w:pPr>
            <w:pStyle w:val="11"/>
            <w:numPr>
              <w:numId w:val="14"/>
            </w:numPr>
            <w:tabs>
              <w:tab w:val="left" w:pos="566"/>
              <w:tab w:val="num" w:pos="1069"/>
            </w:tabs>
            <w:spacing w:before="0" w:after="240" w:line="360" w:lineRule="auto"/>
            <w:ind w:left="566" w:right="360" w:hanging="425"/>
          </w:pPr>
        </w:pPrChange>
      </w:pPr>
      <w:r w:rsidRPr="00D74F54">
        <w:rPr>
          <w:rFonts w:hint="cs"/>
          <w:b/>
          <w:bCs/>
          <w:rtl/>
        </w:rPr>
        <w:t>בדיעבד</w:t>
      </w:r>
      <w:r w:rsidR="00726756">
        <w:rPr>
          <w:rFonts w:hint="cs"/>
          <w:rtl/>
        </w:rPr>
        <w:t xml:space="preserve">, </w:t>
      </w:r>
      <w:ins w:id="691" w:author="Shimon" w:date="2019-07-22T16:58:00Z">
        <w:r w:rsidR="004A07A1">
          <w:rPr>
            <w:rFonts w:hint="cs"/>
            <w:rtl/>
          </w:rPr>
          <w:t xml:space="preserve">ורק </w:t>
        </w:r>
      </w:ins>
      <w:r w:rsidR="00034FF4" w:rsidRPr="00D74F54">
        <w:rPr>
          <w:rFonts w:hint="cs"/>
          <w:rtl/>
        </w:rPr>
        <w:t xml:space="preserve">לאחר </w:t>
      </w:r>
      <w:del w:id="692" w:author="Shimon" w:date="2019-08-05T12:23:00Z">
        <w:r w:rsidRPr="00D74F54" w:rsidDel="00186E02">
          <w:rPr>
            <w:rFonts w:hint="cs"/>
            <w:rtl/>
          </w:rPr>
          <w:delText xml:space="preserve">פיטוריו </w:delText>
        </w:r>
      </w:del>
      <w:ins w:id="693" w:author="Shimon" w:date="2019-08-05T12:23:00Z">
        <w:r w:rsidR="00186E02">
          <w:rPr>
            <w:rFonts w:hint="cs"/>
            <w:rtl/>
          </w:rPr>
          <w:t>שעבודתו הפסקה</w:t>
        </w:r>
        <w:r w:rsidR="00186E02" w:rsidRPr="00D74F54">
          <w:rPr>
            <w:rFonts w:hint="cs"/>
            <w:rtl/>
          </w:rPr>
          <w:t xml:space="preserve"> </w:t>
        </w:r>
      </w:ins>
      <w:r w:rsidR="001E51CA">
        <w:rPr>
          <w:rFonts w:hint="cs"/>
          <w:rtl/>
        </w:rPr>
        <w:t>ביום 5.8.2012</w:t>
      </w:r>
      <w:r w:rsidRPr="00D74F54">
        <w:rPr>
          <w:rFonts w:hint="cs"/>
          <w:rtl/>
        </w:rPr>
        <w:t xml:space="preserve">, </w:t>
      </w:r>
      <w:r w:rsidR="00582D11">
        <w:rPr>
          <w:rFonts w:hint="cs"/>
          <w:rtl/>
        </w:rPr>
        <w:t xml:space="preserve">התברר לתובע </w:t>
      </w:r>
      <w:r w:rsidRPr="00D74F54">
        <w:rPr>
          <w:rFonts w:hint="cs"/>
          <w:rtl/>
        </w:rPr>
        <w:t xml:space="preserve">כי </w:t>
      </w:r>
      <w:r w:rsidR="00E677EB" w:rsidRPr="00D74F54">
        <w:rPr>
          <w:rFonts w:hint="cs"/>
          <w:rtl/>
        </w:rPr>
        <w:t xml:space="preserve">בשנת 2010 </w:t>
      </w:r>
      <w:del w:id="694" w:author="Shimon" w:date="2019-07-22T17:32:00Z">
        <w:r w:rsidR="00E677EB" w:rsidRPr="00D74F54" w:rsidDel="003D3A1B">
          <w:rPr>
            <w:rtl/>
          </w:rPr>
          <w:delText>–</w:delText>
        </w:r>
      </w:del>
      <w:r w:rsidR="00E677EB" w:rsidRPr="00D74F54">
        <w:rPr>
          <w:rFonts w:hint="cs"/>
          <w:rtl/>
        </w:rPr>
        <w:t xml:space="preserve">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 xml:space="preserve">בין </w:t>
      </w:r>
      <w:del w:id="695" w:author="Shimon" w:date="2019-08-05T12:23:00Z">
        <w:r w:rsidR="00E677EB" w:rsidRPr="00CB1486" w:rsidDel="00186E02">
          <w:rPr>
            <w:rFonts w:hint="cs"/>
            <w:b/>
            <w:bCs/>
            <w:rtl/>
          </w:rPr>
          <w:delText>ה</w:delText>
        </w:r>
      </w:del>
      <w:r w:rsidR="00E677EB" w:rsidRPr="00CB1486">
        <w:rPr>
          <w:rFonts w:hint="cs"/>
          <w:b/>
          <w:bCs/>
          <w:rtl/>
        </w:rPr>
        <w:t>נציבות</w:t>
      </w:r>
      <w:ins w:id="696" w:author="Shimon" w:date="2019-08-05T12:23:00Z">
        <w:r w:rsidR="00186E02">
          <w:rPr>
            <w:rFonts w:hint="cs"/>
            <w:b/>
            <w:bCs/>
            <w:rtl/>
          </w:rPr>
          <w:t xml:space="preserve"> שרות המדינה</w:t>
        </w:r>
      </w:ins>
      <w:r w:rsidR="00E677EB" w:rsidRPr="00CB1486">
        <w:rPr>
          <w:rFonts w:hint="cs"/>
          <w:b/>
          <w:bCs/>
          <w:rtl/>
        </w:rPr>
        <w:t xml:space="preserve"> למשרד האוצר</w:t>
      </w:r>
      <w:r w:rsidRPr="00D74F54">
        <w:rPr>
          <w:rFonts w:hint="cs"/>
          <w:rtl/>
        </w:rPr>
        <w:t>, והוחלפו</w:t>
      </w:r>
      <w:ins w:id="697" w:author="Shimon" w:date="2019-07-22T16:58:00Z">
        <w:r w:rsidR="004A07A1">
          <w:rPr>
            <w:rFonts w:hint="cs"/>
            <w:rtl/>
          </w:rPr>
          <w:t>,</w:t>
        </w:r>
      </w:ins>
      <w:r w:rsidRPr="00D74F54">
        <w:rPr>
          <w:rFonts w:hint="cs"/>
          <w:rtl/>
        </w:rPr>
        <w:t xml:space="preserve"> </w:t>
      </w:r>
      <w:r w:rsidR="00C723FA">
        <w:rPr>
          <w:rFonts w:hint="cs"/>
          <w:rtl/>
        </w:rPr>
        <w:t>ביניהם בלבד</w:t>
      </w:r>
      <w:ins w:id="698" w:author="Shimon" w:date="2019-07-22T16:58:00Z">
        <w:r w:rsidR="004A07A1">
          <w:rPr>
            <w:rFonts w:hint="cs"/>
            <w:rtl/>
          </w:rPr>
          <w:t>,</w:t>
        </w:r>
      </w:ins>
      <w:r w:rsidR="00C723FA">
        <w:rPr>
          <w:rFonts w:hint="cs"/>
          <w:rtl/>
        </w:rPr>
        <w:t xml:space="preserve"> </w:t>
      </w:r>
      <w:r w:rsidRPr="00D74F54">
        <w:rPr>
          <w:rFonts w:hint="cs"/>
          <w:rtl/>
        </w:rPr>
        <w:t>מסמכים שונים</w:t>
      </w:r>
      <w:r w:rsidR="00145445">
        <w:rPr>
          <w:rFonts w:hint="cs"/>
          <w:rtl/>
        </w:rPr>
        <w:t xml:space="preserve">, </w:t>
      </w:r>
      <w:ins w:id="699" w:author="Shimon" w:date="2019-08-05T12:24:00Z">
        <w:r w:rsidR="00186E02">
          <w:rPr>
            <w:rFonts w:hint="cs"/>
            <w:rtl/>
          </w:rPr>
          <w:t>מהם עולה ש</w:t>
        </w:r>
      </w:ins>
      <w:del w:id="700" w:author="Shimon" w:date="2019-08-05T12:24:00Z">
        <w:r w:rsidR="00145445" w:rsidDel="00186E02">
          <w:rPr>
            <w:rFonts w:hint="cs"/>
            <w:rtl/>
          </w:rPr>
          <w:delText xml:space="preserve">הקובעים כי </w:delText>
        </w:r>
      </w:del>
      <w:ins w:id="701" w:author="Shimon" w:date="2019-08-04T00:26:00Z">
        <w:r w:rsidR="00E36465">
          <w:rPr>
            <w:rFonts w:hint="cs"/>
            <w:rtl/>
          </w:rPr>
          <w:t xml:space="preserve">בכוונתם לסיים את </w:t>
        </w:r>
      </w:ins>
      <w:r w:rsidR="00145445">
        <w:rPr>
          <w:rFonts w:hint="cs"/>
          <w:rtl/>
        </w:rPr>
        <w:t>העסקתו</w:t>
      </w:r>
      <w:del w:id="702" w:author="Shimon" w:date="2019-08-04T00:27:00Z">
        <w:r w:rsidR="00145445" w:rsidDel="00E36465">
          <w:rPr>
            <w:rFonts w:hint="cs"/>
            <w:rtl/>
          </w:rPr>
          <w:delText xml:space="preserve"> תסתי</w:delText>
        </w:r>
      </w:del>
      <w:del w:id="703" w:author="Shimon" w:date="2019-08-05T12:24:00Z">
        <w:r w:rsidR="00145445" w:rsidDel="00186E02">
          <w:rPr>
            <w:rFonts w:hint="cs"/>
            <w:rtl/>
          </w:rPr>
          <w:delText>ים</w:delText>
        </w:r>
      </w:del>
      <w:r w:rsidR="00145445">
        <w:rPr>
          <w:rFonts w:hint="cs"/>
          <w:rtl/>
        </w:rPr>
        <w:t xml:space="preserve">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del w:id="704" w:author="Shimon" w:date="2019-08-05T12:24:00Z">
        <w:r w:rsidRPr="00D74F54" w:rsidDel="00186E02">
          <w:rPr>
            <w:rFonts w:hint="cs"/>
            <w:b/>
            <w:bCs/>
            <w:rtl/>
          </w:rPr>
          <w:delText>,</w:delText>
        </w:r>
      </w:del>
      <w:r w:rsidRPr="00D74F54">
        <w:rPr>
          <w:rFonts w:hint="cs"/>
          <w:b/>
          <w:bCs/>
          <w:rtl/>
        </w:rPr>
        <w:t xml:space="preserve"> </w:t>
      </w:r>
      <w:ins w:id="705" w:author="Shimon" w:date="2019-08-05T12:24:00Z">
        <w:r w:rsidR="00186E02">
          <w:rPr>
            <w:rFonts w:hint="cs"/>
            <w:b/>
            <w:bCs/>
            <w:rtl/>
          </w:rPr>
          <w:t>ו</w:t>
        </w:r>
      </w:ins>
      <w:r w:rsidR="00C01CE5">
        <w:rPr>
          <w:rFonts w:hint="cs"/>
          <w:b/>
          <w:bCs/>
          <w:rtl/>
        </w:rPr>
        <w:t>לא היה ידוע לתובע על קיומם</w:t>
      </w:r>
      <w:ins w:id="706" w:author="Shimon" w:date="2019-07-25T11:16:00Z">
        <w:r w:rsidR="00492278">
          <w:rPr>
            <w:rFonts w:hint="cs"/>
            <w:b/>
            <w:bCs/>
            <w:rtl/>
          </w:rPr>
          <w:t>.</w:t>
        </w:r>
      </w:ins>
      <w:del w:id="707" w:author="Shimon" w:date="2019-07-25T11:16:00Z">
        <w:r w:rsidR="00A23774" w:rsidDel="00492278">
          <w:rPr>
            <w:rFonts w:hint="cs"/>
            <w:b/>
            <w:bCs/>
            <w:rtl/>
          </w:rPr>
          <w:delText>,</w:delText>
        </w:r>
      </w:del>
      <w:r w:rsidR="00A23774">
        <w:rPr>
          <w:rFonts w:hint="cs"/>
          <w:b/>
          <w:bCs/>
          <w:rtl/>
        </w:rPr>
        <w:t xml:space="preserve"> </w:t>
      </w:r>
      <w:ins w:id="708" w:author="Shimon" w:date="2019-07-25T11:15:00Z">
        <w:r w:rsidR="00492278">
          <w:rPr>
            <w:rFonts w:hint="cs"/>
            <w:b/>
            <w:bCs/>
            <w:rtl/>
          </w:rPr>
          <w:t>ב</w:t>
        </w:r>
      </w:ins>
      <w:ins w:id="709" w:author="Shimon" w:date="2019-07-30T14:00:00Z">
        <w:r w:rsidR="00520F84">
          <w:rPr>
            <w:rFonts w:hint="cs"/>
            <w:b/>
            <w:bCs/>
            <w:rtl/>
          </w:rPr>
          <w:t>כ</w:t>
        </w:r>
      </w:ins>
      <w:ins w:id="710" w:author="Shimon" w:date="2019-07-25T11:15:00Z">
        <w:r w:rsidR="00492278">
          <w:rPr>
            <w:rFonts w:hint="cs"/>
            <w:b/>
            <w:bCs/>
            <w:rtl/>
          </w:rPr>
          <w:t xml:space="preserve">ל מקרה </w:t>
        </w:r>
      </w:ins>
      <w:r w:rsidR="00646E5E">
        <w:rPr>
          <w:rFonts w:hint="cs"/>
          <w:b/>
          <w:bCs/>
          <w:rtl/>
        </w:rPr>
        <w:t xml:space="preserve">הארכת החוזה לא נעשתה </w:t>
      </w:r>
      <w:r w:rsidR="00646E5E">
        <w:rPr>
          <w:rFonts w:hint="cs"/>
          <w:b/>
          <w:bCs/>
          <w:rtl/>
        </w:rPr>
        <w:lastRenderedPageBreak/>
        <w:t xml:space="preserve">בהתאם להם,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w:t>
      </w:r>
      <w:del w:id="711" w:author="Shimon" w:date="2019-07-25T11:17:00Z">
        <w:r w:rsidRPr="00D74F54" w:rsidDel="00492278">
          <w:rPr>
            <w:rFonts w:hint="cs"/>
            <w:b/>
            <w:bCs/>
            <w:rtl/>
          </w:rPr>
          <w:delText>ה</w:delText>
        </w:r>
      </w:del>
      <w:r w:rsidRPr="00D74F54">
        <w:rPr>
          <w:rFonts w:hint="cs"/>
          <w:b/>
          <w:bCs/>
          <w:rtl/>
        </w:rPr>
        <w:t xml:space="preserve">פרוצדורה </w:t>
      </w:r>
      <w:ins w:id="712" w:author="Shimon" w:date="2019-07-25T11:17:00Z">
        <w:r w:rsidR="00492278">
          <w:rPr>
            <w:rFonts w:hint="cs"/>
            <w:b/>
            <w:bCs/>
            <w:rtl/>
          </w:rPr>
          <w:t xml:space="preserve">כלשהי </w:t>
        </w:r>
      </w:ins>
      <w:r w:rsidRPr="00D74F54">
        <w:rPr>
          <w:rFonts w:hint="cs"/>
          <w:b/>
          <w:bCs/>
          <w:rtl/>
        </w:rPr>
        <w:t>הדרושה לשם אי הארכת החוזה</w:t>
      </w:r>
      <w:ins w:id="713" w:author="Shimon" w:date="2019-07-22T16:59:00Z">
        <w:r w:rsidR="004A07A1">
          <w:rPr>
            <w:rFonts w:hint="cs"/>
            <w:b/>
            <w:bCs/>
            <w:rtl/>
          </w:rPr>
          <w:t xml:space="preserve"> לארבע שנים מליאות</w:t>
        </w:r>
      </w:ins>
      <w:r w:rsidRPr="00D74F54">
        <w:rPr>
          <w:rFonts w:hint="cs"/>
          <w:b/>
          <w:bCs/>
          <w:rtl/>
        </w:rPr>
        <w:t>.</w:t>
      </w:r>
    </w:p>
    <w:p w14:paraId="38BD1E64" w14:textId="19CFE6BC" w:rsidR="008E5BF9" w:rsidRPr="00D74F54" w:rsidRDefault="008E5BF9">
      <w:pPr>
        <w:pStyle w:val="11"/>
        <w:tabs>
          <w:tab w:val="left" w:pos="521"/>
        </w:tabs>
        <w:spacing w:before="0" w:after="240" w:line="360" w:lineRule="auto"/>
        <w:ind w:left="521" w:hanging="426"/>
        <w:rPr>
          <w:i/>
          <w:iCs/>
          <w:sz w:val="24"/>
          <w:rtl/>
        </w:rPr>
        <w:pPrChange w:id="714" w:author="Shimon" w:date="2019-08-05T12:25:00Z">
          <w:pPr>
            <w:pStyle w:val="11"/>
            <w:tabs>
              <w:tab w:val="left" w:pos="521"/>
            </w:tabs>
            <w:spacing w:before="0" w:after="240" w:line="360" w:lineRule="auto"/>
            <w:ind w:left="521" w:hanging="426"/>
          </w:pPr>
        </w:pPrChange>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w:t>
      </w:r>
      <w:del w:id="715" w:author="Shimon" w:date="2019-07-22T17:34:00Z">
        <w:r w:rsidRPr="00D74F54" w:rsidDel="003D3A1B">
          <w:rPr>
            <w:rFonts w:hint="cs"/>
            <w:i/>
            <w:iCs/>
            <w:sz w:val="24"/>
            <w:rtl/>
          </w:rPr>
          <w:delText>המוכחש</w:delText>
        </w:r>
      </w:del>
      <w:del w:id="716" w:author="Shimon" w:date="2019-07-22T17:35:00Z">
        <w:r w:rsidR="00A23774" w:rsidDel="003D3A1B">
          <w:rPr>
            <w:rFonts w:hint="cs"/>
            <w:i/>
            <w:iCs/>
            <w:sz w:val="24"/>
            <w:rtl/>
          </w:rPr>
          <w:delText>,</w:delText>
        </w:r>
      </w:del>
      <w:del w:id="717" w:author="Shimon" w:date="2019-08-05T12:25:00Z">
        <w:r w:rsidR="00A23774" w:rsidDel="00186E02">
          <w:rPr>
            <w:rFonts w:hint="cs"/>
            <w:i/>
            <w:iCs/>
            <w:sz w:val="24"/>
            <w:rtl/>
          </w:rPr>
          <w:delText xml:space="preserve"> </w:delText>
        </w:r>
      </w:del>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803690" w:rsidRPr="00803690">
        <w:rPr>
          <w:rFonts w:hint="cs"/>
          <w:i/>
          <w:iCs/>
          <w:sz w:val="24"/>
          <w:highlight w:val="yellow"/>
          <w:u w:val="single"/>
          <w:rtl/>
        </w:rPr>
        <w:t>___.</w:t>
      </w:r>
    </w:p>
    <w:p w14:paraId="3979F1C0" w14:textId="03232B1E" w:rsidR="00A23774" w:rsidRDefault="00430A54">
      <w:pPr>
        <w:pStyle w:val="11"/>
        <w:numPr>
          <w:ilvl w:val="0"/>
          <w:numId w:val="42"/>
        </w:numPr>
        <w:tabs>
          <w:tab w:val="left" w:pos="566"/>
        </w:tabs>
        <w:spacing w:before="0" w:line="360" w:lineRule="auto"/>
        <w:ind w:left="567" w:hanging="425"/>
        <w:rPr>
          <w:ins w:id="718" w:author="Shimon" w:date="2019-08-04T00:38:00Z"/>
        </w:rPr>
        <w:pPrChange w:id="719" w:author="Shimon" w:date="2019-08-05T12:26:00Z">
          <w:pPr>
            <w:pStyle w:val="11"/>
            <w:numPr>
              <w:numId w:val="14"/>
            </w:numPr>
            <w:tabs>
              <w:tab w:val="left" w:pos="566"/>
              <w:tab w:val="num" w:pos="1069"/>
            </w:tabs>
            <w:spacing w:before="0" w:after="240" w:line="360" w:lineRule="auto"/>
            <w:ind w:left="566" w:right="360" w:hanging="425"/>
          </w:pPr>
        </w:pPrChange>
      </w:pPr>
      <w:r>
        <w:rPr>
          <w:rFonts w:hint="cs"/>
          <w:rtl/>
        </w:rPr>
        <w:t xml:space="preserve">בעת </w:t>
      </w:r>
      <w:ins w:id="720" w:author="Shimon" w:date="2019-08-05T12:25:00Z">
        <w:r w:rsidR="00186E02">
          <w:rPr>
            <w:rFonts w:hint="cs"/>
            <w:rtl/>
          </w:rPr>
          <w:t>הפסקת עבודתו</w:t>
        </w:r>
      </w:ins>
      <w:del w:id="721" w:author="Shimon" w:date="2019-08-05T12:25:00Z">
        <w:r w:rsidDel="00186E02">
          <w:rPr>
            <w:rFonts w:hint="cs"/>
            <w:rtl/>
          </w:rPr>
          <w:delText>פיטוריו</w:delText>
        </w:r>
      </w:del>
      <w:r>
        <w:rPr>
          <w:rFonts w:hint="cs"/>
          <w:rtl/>
        </w:rPr>
        <w:t>,</w:t>
      </w:r>
      <w:r w:rsidR="00084161">
        <w:rPr>
          <w:rFonts w:hint="cs"/>
          <w:rtl/>
        </w:rPr>
        <w:t xml:space="preserve"> </w:t>
      </w:r>
      <w:del w:id="722" w:author="Shimon" w:date="2019-07-21T15:42:00Z">
        <w:r w:rsidR="00E677EB" w:rsidRPr="00D74F54" w:rsidDel="00193B9F">
          <w:rPr>
            <w:rFonts w:hint="cs"/>
            <w:rtl/>
          </w:rPr>
          <w:delText xml:space="preserve">התברר </w:delText>
        </w:r>
      </w:del>
      <w:ins w:id="723" w:author="Shimon" w:date="2019-07-21T15:42:00Z">
        <w:r w:rsidR="00193B9F">
          <w:rPr>
            <w:rFonts w:hint="cs"/>
            <w:rtl/>
          </w:rPr>
          <w:t>נאמר</w:t>
        </w:r>
        <w:r w:rsidR="00193B9F" w:rsidRPr="00D74F54">
          <w:rPr>
            <w:rFonts w:hint="cs"/>
            <w:rtl/>
          </w:rPr>
          <w:t xml:space="preserve"> </w:t>
        </w:r>
      </w:ins>
      <w:r w:rsidR="00E677EB" w:rsidRPr="00D74F54">
        <w:rPr>
          <w:rFonts w:hint="cs"/>
          <w:rtl/>
        </w:rPr>
        <w:t>ל</w:t>
      </w:r>
      <w:r w:rsidR="00084161">
        <w:rPr>
          <w:rFonts w:hint="cs"/>
          <w:rtl/>
        </w:rPr>
        <w:t xml:space="preserve">תובע </w:t>
      </w:r>
      <w:r w:rsidR="00E677EB" w:rsidRPr="00D74F54">
        <w:rPr>
          <w:rFonts w:hint="cs"/>
          <w:rtl/>
        </w:rPr>
        <w:t xml:space="preserve">כי </w:t>
      </w:r>
      <w:del w:id="724" w:author="Shimon" w:date="2019-07-21T15:43:00Z">
        <w:r w:rsidR="00E677EB" w:rsidRPr="00D74F54" w:rsidDel="00193B9F">
          <w:rPr>
            <w:rFonts w:hint="cs"/>
            <w:rtl/>
          </w:rPr>
          <w:delText xml:space="preserve">הנתבעת טוענת כי </w:delText>
        </w:r>
      </w:del>
      <w:r w:rsidR="00084161">
        <w:rPr>
          <w:rFonts w:hint="cs"/>
          <w:rtl/>
        </w:rPr>
        <w:t xml:space="preserve">בחודש ספטמבר או אוקטובר 2010, דהיינו 5 או 6 חודשים </w:t>
      </w:r>
      <w:r>
        <w:rPr>
          <w:rFonts w:hint="cs"/>
          <w:rtl/>
        </w:rPr>
        <w:t>ל</w:t>
      </w:r>
      <w:r w:rsidR="00084161">
        <w:rPr>
          <w:rFonts w:hint="cs"/>
          <w:rtl/>
        </w:rPr>
        <w:t xml:space="preserve">אחר 1.4.2010, </w:t>
      </w:r>
      <w:ins w:id="725" w:author="Shimon" w:date="2019-07-22T17:36:00Z">
        <w:r w:rsidR="003D3A1B">
          <w:rPr>
            <w:rFonts w:hint="cs"/>
            <w:rtl/>
          </w:rPr>
          <w:t>-</w:t>
        </w:r>
      </w:ins>
      <w:del w:id="726" w:author="Shimon" w:date="2019-08-05T12:26:00Z">
        <w:r w:rsidR="00084161" w:rsidDel="00186E02">
          <w:rPr>
            <w:rFonts w:hint="cs"/>
            <w:rtl/>
          </w:rPr>
          <w:delText xml:space="preserve">שהוא </w:delText>
        </w:r>
      </w:del>
      <w:r w:rsidR="00084161">
        <w:rPr>
          <w:rFonts w:hint="cs"/>
          <w:rtl/>
        </w:rPr>
        <w:t>המועד שבו הוארך כבר החוזה לתקופה נוספת של 4 שנים</w:t>
      </w:r>
      <w:ins w:id="727" w:author="Shimon" w:date="2019-07-22T17:36:00Z">
        <w:r w:rsidR="003D3A1B">
          <w:rPr>
            <w:rFonts w:hint="cs"/>
            <w:rtl/>
          </w:rPr>
          <w:t>-</w:t>
        </w:r>
      </w:ins>
      <w:r w:rsidR="00084161">
        <w:rPr>
          <w:rFonts w:hint="cs"/>
          <w:rtl/>
        </w:rPr>
        <w:t xml:space="preserve">, </w:t>
      </w:r>
      <w:r w:rsidR="00E677EB" w:rsidRPr="00D74F54">
        <w:rPr>
          <w:rFonts w:hint="cs"/>
          <w:rtl/>
        </w:rPr>
        <w:t xml:space="preserve">נעשתה אליו פניה </w:t>
      </w:r>
      <w:ins w:id="728" w:author="Shimon" w:date="2019-07-21T15:43:00Z">
        <w:r w:rsidR="00193B9F">
          <w:rPr>
            <w:rFonts w:hint="cs"/>
            <w:rtl/>
          </w:rPr>
          <w:t xml:space="preserve">טלפונית </w:t>
        </w:r>
      </w:ins>
      <w:r w:rsidR="00E677EB" w:rsidRPr="00D74F54">
        <w:rPr>
          <w:rFonts w:hint="cs"/>
          <w:rtl/>
        </w:rPr>
        <w:t xml:space="preserve">לחתום על הסכם </w:t>
      </w:r>
      <w:r w:rsidR="00084161">
        <w:rPr>
          <w:rFonts w:hint="cs"/>
          <w:rtl/>
        </w:rPr>
        <w:t xml:space="preserve">הארכה </w:t>
      </w:r>
      <w:r w:rsidR="00E677EB" w:rsidRPr="00D74F54">
        <w:rPr>
          <w:rFonts w:hint="cs"/>
          <w:rtl/>
        </w:rPr>
        <w:t xml:space="preserve">חדש, וכי לכאורה הוא סירב. </w:t>
      </w:r>
    </w:p>
    <w:p w14:paraId="101B4EB1" w14:textId="44FCDAA0" w:rsidR="00187578" w:rsidDel="00187578" w:rsidRDefault="00187578">
      <w:pPr>
        <w:pStyle w:val="11"/>
        <w:spacing w:before="0" w:after="240" w:line="360" w:lineRule="auto"/>
        <w:ind w:left="523" w:right="360" w:firstLine="0"/>
        <w:rPr>
          <w:del w:id="729" w:author="Shimon" w:date="2019-08-04T00:38:00Z"/>
        </w:rPr>
        <w:pPrChange w:id="730" w:author="Shimon" w:date="2019-08-04T00:39:00Z">
          <w:pPr>
            <w:pStyle w:val="11"/>
            <w:numPr>
              <w:numId w:val="14"/>
            </w:numPr>
            <w:tabs>
              <w:tab w:val="left" w:pos="566"/>
              <w:tab w:val="num" w:pos="1069"/>
            </w:tabs>
            <w:spacing w:before="0" w:after="240" w:line="360" w:lineRule="auto"/>
            <w:ind w:left="566" w:right="360" w:hanging="425"/>
          </w:pPr>
        </w:pPrChange>
      </w:pPr>
      <w:ins w:id="731" w:author="Shimon" w:date="2019-08-04T00:38:00Z">
        <w:r>
          <w:rPr>
            <w:rFonts w:hint="cs"/>
            <w:rtl/>
          </w:rPr>
          <w:t xml:space="preserve"> </w:t>
        </w:r>
      </w:ins>
    </w:p>
    <w:p w14:paraId="4A43A59D" w14:textId="5801E2F6" w:rsidR="00E677EB" w:rsidRDefault="00E677EB">
      <w:pPr>
        <w:pStyle w:val="11"/>
        <w:spacing w:before="0" w:after="240" w:line="360" w:lineRule="auto"/>
        <w:ind w:left="523" w:right="284" w:firstLine="0"/>
        <w:rPr>
          <w:ins w:id="732" w:author="Shimon" w:date="2019-08-04T00:38:00Z"/>
        </w:rPr>
        <w:pPrChange w:id="733" w:author="Shimon" w:date="2019-08-04T00:38:00Z">
          <w:pPr>
            <w:pStyle w:val="11"/>
            <w:tabs>
              <w:tab w:val="left" w:pos="566"/>
            </w:tabs>
            <w:spacing w:before="0" w:after="240" w:line="360" w:lineRule="auto"/>
            <w:ind w:left="566" w:firstLine="0"/>
          </w:pPr>
        </w:pPrChange>
      </w:pPr>
      <w:r w:rsidRPr="00D74F54">
        <w:rPr>
          <w:rFonts w:hint="cs"/>
          <w:rtl/>
        </w:rPr>
        <w:t xml:space="preserve">התובע מבקש </w:t>
      </w:r>
      <w:del w:id="734" w:author="Shimon" w:date="2019-08-05T12:26:00Z">
        <w:r w:rsidRPr="00D74F54" w:rsidDel="00186E02">
          <w:rPr>
            <w:rFonts w:hint="cs"/>
            <w:rtl/>
          </w:rPr>
          <w:delText>ל</w:delText>
        </w:r>
      </w:del>
      <w:r w:rsidRPr="00D74F54">
        <w:rPr>
          <w:rFonts w:hint="cs"/>
          <w:rtl/>
        </w:rPr>
        <w:t>הבהיר</w:t>
      </w:r>
      <w:r w:rsidR="00084161">
        <w:rPr>
          <w:rFonts w:hint="cs"/>
          <w:rtl/>
        </w:rPr>
        <w:t xml:space="preserve"> </w:t>
      </w:r>
      <w:ins w:id="735" w:author="Shimon" w:date="2019-08-05T12:26:00Z">
        <w:r w:rsidR="00186E02">
          <w:rPr>
            <w:rFonts w:hint="cs"/>
            <w:rtl/>
          </w:rPr>
          <w:t xml:space="preserve">כבר אז </w:t>
        </w:r>
      </w:ins>
      <w:r w:rsidRPr="00D74F54">
        <w:rPr>
          <w:rFonts w:hint="cs"/>
          <w:rtl/>
        </w:rPr>
        <w:t xml:space="preserve">כי </w:t>
      </w:r>
      <w:r w:rsidR="00084161">
        <w:rPr>
          <w:rFonts w:hint="cs"/>
          <w:rtl/>
        </w:rPr>
        <w:t>הוא לא קיבל פניה כאמור ו</w:t>
      </w:r>
      <w:r w:rsidRPr="00D74F54">
        <w:rPr>
          <w:rFonts w:hint="cs"/>
          <w:rtl/>
        </w:rPr>
        <w:t xml:space="preserve">אם היה נדרש </w:t>
      </w:r>
      <w:r w:rsidR="00C01CE5">
        <w:rPr>
          <w:rFonts w:hint="cs"/>
          <w:rtl/>
        </w:rPr>
        <w:t>באותו מועד (ספטמבר או אוקטובר 2010)</w:t>
      </w:r>
      <w:del w:id="736" w:author="Shimon" w:date="2019-08-05T12:27:00Z">
        <w:r w:rsidR="00C01CE5" w:rsidDel="00186E02">
          <w:rPr>
            <w:rFonts w:hint="cs"/>
            <w:rtl/>
          </w:rPr>
          <w:delText>,</w:delText>
        </w:r>
      </w:del>
      <w:r w:rsidR="00C01CE5">
        <w:rPr>
          <w:rFonts w:hint="cs"/>
          <w:rtl/>
        </w:rPr>
        <w:t xml:space="preserve"> </w:t>
      </w:r>
      <w:r w:rsidRPr="00D74F54">
        <w:rPr>
          <w:rFonts w:hint="cs"/>
          <w:rtl/>
        </w:rPr>
        <w:t xml:space="preserve">לחתום על הסכם חדש, היה מבהיר את מצב הדברים </w:t>
      </w:r>
      <w:r w:rsidR="0078605A">
        <w:rPr>
          <w:rFonts w:hint="cs"/>
          <w:rtl/>
        </w:rPr>
        <w:t>לפיו החוזה הוארך כבר ב-1.4.2010</w:t>
      </w:r>
      <w:r w:rsidR="00582D11">
        <w:rPr>
          <w:rFonts w:hint="cs"/>
          <w:rtl/>
        </w:rPr>
        <w:t>,</w:t>
      </w:r>
      <w:r w:rsidR="00D5324B">
        <w:rPr>
          <w:rFonts w:hint="cs"/>
          <w:rtl/>
        </w:rPr>
        <w:t xml:space="preserve"> </w:t>
      </w:r>
      <w:r w:rsidR="0078605A">
        <w:rPr>
          <w:rFonts w:hint="cs"/>
          <w:rtl/>
        </w:rPr>
        <w:t>ו</w:t>
      </w:r>
      <w:ins w:id="737" w:author="Shimon" w:date="2019-07-31T13:32:00Z">
        <w:r w:rsidR="009039A0">
          <w:rPr>
            <w:rFonts w:hint="cs"/>
            <w:rtl/>
          </w:rPr>
          <w:t xml:space="preserve">כי </w:t>
        </w:r>
      </w:ins>
      <w:r w:rsidR="0078605A">
        <w:rPr>
          <w:rFonts w:hint="cs"/>
          <w:rtl/>
        </w:rPr>
        <w:t xml:space="preserve">בכל מקרה </w:t>
      </w:r>
      <w:r w:rsidRPr="00D74F54">
        <w:rPr>
          <w:rFonts w:hint="cs"/>
          <w:rtl/>
        </w:rPr>
        <w:t>אי הארכת תוקפו של החוזה לארבע שנים נוספות צריכה להיעשות בפרוצדורה הראויה.</w:t>
      </w:r>
    </w:p>
    <w:p w14:paraId="7BB955BE" w14:textId="42AC77D3" w:rsidR="00187578" w:rsidRPr="00D74F54" w:rsidDel="00187578" w:rsidRDefault="00187578">
      <w:pPr>
        <w:pStyle w:val="11"/>
        <w:numPr>
          <w:ilvl w:val="0"/>
          <w:numId w:val="42"/>
        </w:numPr>
        <w:spacing w:before="0" w:after="240" w:line="360" w:lineRule="auto"/>
        <w:ind w:left="523" w:hanging="425"/>
        <w:rPr>
          <w:del w:id="738" w:author="Shimon" w:date="2019-08-04T00:38:00Z"/>
          <w:rtl/>
        </w:rPr>
        <w:pPrChange w:id="739" w:author="Shimon" w:date="2019-08-04T00:36:00Z">
          <w:pPr>
            <w:pStyle w:val="11"/>
            <w:tabs>
              <w:tab w:val="left" w:pos="566"/>
            </w:tabs>
            <w:spacing w:before="0" w:after="240" w:line="360" w:lineRule="auto"/>
            <w:ind w:left="566" w:firstLine="0"/>
          </w:pPr>
        </w:pPrChange>
      </w:pPr>
      <w:ins w:id="740" w:author="Shimon" w:date="2019-08-04T00:38:00Z">
        <w:r>
          <w:rPr>
            <w:rFonts w:hint="cs"/>
            <w:rtl/>
          </w:rPr>
          <w:t xml:space="preserve"> </w:t>
        </w:r>
      </w:ins>
    </w:p>
    <w:p w14:paraId="20355639" w14:textId="6355C114" w:rsidR="00E677EB" w:rsidRPr="00D74F54" w:rsidRDefault="00E677EB">
      <w:pPr>
        <w:pStyle w:val="11"/>
        <w:numPr>
          <w:ilvl w:val="0"/>
          <w:numId w:val="42"/>
        </w:numPr>
        <w:spacing w:before="0" w:after="120" w:line="360" w:lineRule="auto"/>
        <w:ind w:left="521" w:hanging="425"/>
        <w:pPrChange w:id="741" w:author="Shimon" w:date="2019-08-04T00:50:00Z">
          <w:pPr>
            <w:pStyle w:val="11"/>
            <w:tabs>
              <w:tab w:val="left" w:pos="566"/>
            </w:tabs>
            <w:spacing w:before="0" w:after="240" w:line="360" w:lineRule="auto"/>
            <w:ind w:left="566" w:firstLine="0"/>
          </w:pPr>
        </w:pPrChange>
      </w:pPr>
      <w:r w:rsidRPr="00D74F54">
        <w:rPr>
          <w:rFonts w:hint="cs"/>
          <w:rtl/>
        </w:rPr>
        <w:t xml:space="preserve">מכל מקום, </w:t>
      </w:r>
      <w:r w:rsidRPr="00187578">
        <w:rPr>
          <w:rFonts w:hint="eastAsia"/>
          <w:b/>
          <w:bCs/>
          <w:rtl/>
        </w:rPr>
        <w:t>אין</w:t>
      </w:r>
      <w:r w:rsidRPr="00187578">
        <w:rPr>
          <w:b/>
          <w:bCs/>
          <w:rtl/>
        </w:rPr>
        <w:t xml:space="preserve"> חולק </w:t>
      </w:r>
      <w:del w:id="742" w:author="Shimon" w:date="2019-07-22T17:01:00Z">
        <w:r w:rsidRPr="005850C9" w:rsidDel="005850C9">
          <w:rPr>
            <w:rFonts w:hint="eastAsia"/>
            <w:rtl/>
            <w:rPrChange w:id="743" w:author="Shimon" w:date="2019-07-22T17:03:00Z">
              <w:rPr>
                <w:rFonts w:hint="eastAsia"/>
                <w:b/>
                <w:bCs/>
                <w:rtl/>
              </w:rPr>
            </w:rPrChange>
          </w:rPr>
          <w:delText>כי</w:delText>
        </w:r>
        <w:r w:rsidRPr="005850C9" w:rsidDel="005850C9">
          <w:rPr>
            <w:rtl/>
            <w:rPrChange w:id="744" w:author="Shimon" w:date="2019-07-22T17:03:00Z">
              <w:rPr>
                <w:b/>
                <w:bCs/>
                <w:rtl/>
              </w:rPr>
            </w:rPrChange>
          </w:rPr>
          <w:delText xml:space="preserve"> </w:delText>
        </w:r>
        <w:r w:rsidR="00726756" w:rsidRPr="005850C9" w:rsidDel="005850C9">
          <w:rPr>
            <w:rFonts w:hint="eastAsia"/>
            <w:rtl/>
            <w:rPrChange w:id="745" w:author="Shimon" w:date="2019-07-22T17:03:00Z">
              <w:rPr>
                <w:rFonts w:hint="eastAsia"/>
                <w:b/>
                <w:bCs/>
                <w:rtl/>
              </w:rPr>
            </w:rPrChange>
          </w:rPr>
          <w:delText>בשנת</w:delText>
        </w:r>
        <w:r w:rsidR="00726756" w:rsidRPr="005850C9" w:rsidDel="005850C9">
          <w:rPr>
            <w:rtl/>
            <w:rPrChange w:id="746" w:author="Shimon" w:date="2019-07-22T17:03:00Z">
              <w:rPr>
                <w:b/>
                <w:bCs/>
                <w:rtl/>
              </w:rPr>
            </w:rPrChange>
          </w:rPr>
          <w:delText xml:space="preserve"> 2010 </w:delText>
        </w:r>
        <w:r w:rsidRPr="00187578" w:rsidDel="005850C9">
          <w:rPr>
            <w:rFonts w:hint="eastAsia"/>
            <w:b/>
            <w:bCs/>
            <w:rtl/>
          </w:rPr>
          <w:delText>לא</w:delText>
        </w:r>
        <w:r w:rsidRPr="00187578" w:rsidDel="005850C9">
          <w:rPr>
            <w:b/>
            <w:bCs/>
            <w:rtl/>
          </w:rPr>
          <w:delText xml:space="preserve"> </w:delText>
        </w:r>
        <w:r w:rsidRPr="00187578" w:rsidDel="005850C9">
          <w:rPr>
            <w:rFonts w:hint="eastAsia"/>
            <w:b/>
            <w:bCs/>
            <w:rtl/>
          </w:rPr>
          <w:delText>נחתם</w:delText>
        </w:r>
        <w:r w:rsidRPr="00187578" w:rsidDel="005850C9">
          <w:rPr>
            <w:b/>
            <w:bCs/>
            <w:rtl/>
          </w:rPr>
          <w:delText xml:space="preserve"> </w:delText>
        </w:r>
        <w:r w:rsidRPr="00187578" w:rsidDel="005850C9">
          <w:rPr>
            <w:rFonts w:hint="eastAsia"/>
            <w:b/>
            <w:bCs/>
            <w:rtl/>
          </w:rPr>
          <w:delText>הסכם</w:delText>
        </w:r>
        <w:r w:rsidRPr="00187578" w:rsidDel="005850C9">
          <w:rPr>
            <w:b/>
            <w:bCs/>
            <w:rtl/>
          </w:rPr>
          <w:delText xml:space="preserve"> </w:delText>
        </w:r>
        <w:r w:rsidRPr="00187578" w:rsidDel="005850C9">
          <w:rPr>
            <w:rFonts w:hint="eastAsia"/>
            <w:b/>
            <w:bCs/>
            <w:rtl/>
          </w:rPr>
          <w:delText>חדש</w:delText>
        </w:r>
        <w:r w:rsidRPr="00187578" w:rsidDel="005850C9">
          <w:rPr>
            <w:b/>
            <w:bCs/>
            <w:rtl/>
          </w:rPr>
          <w:delText xml:space="preserve">, </w:delText>
        </w:r>
        <w:r w:rsidRPr="00187578" w:rsidDel="005850C9">
          <w:rPr>
            <w:rFonts w:hint="eastAsia"/>
            <w:b/>
            <w:bCs/>
            <w:rtl/>
          </w:rPr>
          <w:delText>ו</w:delText>
        </w:r>
        <w:r w:rsidR="00430A54" w:rsidRPr="00187578" w:rsidDel="005850C9">
          <w:rPr>
            <w:rFonts w:hint="eastAsia"/>
            <w:b/>
            <w:bCs/>
            <w:rtl/>
          </w:rPr>
          <w:delText>אין</w:delText>
        </w:r>
        <w:r w:rsidR="00430A54" w:rsidRPr="00187578" w:rsidDel="005850C9">
          <w:rPr>
            <w:b/>
            <w:bCs/>
            <w:rtl/>
          </w:rPr>
          <w:delText xml:space="preserve"> חולק </w:delText>
        </w:r>
      </w:del>
      <w:r w:rsidRPr="00187578">
        <w:rPr>
          <w:rFonts w:hint="eastAsia"/>
          <w:b/>
          <w:bCs/>
          <w:rtl/>
        </w:rPr>
        <w:t>כי</w:t>
      </w:r>
      <w:r w:rsidRPr="00187578">
        <w:rPr>
          <w:b/>
          <w:bCs/>
          <w:rtl/>
        </w:rPr>
        <w:t xml:space="preserve"> </w:t>
      </w:r>
      <w:ins w:id="747" w:author="Shimon" w:date="2019-08-04T00:34:00Z">
        <w:r w:rsidR="00187578" w:rsidRPr="00187578">
          <w:rPr>
            <w:rFonts w:hint="eastAsia"/>
            <w:b/>
            <w:bCs/>
            <w:rtl/>
          </w:rPr>
          <w:t>התובע</w:t>
        </w:r>
        <w:r w:rsidR="00187578" w:rsidRPr="00187578">
          <w:rPr>
            <w:b/>
            <w:bCs/>
            <w:rtl/>
          </w:rPr>
          <w:t xml:space="preserve"> </w:t>
        </w:r>
      </w:ins>
      <w:del w:id="748" w:author="Shimon" w:date="2019-08-04T00:32:00Z">
        <w:r w:rsidRPr="00187578" w:rsidDel="00187578">
          <w:rPr>
            <w:rFonts w:hint="eastAsia"/>
            <w:b/>
            <w:bCs/>
            <w:rtl/>
          </w:rPr>
          <w:delText>התובע</w:delText>
        </w:r>
        <w:r w:rsidRPr="00187578" w:rsidDel="00187578">
          <w:rPr>
            <w:b/>
            <w:bCs/>
            <w:rtl/>
          </w:rPr>
          <w:delText xml:space="preserve"> </w:delText>
        </w:r>
      </w:del>
      <w:r w:rsidRPr="00187578">
        <w:rPr>
          <w:rFonts w:hint="eastAsia"/>
          <w:b/>
          <w:bCs/>
          <w:rtl/>
        </w:rPr>
        <w:t>לא</w:t>
      </w:r>
      <w:r w:rsidRPr="00187578">
        <w:rPr>
          <w:b/>
          <w:bCs/>
          <w:rtl/>
        </w:rPr>
        <w:t xml:space="preserve"> קיבל </w:t>
      </w:r>
      <w:ins w:id="749" w:author="Shimon" w:date="2019-08-04T00:34:00Z">
        <w:r w:rsidR="00187578" w:rsidRPr="00187578">
          <w:rPr>
            <w:rFonts w:hint="eastAsia"/>
            <w:b/>
            <w:bCs/>
            <w:rtl/>
          </w:rPr>
          <w:t>הודעה</w:t>
        </w:r>
        <w:r w:rsidR="00187578" w:rsidRPr="00187578">
          <w:rPr>
            <w:b/>
            <w:bCs/>
            <w:rtl/>
          </w:rPr>
          <w:t xml:space="preserve"> </w:t>
        </w:r>
      </w:ins>
      <w:ins w:id="750" w:author="Shimon" w:date="2019-08-04T00:36:00Z">
        <w:r w:rsidR="00187578" w:rsidRPr="00187578">
          <w:rPr>
            <w:rFonts w:hint="eastAsia"/>
            <w:b/>
            <w:bCs/>
            <w:rtl/>
          </w:rPr>
          <w:t>במועד</w:t>
        </w:r>
        <w:r w:rsidR="00187578" w:rsidRPr="00187578">
          <w:rPr>
            <w:b/>
            <w:bCs/>
            <w:rtl/>
          </w:rPr>
          <w:t xml:space="preserve"> כלשהו </w:t>
        </w:r>
      </w:ins>
      <w:ins w:id="751" w:author="Shimon" w:date="2019-08-04T00:34:00Z">
        <w:r w:rsidR="00187578" w:rsidRPr="00187578">
          <w:rPr>
            <w:rFonts w:hint="eastAsia"/>
            <w:b/>
            <w:bCs/>
            <w:rtl/>
          </w:rPr>
          <w:t>במהלך</w:t>
        </w:r>
      </w:ins>
      <w:ins w:id="752" w:author="Shimon" w:date="2019-08-04T00:35:00Z">
        <w:r w:rsidR="00187578" w:rsidRPr="00187578">
          <w:rPr>
            <w:b/>
            <w:bCs/>
            <w:rtl/>
          </w:rPr>
          <w:t xml:space="preserve"> כל</w:t>
        </w:r>
      </w:ins>
      <w:ins w:id="753" w:author="Shimon" w:date="2019-08-04T00:34:00Z">
        <w:r w:rsidR="00187578" w:rsidRPr="00187578">
          <w:rPr>
            <w:b/>
            <w:bCs/>
            <w:rtl/>
          </w:rPr>
          <w:t xml:space="preserve"> 4 השנים של תקופת החוזה </w:t>
        </w:r>
        <w:r w:rsidR="00187578" w:rsidRPr="00187578">
          <w:rPr>
            <w:rFonts w:hint="eastAsia"/>
            <w:b/>
            <w:bCs/>
            <w:rtl/>
          </w:rPr>
          <w:t>שהוארך</w:t>
        </w:r>
        <w:r w:rsidR="00187578" w:rsidRPr="00187578">
          <w:rPr>
            <w:b/>
            <w:bCs/>
            <w:rtl/>
          </w:rPr>
          <w:t xml:space="preserve"> ב-2006, </w:t>
        </w:r>
      </w:ins>
      <w:ins w:id="754" w:author="Shimon" w:date="2019-08-04T00:35:00Z">
        <w:r w:rsidR="00187578" w:rsidRPr="00187578">
          <w:rPr>
            <w:rFonts w:hint="eastAsia"/>
            <w:b/>
            <w:bCs/>
            <w:rtl/>
          </w:rPr>
          <w:t>על</w:t>
        </w:r>
        <w:r w:rsidR="00187578" w:rsidRPr="00187578">
          <w:rPr>
            <w:b/>
            <w:bCs/>
            <w:rtl/>
          </w:rPr>
          <w:t xml:space="preserve"> כוונה </w:t>
        </w:r>
      </w:ins>
      <w:del w:id="755" w:author="Shimon" w:date="2019-08-04T00:35:00Z">
        <w:r w:rsidRPr="00187578" w:rsidDel="00187578">
          <w:rPr>
            <w:rFonts w:hint="eastAsia"/>
            <w:b/>
            <w:bCs/>
            <w:rtl/>
          </w:rPr>
          <w:delText>הודעה</w:delText>
        </w:r>
        <w:r w:rsidRPr="00187578" w:rsidDel="00187578">
          <w:rPr>
            <w:b/>
            <w:bCs/>
            <w:rtl/>
          </w:rPr>
          <w:delText xml:space="preserve"> על </w:delText>
        </w:r>
      </w:del>
      <w:ins w:id="756" w:author="Shimon" w:date="2019-08-04T00:32:00Z">
        <w:r w:rsidR="00187578" w:rsidRPr="00187578">
          <w:rPr>
            <w:rFonts w:hint="eastAsia"/>
            <w:b/>
            <w:bCs/>
            <w:rtl/>
          </w:rPr>
          <w:t>שלא</w:t>
        </w:r>
        <w:r w:rsidR="00187578" w:rsidRPr="00187578">
          <w:rPr>
            <w:b/>
            <w:bCs/>
            <w:rtl/>
          </w:rPr>
          <w:t xml:space="preserve"> </w:t>
        </w:r>
      </w:ins>
      <w:del w:id="757" w:author="Shimon" w:date="2019-08-04T00:33:00Z">
        <w:r w:rsidRPr="00187578" w:rsidDel="00187578">
          <w:rPr>
            <w:rFonts w:hint="eastAsia"/>
            <w:b/>
            <w:bCs/>
            <w:rtl/>
          </w:rPr>
          <w:delText>אי</w:delText>
        </w:r>
        <w:r w:rsidRPr="00187578" w:rsidDel="00187578">
          <w:rPr>
            <w:b/>
            <w:bCs/>
            <w:rtl/>
          </w:rPr>
          <w:delText xml:space="preserve"> </w:delText>
        </w:r>
      </w:del>
      <w:ins w:id="758" w:author="Shimon" w:date="2019-08-04T00:33:00Z">
        <w:r w:rsidR="00187578" w:rsidRPr="00187578">
          <w:rPr>
            <w:rFonts w:hint="eastAsia"/>
            <w:b/>
            <w:bCs/>
            <w:rtl/>
          </w:rPr>
          <w:t>להאריך</w:t>
        </w:r>
        <w:r w:rsidR="00187578" w:rsidRPr="00187578">
          <w:rPr>
            <w:b/>
            <w:bCs/>
            <w:rtl/>
          </w:rPr>
          <w:t xml:space="preserve"> </w:t>
        </w:r>
      </w:ins>
      <w:del w:id="759" w:author="Shimon" w:date="2019-08-04T00:33:00Z">
        <w:r w:rsidRPr="00187578" w:rsidDel="00187578">
          <w:rPr>
            <w:rFonts w:hint="eastAsia"/>
            <w:b/>
            <w:bCs/>
            <w:rtl/>
          </w:rPr>
          <w:delText>הארכת</w:delText>
        </w:r>
        <w:r w:rsidRPr="00187578" w:rsidDel="00187578">
          <w:rPr>
            <w:b/>
            <w:bCs/>
            <w:rtl/>
          </w:rPr>
          <w:delText xml:space="preserve"> תוקפו של </w:delText>
        </w:r>
      </w:del>
      <w:ins w:id="760" w:author="Shimon" w:date="2019-08-04T00:33:00Z">
        <w:r w:rsidR="00187578" w:rsidRPr="00187578">
          <w:rPr>
            <w:rFonts w:hint="eastAsia"/>
            <w:b/>
            <w:bCs/>
            <w:rtl/>
          </w:rPr>
          <w:t>את</w:t>
        </w:r>
        <w:r w:rsidR="00187578" w:rsidRPr="00187578">
          <w:rPr>
            <w:b/>
            <w:bCs/>
            <w:rtl/>
          </w:rPr>
          <w:t xml:space="preserve"> </w:t>
        </w:r>
      </w:ins>
      <w:r w:rsidRPr="00187578">
        <w:rPr>
          <w:rFonts w:hint="eastAsia"/>
          <w:b/>
          <w:bCs/>
          <w:rtl/>
        </w:rPr>
        <w:t>החוזה</w:t>
      </w:r>
      <w:ins w:id="761" w:author="Shimon" w:date="2019-07-22T17:37:00Z">
        <w:r w:rsidR="003D3A1B" w:rsidRPr="00187578">
          <w:rPr>
            <w:b/>
            <w:bCs/>
            <w:rtl/>
          </w:rPr>
          <w:t xml:space="preserve"> </w:t>
        </w:r>
      </w:ins>
      <w:ins w:id="762" w:author="Shimon" w:date="2019-07-23T18:56:00Z">
        <w:r w:rsidR="00002ADC" w:rsidRPr="00187578">
          <w:rPr>
            <w:rFonts w:hint="eastAsia"/>
            <w:b/>
            <w:bCs/>
            <w:rtl/>
          </w:rPr>
          <w:t>עם</w:t>
        </w:r>
        <w:r w:rsidR="00002ADC" w:rsidRPr="00187578">
          <w:rPr>
            <w:b/>
            <w:bCs/>
            <w:rtl/>
          </w:rPr>
          <w:t xml:space="preserve"> </w:t>
        </w:r>
        <w:r w:rsidR="00002ADC" w:rsidRPr="00187578">
          <w:rPr>
            <w:rFonts w:hint="eastAsia"/>
            <w:b/>
            <w:bCs/>
            <w:rtl/>
          </w:rPr>
          <w:t>תום</w:t>
        </w:r>
        <w:r w:rsidR="00002ADC" w:rsidRPr="00187578">
          <w:rPr>
            <w:b/>
            <w:bCs/>
            <w:rtl/>
          </w:rPr>
          <w:t xml:space="preserve"> </w:t>
        </w:r>
        <w:r w:rsidR="00002ADC" w:rsidRPr="00187578">
          <w:rPr>
            <w:rFonts w:hint="eastAsia"/>
            <w:b/>
            <w:bCs/>
            <w:rtl/>
          </w:rPr>
          <w:t>תוקפו</w:t>
        </w:r>
        <w:r w:rsidR="00002ADC" w:rsidRPr="00187578">
          <w:rPr>
            <w:b/>
            <w:bCs/>
            <w:rtl/>
          </w:rPr>
          <w:t xml:space="preserve"> </w:t>
        </w:r>
        <w:r w:rsidR="00002ADC" w:rsidRPr="00187578">
          <w:rPr>
            <w:rFonts w:hint="eastAsia"/>
            <w:b/>
            <w:bCs/>
            <w:rtl/>
          </w:rPr>
          <w:t>ב</w:t>
        </w:r>
        <w:r w:rsidR="00002ADC" w:rsidRPr="00187578">
          <w:rPr>
            <w:b/>
            <w:bCs/>
            <w:rtl/>
          </w:rPr>
          <w:t>-</w:t>
        </w:r>
      </w:ins>
      <w:ins w:id="763" w:author="Shimon" w:date="2019-07-22T17:38:00Z">
        <w:r w:rsidR="003D3A1B" w:rsidRPr="00187578">
          <w:rPr>
            <w:b/>
            <w:bCs/>
            <w:rtl/>
          </w:rPr>
          <w:t xml:space="preserve"> 31.3.2010</w:t>
        </w:r>
      </w:ins>
      <w:r w:rsidR="00430A54" w:rsidRPr="00187578">
        <w:rPr>
          <w:b/>
          <w:bCs/>
          <w:rtl/>
        </w:rPr>
        <w:t xml:space="preserve">, </w:t>
      </w:r>
      <w:r w:rsidR="00430A54" w:rsidRPr="00187578">
        <w:rPr>
          <w:rFonts w:hint="eastAsia"/>
          <w:b/>
          <w:bCs/>
          <w:rtl/>
        </w:rPr>
        <w:t>או</w:t>
      </w:r>
      <w:r w:rsidR="00430A54" w:rsidRPr="00187578">
        <w:rPr>
          <w:b/>
          <w:bCs/>
          <w:rtl/>
        </w:rPr>
        <w:t xml:space="preserve"> </w:t>
      </w:r>
      <w:r w:rsidR="00430A54" w:rsidRPr="00187578">
        <w:rPr>
          <w:rFonts w:hint="eastAsia"/>
          <w:b/>
          <w:bCs/>
          <w:rtl/>
        </w:rPr>
        <w:t>על</w:t>
      </w:r>
      <w:r w:rsidR="00430A54" w:rsidRPr="00187578">
        <w:rPr>
          <w:b/>
          <w:bCs/>
          <w:rtl/>
        </w:rPr>
        <w:t xml:space="preserve"> </w:t>
      </w:r>
      <w:r w:rsidR="00430A54" w:rsidRPr="00187578">
        <w:rPr>
          <w:rFonts w:hint="eastAsia"/>
          <w:b/>
          <w:bCs/>
          <w:rtl/>
        </w:rPr>
        <w:t>כך</w:t>
      </w:r>
      <w:r w:rsidR="00430A54" w:rsidRPr="00187578">
        <w:rPr>
          <w:b/>
          <w:bCs/>
          <w:rtl/>
        </w:rPr>
        <w:t xml:space="preserve"> </w:t>
      </w:r>
      <w:r w:rsidR="00430A54" w:rsidRPr="00187578">
        <w:rPr>
          <w:rFonts w:hint="eastAsia"/>
          <w:b/>
          <w:bCs/>
          <w:rtl/>
        </w:rPr>
        <w:t>ש</w:t>
      </w:r>
      <w:ins w:id="764" w:author="Shimon" w:date="2019-07-23T18:57:00Z">
        <w:r w:rsidR="00002ADC" w:rsidRPr="00187578">
          <w:rPr>
            <w:rFonts w:hint="eastAsia"/>
            <w:b/>
            <w:bCs/>
            <w:rtl/>
          </w:rPr>
          <w:t>י</w:t>
        </w:r>
      </w:ins>
      <w:r w:rsidR="00430A54" w:rsidRPr="00187578">
        <w:rPr>
          <w:rFonts w:hint="eastAsia"/>
          <w:b/>
          <w:bCs/>
          <w:rtl/>
        </w:rPr>
        <w:t>ח</w:t>
      </w:r>
      <w:ins w:id="765" w:author="Shimon" w:date="2019-07-23T18:57:00Z">
        <w:r w:rsidR="00002ADC" w:rsidRPr="00187578">
          <w:rPr>
            <w:rFonts w:hint="eastAsia"/>
            <w:b/>
            <w:bCs/>
            <w:rtl/>
          </w:rPr>
          <w:t>ו</w:t>
        </w:r>
      </w:ins>
      <w:r w:rsidR="00430A54" w:rsidRPr="00187578">
        <w:rPr>
          <w:rFonts w:hint="eastAsia"/>
          <w:b/>
          <w:bCs/>
          <w:rtl/>
        </w:rPr>
        <w:t>ל</w:t>
      </w:r>
      <w:r w:rsidR="00430A54" w:rsidRPr="00187578">
        <w:rPr>
          <w:b/>
          <w:bCs/>
          <w:rtl/>
        </w:rPr>
        <w:t xml:space="preserve"> </w:t>
      </w:r>
      <w:r w:rsidR="00430A54" w:rsidRPr="00187578">
        <w:rPr>
          <w:rFonts w:hint="eastAsia"/>
          <w:b/>
          <w:bCs/>
          <w:rtl/>
        </w:rPr>
        <w:t>שינוי</w:t>
      </w:r>
      <w:r w:rsidR="00430A54" w:rsidRPr="00187578">
        <w:rPr>
          <w:b/>
          <w:bCs/>
          <w:rtl/>
        </w:rPr>
        <w:t xml:space="preserve"> </w:t>
      </w:r>
      <w:r w:rsidR="00430A54" w:rsidRPr="00187578">
        <w:rPr>
          <w:rFonts w:hint="eastAsia"/>
          <w:b/>
          <w:bCs/>
          <w:rtl/>
        </w:rPr>
        <w:t>בתנאיו</w:t>
      </w:r>
      <w:r w:rsidR="00430A54" w:rsidRPr="00187578">
        <w:rPr>
          <w:b/>
          <w:bCs/>
          <w:rtl/>
        </w:rPr>
        <w:t xml:space="preserve"> </w:t>
      </w:r>
      <w:r w:rsidR="00430A54" w:rsidRPr="00187578">
        <w:rPr>
          <w:rFonts w:hint="eastAsia"/>
          <w:b/>
          <w:bCs/>
          <w:rtl/>
        </w:rPr>
        <w:t>של</w:t>
      </w:r>
      <w:r w:rsidR="00430A54" w:rsidRPr="00187578">
        <w:rPr>
          <w:b/>
          <w:bCs/>
          <w:rtl/>
        </w:rPr>
        <w:t xml:space="preserve"> </w:t>
      </w:r>
      <w:r w:rsidR="00430A54" w:rsidRPr="00187578">
        <w:rPr>
          <w:rFonts w:hint="eastAsia"/>
          <w:b/>
          <w:bCs/>
          <w:rtl/>
        </w:rPr>
        <w:t>החוזה</w:t>
      </w:r>
      <w:ins w:id="766" w:author="Shimon" w:date="2019-07-23T18:57:00Z">
        <w:r w:rsidR="00002ADC" w:rsidRPr="00187578">
          <w:rPr>
            <w:b/>
            <w:bCs/>
            <w:rtl/>
          </w:rPr>
          <w:t xml:space="preserve"> לאחר 1.4.2010</w:t>
        </w:r>
      </w:ins>
      <w:r w:rsidR="004477BE" w:rsidRPr="00187578">
        <w:rPr>
          <w:b/>
          <w:bCs/>
          <w:rtl/>
        </w:rPr>
        <w:t xml:space="preserve">, </w:t>
      </w:r>
      <w:r w:rsidR="000E68D8" w:rsidRPr="00187578">
        <w:rPr>
          <w:rFonts w:hint="eastAsia"/>
          <w:b/>
          <w:bCs/>
          <w:rtl/>
        </w:rPr>
        <w:t>ו</w:t>
      </w:r>
      <w:r w:rsidR="00002ADC" w:rsidRPr="00187578">
        <w:rPr>
          <w:rFonts w:hint="eastAsia"/>
          <w:b/>
          <w:bCs/>
          <w:rtl/>
        </w:rPr>
        <w:t>ממילא</w:t>
      </w:r>
      <w:ins w:id="767" w:author="Shimon" w:date="2019-07-31T13:35:00Z">
        <w:r w:rsidR="009039A0" w:rsidRPr="00187578">
          <w:rPr>
            <w:b/>
            <w:bCs/>
            <w:rtl/>
          </w:rPr>
          <w:t xml:space="preserve"> </w:t>
        </w:r>
      </w:ins>
      <w:del w:id="768" w:author="Shimon" w:date="2019-07-22T17:42:00Z">
        <w:r w:rsidR="004477BE" w:rsidRPr="00187578" w:rsidDel="000E68D8">
          <w:rPr>
            <w:b/>
            <w:bCs/>
            <w:rtl/>
          </w:rPr>
          <w:delText xml:space="preserve"> </w:delText>
        </w:r>
      </w:del>
      <w:ins w:id="769" w:author="Shimon" w:date="2019-07-25T11:18:00Z">
        <w:r w:rsidR="00492278" w:rsidRPr="00187578">
          <w:rPr>
            <w:rFonts w:hint="eastAsia"/>
            <w:b/>
            <w:bCs/>
            <w:rtl/>
          </w:rPr>
          <w:t>גם</w:t>
        </w:r>
        <w:r w:rsidR="00492278" w:rsidRPr="00187578">
          <w:rPr>
            <w:b/>
            <w:bCs/>
            <w:rtl/>
          </w:rPr>
          <w:t xml:space="preserve"> </w:t>
        </w:r>
        <w:r w:rsidR="00492278" w:rsidRPr="00187578">
          <w:rPr>
            <w:rFonts w:hint="eastAsia"/>
            <w:b/>
            <w:bCs/>
            <w:rtl/>
          </w:rPr>
          <w:t>אין</w:t>
        </w:r>
        <w:r w:rsidR="00492278" w:rsidRPr="00187578">
          <w:rPr>
            <w:b/>
            <w:bCs/>
            <w:rtl/>
          </w:rPr>
          <w:t xml:space="preserve"> </w:t>
        </w:r>
        <w:r w:rsidR="00492278" w:rsidRPr="00187578">
          <w:rPr>
            <w:rFonts w:hint="eastAsia"/>
            <w:b/>
            <w:bCs/>
            <w:rtl/>
          </w:rPr>
          <w:t>חולק</w:t>
        </w:r>
        <w:r w:rsidR="00492278" w:rsidRPr="00187578">
          <w:rPr>
            <w:b/>
            <w:bCs/>
            <w:rtl/>
          </w:rPr>
          <w:t xml:space="preserve"> </w:t>
        </w:r>
        <w:r w:rsidR="00492278" w:rsidRPr="00187578">
          <w:rPr>
            <w:rFonts w:hint="eastAsia"/>
            <w:b/>
            <w:bCs/>
            <w:rtl/>
          </w:rPr>
          <w:t>על</w:t>
        </w:r>
        <w:r w:rsidR="00492278" w:rsidRPr="00187578">
          <w:rPr>
            <w:b/>
            <w:bCs/>
            <w:rtl/>
          </w:rPr>
          <w:t xml:space="preserve"> </w:t>
        </w:r>
        <w:r w:rsidR="00492278" w:rsidRPr="00187578">
          <w:rPr>
            <w:rFonts w:hint="eastAsia"/>
            <w:b/>
            <w:bCs/>
            <w:rtl/>
          </w:rPr>
          <w:t>כך</w:t>
        </w:r>
        <w:r w:rsidR="00492278" w:rsidRPr="00187578">
          <w:rPr>
            <w:b/>
            <w:bCs/>
            <w:rtl/>
          </w:rPr>
          <w:t xml:space="preserve"> </w:t>
        </w:r>
        <w:r w:rsidR="00492278" w:rsidRPr="00187578">
          <w:rPr>
            <w:rFonts w:hint="eastAsia"/>
            <w:b/>
            <w:bCs/>
            <w:rtl/>
          </w:rPr>
          <w:t>ש</w:t>
        </w:r>
      </w:ins>
      <w:r w:rsidR="004477BE" w:rsidRPr="00187578">
        <w:rPr>
          <w:rFonts w:hint="eastAsia"/>
          <w:b/>
          <w:bCs/>
          <w:rtl/>
        </w:rPr>
        <w:t>לא</w:t>
      </w:r>
      <w:r w:rsidR="004477BE" w:rsidRPr="00187578">
        <w:rPr>
          <w:b/>
          <w:bCs/>
          <w:rtl/>
        </w:rPr>
        <w:t xml:space="preserve"> </w:t>
      </w:r>
      <w:r w:rsidR="004477BE" w:rsidRPr="00187578">
        <w:rPr>
          <w:rFonts w:hint="eastAsia"/>
          <w:b/>
          <w:bCs/>
          <w:rtl/>
        </w:rPr>
        <w:t>נערך</w:t>
      </w:r>
      <w:r w:rsidR="004477BE" w:rsidRPr="00187578">
        <w:rPr>
          <w:b/>
          <w:bCs/>
          <w:rtl/>
        </w:rPr>
        <w:t xml:space="preserve"> </w:t>
      </w:r>
      <w:r w:rsidR="004477BE" w:rsidRPr="00187578">
        <w:rPr>
          <w:rFonts w:hint="eastAsia"/>
          <w:b/>
          <w:bCs/>
          <w:rtl/>
        </w:rPr>
        <w:t>לתובע</w:t>
      </w:r>
      <w:r w:rsidR="004477BE" w:rsidRPr="00187578">
        <w:rPr>
          <w:b/>
          <w:bCs/>
          <w:rtl/>
        </w:rPr>
        <w:t xml:space="preserve"> </w:t>
      </w:r>
      <w:r w:rsidR="004477BE" w:rsidRPr="00187578">
        <w:rPr>
          <w:rFonts w:hint="eastAsia"/>
          <w:b/>
          <w:bCs/>
          <w:rtl/>
        </w:rPr>
        <w:t>שימוע</w:t>
      </w:r>
      <w:ins w:id="770" w:author="Shimon" w:date="2019-07-31T13:36:00Z">
        <w:r w:rsidR="009039A0">
          <w:rPr>
            <w:rFonts w:hint="cs"/>
            <w:rtl/>
          </w:rPr>
          <w:t>.</w:t>
        </w:r>
      </w:ins>
      <w:ins w:id="771" w:author="Shimon" w:date="2019-08-04T00:38:00Z">
        <w:r w:rsidR="00187578">
          <w:rPr>
            <w:rFonts w:hint="cs"/>
            <w:rtl/>
          </w:rPr>
          <w:t xml:space="preserve">  </w:t>
        </w:r>
      </w:ins>
      <w:del w:id="772" w:author="Shimon" w:date="2019-07-23T18:59:00Z">
        <w:r w:rsidRPr="009A1EF5" w:rsidDel="00002ADC">
          <w:rPr>
            <w:rFonts w:hint="cs"/>
            <w:rtl/>
          </w:rPr>
          <w:delText>.</w:delText>
        </w:r>
      </w:del>
    </w:p>
    <w:p w14:paraId="1E92D784" w14:textId="692D3EC6" w:rsidR="00187578" w:rsidRDefault="003E3C89">
      <w:pPr>
        <w:pStyle w:val="11"/>
        <w:numPr>
          <w:ilvl w:val="0"/>
          <w:numId w:val="42"/>
        </w:numPr>
        <w:spacing w:before="0" w:line="360" w:lineRule="auto"/>
        <w:ind w:left="523" w:hanging="425"/>
        <w:rPr>
          <w:ins w:id="773" w:author="Shimon" w:date="2019-08-05T12:29:00Z"/>
        </w:rPr>
        <w:pPrChange w:id="774" w:author="Shimon" w:date="2019-08-04T00:49:00Z">
          <w:pPr>
            <w:pStyle w:val="11"/>
            <w:numPr>
              <w:numId w:val="14"/>
            </w:numPr>
            <w:tabs>
              <w:tab w:val="left" w:pos="566"/>
              <w:tab w:val="num" w:pos="1069"/>
            </w:tabs>
            <w:spacing w:before="0" w:line="360" w:lineRule="auto"/>
            <w:ind w:left="566" w:right="360" w:hanging="425"/>
          </w:pPr>
        </w:pPrChange>
      </w:pPr>
      <w:r>
        <w:rPr>
          <w:rFonts w:hint="cs"/>
          <w:rtl/>
        </w:rPr>
        <w:t>בהיעדר הודעה ובהיעדר פעולה אחרת</w:t>
      </w:r>
      <w:r w:rsidR="00D5324B">
        <w:rPr>
          <w:rFonts w:hint="cs"/>
          <w:rtl/>
        </w:rPr>
        <w:t xml:space="preserve"> </w:t>
      </w:r>
      <w:r>
        <w:rPr>
          <w:rFonts w:hint="cs"/>
          <w:rtl/>
        </w:rPr>
        <w:t>מצדה של הנתבעת</w:t>
      </w:r>
      <w:r w:rsidR="00D5324B">
        <w:rPr>
          <w:rFonts w:hint="cs"/>
          <w:rtl/>
        </w:rPr>
        <w:t xml:space="preserve"> (פעולה הגלויה וידועה לתובע בזמן אמת)</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FB6BC2">
        <w:rPr>
          <w:rFonts w:hint="eastAsia"/>
          <w:b/>
          <w:bCs/>
          <w:rtl/>
        </w:rPr>
        <w:t>עד</w:t>
      </w:r>
      <w:r w:rsidRPr="00FB6BC2">
        <w:rPr>
          <w:b/>
          <w:bCs/>
          <w:rtl/>
        </w:rPr>
        <w:t xml:space="preserve"> </w:t>
      </w:r>
      <w:r w:rsidRPr="00FB6BC2">
        <w:rPr>
          <w:rFonts w:hint="eastAsia"/>
          <w:b/>
          <w:bCs/>
          <w:rtl/>
        </w:rPr>
        <w:t>ליום</w:t>
      </w:r>
      <w:r w:rsidRPr="00FB6BC2">
        <w:rPr>
          <w:b/>
          <w:bCs/>
          <w:rtl/>
        </w:rPr>
        <w:t xml:space="preserve"> 31.3.2014.</w:t>
      </w:r>
    </w:p>
    <w:p w14:paraId="719D81BD" w14:textId="77777777" w:rsidR="00186E02" w:rsidRDefault="00186E02">
      <w:pPr>
        <w:pStyle w:val="11"/>
        <w:spacing w:before="0" w:line="360" w:lineRule="auto"/>
        <w:ind w:left="523" w:right="360" w:firstLine="0"/>
        <w:rPr>
          <w:ins w:id="775" w:author="Shimon" w:date="2019-08-05T12:29:00Z"/>
          <w:rtl/>
        </w:rPr>
        <w:pPrChange w:id="776" w:author="Shimon" w:date="2019-08-05T12:29:00Z">
          <w:pPr>
            <w:pStyle w:val="11"/>
            <w:numPr>
              <w:numId w:val="14"/>
            </w:numPr>
            <w:tabs>
              <w:tab w:val="left" w:pos="566"/>
              <w:tab w:val="num" w:pos="1069"/>
            </w:tabs>
            <w:spacing w:before="0" w:line="360" w:lineRule="auto"/>
            <w:ind w:left="566" w:right="360" w:hanging="425"/>
          </w:pPr>
        </w:pPrChange>
      </w:pPr>
    </w:p>
    <w:p w14:paraId="42872BBE" w14:textId="77777777" w:rsidR="00186E02" w:rsidRDefault="00186E02">
      <w:pPr>
        <w:pStyle w:val="11"/>
        <w:spacing w:before="0" w:line="360" w:lineRule="auto"/>
        <w:ind w:left="523" w:right="360" w:firstLine="0"/>
        <w:rPr>
          <w:ins w:id="777" w:author="Shimon" w:date="2019-08-05T12:29:00Z"/>
          <w:rtl/>
        </w:rPr>
        <w:pPrChange w:id="778" w:author="Shimon" w:date="2019-08-05T12:29:00Z">
          <w:pPr>
            <w:pStyle w:val="11"/>
            <w:numPr>
              <w:numId w:val="14"/>
            </w:numPr>
            <w:tabs>
              <w:tab w:val="left" w:pos="566"/>
              <w:tab w:val="num" w:pos="1069"/>
            </w:tabs>
            <w:spacing w:before="0" w:line="360" w:lineRule="auto"/>
            <w:ind w:left="566" w:right="360" w:hanging="425"/>
          </w:pPr>
        </w:pPrChange>
      </w:pPr>
    </w:p>
    <w:p w14:paraId="56A5EA12" w14:textId="77777777" w:rsidR="00186E02" w:rsidRDefault="00186E02">
      <w:pPr>
        <w:pStyle w:val="11"/>
        <w:spacing w:before="0" w:line="360" w:lineRule="auto"/>
        <w:ind w:left="523" w:right="360" w:firstLine="0"/>
        <w:rPr>
          <w:ins w:id="779" w:author="Shimon" w:date="2019-08-04T00:50:00Z"/>
        </w:rPr>
        <w:pPrChange w:id="780" w:author="Shimon" w:date="2019-08-05T12:29:00Z">
          <w:pPr>
            <w:pStyle w:val="11"/>
            <w:numPr>
              <w:numId w:val="14"/>
            </w:numPr>
            <w:tabs>
              <w:tab w:val="left" w:pos="566"/>
              <w:tab w:val="num" w:pos="1069"/>
            </w:tabs>
            <w:spacing w:before="0" w:line="360" w:lineRule="auto"/>
            <w:ind w:left="566" w:right="360" w:hanging="425"/>
          </w:pPr>
        </w:pPrChange>
      </w:pPr>
    </w:p>
    <w:p w14:paraId="5A18D9CE" w14:textId="77777777" w:rsidR="00FB6BC2" w:rsidRPr="00FB6BC2" w:rsidRDefault="00FB6BC2">
      <w:pPr>
        <w:pStyle w:val="11"/>
        <w:spacing w:before="0" w:line="360" w:lineRule="auto"/>
        <w:ind w:left="523" w:right="360" w:firstLine="0"/>
        <w:rPr>
          <w:ins w:id="781" w:author="Shimon" w:date="2019-08-04T00:43:00Z"/>
          <w:sz w:val="12"/>
          <w:szCs w:val="12"/>
          <w:rPrChange w:id="782" w:author="Shimon" w:date="2019-08-04T00:51:00Z">
            <w:rPr>
              <w:ins w:id="783" w:author="Shimon" w:date="2019-08-04T00:43:00Z"/>
              <w:b/>
              <w:bCs/>
            </w:rPr>
          </w:rPrChange>
        </w:rPr>
        <w:pPrChange w:id="784" w:author="Shimon" w:date="2019-08-04T00:50:00Z">
          <w:pPr>
            <w:pStyle w:val="11"/>
            <w:numPr>
              <w:numId w:val="14"/>
            </w:numPr>
            <w:tabs>
              <w:tab w:val="left" w:pos="566"/>
              <w:tab w:val="num" w:pos="1069"/>
            </w:tabs>
            <w:spacing w:before="0" w:line="360" w:lineRule="auto"/>
            <w:ind w:left="566" w:right="360" w:hanging="425"/>
          </w:pPr>
        </w:pPrChange>
      </w:pPr>
    </w:p>
    <w:p w14:paraId="63878F15" w14:textId="75627F76" w:rsidR="00FB6BC2" w:rsidRPr="00FB6BC2" w:rsidDel="00FB6BC2" w:rsidRDefault="00FB6BC2">
      <w:pPr>
        <w:pStyle w:val="11"/>
        <w:tabs>
          <w:tab w:val="left" w:pos="566"/>
        </w:tabs>
        <w:spacing w:before="0"/>
        <w:ind w:left="567" w:right="357" w:firstLine="0"/>
        <w:rPr>
          <w:del w:id="785" w:author="Shimon" w:date="2019-08-04T00:49:00Z"/>
          <w:rPrChange w:id="786" w:author="Shimon" w:date="2019-08-04T00:47:00Z">
            <w:rPr>
              <w:del w:id="787" w:author="Shimon" w:date="2019-08-04T00:49:00Z"/>
              <w:b/>
              <w:bCs/>
            </w:rPr>
          </w:rPrChange>
        </w:rPr>
        <w:pPrChange w:id="788" w:author="Shimon" w:date="2019-08-04T00:49:00Z">
          <w:pPr>
            <w:pStyle w:val="11"/>
            <w:numPr>
              <w:numId w:val="14"/>
            </w:numPr>
            <w:tabs>
              <w:tab w:val="left" w:pos="566"/>
              <w:tab w:val="num" w:pos="1069"/>
            </w:tabs>
            <w:spacing w:before="0" w:line="360" w:lineRule="auto"/>
            <w:ind w:left="566" w:right="360" w:hanging="425"/>
          </w:pPr>
        </w:pPrChange>
      </w:pPr>
    </w:p>
    <w:p w14:paraId="71D70F05" w14:textId="5C928306" w:rsidR="00646E5E" w:rsidRPr="00337F2F" w:rsidDel="00187578" w:rsidRDefault="00646E5E" w:rsidP="00337F2F">
      <w:pPr>
        <w:pStyle w:val="11"/>
        <w:tabs>
          <w:tab w:val="left" w:pos="566"/>
        </w:tabs>
        <w:spacing w:before="0" w:line="360" w:lineRule="auto"/>
        <w:ind w:left="566" w:right="360" w:firstLine="0"/>
        <w:rPr>
          <w:del w:id="789" w:author="Shimon" w:date="2019-08-04T00:37:00Z"/>
          <w:b/>
          <w:bCs/>
        </w:rPr>
      </w:pPr>
    </w:p>
    <w:p w14:paraId="5A1900BC" w14:textId="77777777" w:rsidR="000D2DB0" w:rsidRPr="009C3D22" w:rsidRDefault="008A2C98">
      <w:pPr>
        <w:pStyle w:val="2"/>
        <w:numPr>
          <w:ilvl w:val="1"/>
          <w:numId w:val="18"/>
        </w:numPr>
        <w:tabs>
          <w:tab w:val="clear" w:pos="566"/>
          <w:tab w:val="left" w:pos="521"/>
        </w:tabs>
        <w:ind w:left="522" w:hanging="284"/>
        <w:rPr>
          <w:szCs w:val="24"/>
          <w:lang w:eastAsia="en-US"/>
        </w:rPr>
        <w:pPrChange w:id="790" w:author="Shimon" w:date="2019-08-04T00:43:00Z">
          <w:pPr>
            <w:pStyle w:val="2"/>
            <w:numPr>
              <w:ilvl w:val="1"/>
              <w:numId w:val="18"/>
            </w:numPr>
            <w:tabs>
              <w:tab w:val="clear" w:pos="566"/>
              <w:tab w:val="left" w:pos="521"/>
            </w:tabs>
            <w:spacing w:after="120"/>
            <w:ind w:left="521" w:hanging="284"/>
          </w:pPr>
        </w:pPrChange>
      </w:pPr>
      <w:r w:rsidRPr="00D74F54">
        <w:rPr>
          <w:rFonts w:hint="cs"/>
          <w:szCs w:val="24"/>
          <w:rtl/>
          <w:lang w:eastAsia="en-US"/>
        </w:rPr>
        <w:t>הפסקת עבודה מבישה ומבזה</w:t>
      </w:r>
    </w:p>
    <w:p w14:paraId="64A9E04F" w14:textId="59F797C3" w:rsidR="00DA21AC" w:rsidRDefault="00CE0A64">
      <w:pPr>
        <w:pStyle w:val="11"/>
        <w:numPr>
          <w:ilvl w:val="0"/>
          <w:numId w:val="42"/>
        </w:numPr>
        <w:spacing w:before="0" w:after="240" w:line="360" w:lineRule="auto"/>
        <w:ind w:left="523" w:hanging="425"/>
        <w:rPr>
          <w:ins w:id="791" w:author="Shimon" w:date="2019-07-23T19:04:00Z"/>
        </w:rPr>
        <w:pPrChange w:id="792" w:author="Shimon" w:date="2019-07-31T13:37:00Z">
          <w:pPr>
            <w:pStyle w:val="11"/>
            <w:numPr>
              <w:numId w:val="14"/>
            </w:numPr>
            <w:tabs>
              <w:tab w:val="num" w:pos="1069"/>
            </w:tabs>
            <w:spacing w:before="0" w:after="240" w:line="360" w:lineRule="auto"/>
            <w:ind w:left="510" w:right="360" w:hanging="425"/>
          </w:pPr>
        </w:pPrChange>
      </w:pPr>
      <w:r w:rsidRPr="00D74F54">
        <w:rPr>
          <w:rStyle w:val="emailstyle17"/>
          <w:rFonts w:ascii="Times New Roman" w:hAnsi="Times New Roman" w:cs="David" w:hint="cs"/>
          <w:color w:val="auto"/>
          <w:rtl/>
        </w:rPr>
        <w:t xml:space="preserve">בשלהי שנת 2011 </w:t>
      </w:r>
      <w:ins w:id="793" w:author="Shimon" w:date="2019-07-21T15:45:00Z">
        <w:r w:rsidR="000E68D8">
          <w:rPr>
            <w:rFonts w:hint="cs"/>
            <w:rtl/>
          </w:rPr>
          <w:t>בעת ביקור עבודה במשרד האוצר</w:t>
        </w:r>
        <w:r w:rsidR="00193B9F">
          <w:rPr>
            <w:rFonts w:hint="cs"/>
            <w:rtl/>
          </w:rPr>
          <w:t xml:space="preserve"> </w:t>
        </w:r>
      </w:ins>
      <w:ins w:id="794" w:author="Shimon" w:date="2019-07-21T22:12:00Z">
        <w:r w:rsidR="00E929E6">
          <w:rPr>
            <w:rFonts w:hint="cs"/>
            <w:rtl/>
          </w:rPr>
          <w:t>(משרדו של ה</w:t>
        </w:r>
      </w:ins>
      <w:ins w:id="795" w:author="Shimon" w:date="2019-07-22T17:44:00Z">
        <w:r w:rsidR="000E68D8">
          <w:rPr>
            <w:rFonts w:hint="cs"/>
            <w:rtl/>
          </w:rPr>
          <w:t>ת</w:t>
        </w:r>
      </w:ins>
      <w:ins w:id="796" w:author="Shimon" w:date="2019-07-21T22:12:00Z">
        <w:r w:rsidR="00E929E6">
          <w:rPr>
            <w:rFonts w:hint="cs"/>
            <w:rtl/>
          </w:rPr>
          <w:t>ובע היה</w:t>
        </w:r>
      </w:ins>
      <w:ins w:id="797" w:author="Shimon" w:date="2019-07-22T17:44:00Z">
        <w:r w:rsidR="000E68D8">
          <w:rPr>
            <w:rFonts w:hint="cs"/>
            <w:rtl/>
          </w:rPr>
          <w:t>,</w:t>
        </w:r>
      </w:ins>
      <w:ins w:id="798" w:author="Shimon" w:date="2019-07-21T22:12:00Z">
        <w:r w:rsidR="00E929E6">
          <w:rPr>
            <w:rFonts w:hint="cs"/>
            <w:rtl/>
          </w:rPr>
          <w:t xml:space="preserve"> בתו</w:t>
        </w:r>
      </w:ins>
      <w:ins w:id="799" w:author="Shimon" w:date="2019-07-21T22:13:00Z">
        <w:r w:rsidR="00E929E6">
          <w:rPr>
            <w:rFonts w:hint="cs"/>
            <w:rtl/>
          </w:rPr>
          <w:t>ק</w:t>
        </w:r>
      </w:ins>
      <w:ins w:id="800" w:author="Shimon" w:date="2019-07-21T22:12:00Z">
        <w:r w:rsidR="00E929E6">
          <w:rPr>
            <w:rFonts w:hint="cs"/>
            <w:rtl/>
          </w:rPr>
          <w:t>ף תפקידו</w:t>
        </w:r>
      </w:ins>
      <w:ins w:id="801" w:author="Shimon" w:date="2019-07-22T17:44:00Z">
        <w:r w:rsidR="000E68D8">
          <w:rPr>
            <w:rFonts w:hint="cs"/>
            <w:rtl/>
          </w:rPr>
          <w:t>,</w:t>
        </w:r>
      </w:ins>
      <w:ins w:id="802" w:author="Shimon" w:date="2019-07-21T22:12:00Z">
        <w:r w:rsidR="00E929E6">
          <w:rPr>
            <w:rFonts w:hint="cs"/>
            <w:rtl/>
          </w:rPr>
          <w:t xml:space="preserve"> מחוץ ל</w:t>
        </w:r>
      </w:ins>
      <w:ins w:id="803" w:author="Shimon" w:date="2019-07-22T17:44:00Z">
        <w:r w:rsidR="000E68D8">
          <w:rPr>
            <w:rFonts w:hint="cs"/>
            <w:rtl/>
          </w:rPr>
          <w:t xml:space="preserve">בנין </w:t>
        </w:r>
      </w:ins>
      <w:ins w:id="804" w:author="Shimon" w:date="2019-07-21T22:12:00Z">
        <w:r w:rsidR="00E929E6">
          <w:rPr>
            <w:rFonts w:hint="cs"/>
            <w:rtl/>
          </w:rPr>
          <w:t>משרד האוצר</w:t>
        </w:r>
      </w:ins>
      <w:ins w:id="805" w:author="Shimon" w:date="2019-07-21T22:13:00Z">
        <w:r w:rsidR="00E929E6">
          <w:rPr>
            <w:rFonts w:hint="cs"/>
            <w:rtl/>
          </w:rPr>
          <w:t xml:space="preserve">) </w:t>
        </w:r>
      </w:ins>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del w:id="806" w:author="Shimon" w:date="2019-07-25T11:19:00Z">
        <w:r w:rsidR="00004E72" w:rsidDel="00492278">
          <w:rPr>
            <w:rFonts w:hint="cs"/>
            <w:rtl/>
          </w:rPr>
          <w:delText>ה</w:delText>
        </w:r>
      </w:del>
      <w:r w:rsidR="00004E72">
        <w:rPr>
          <w:rFonts w:hint="cs"/>
          <w:rtl/>
        </w:rPr>
        <w:t>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w:t>
      </w:r>
      <w:ins w:id="807" w:author="Shimon" w:date="2019-07-22T17:45:00Z">
        <w:r w:rsidR="000E68D8">
          <w:rPr>
            <w:rFonts w:hint="cs"/>
            <w:rtl/>
          </w:rPr>
          <w:t>.</w:t>
        </w:r>
      </w:ins>
      <w:del w:id="808" w:author="Shimon" w:date="2019-07-22T17:45:00Z">
        <w:r w:rsidR="00594EB3" w:rsidDel="000E68D8">
          <w:rPr>
            <w:rFonts w:hint="cs"/>
            <w:rtl/>
          </w:rPr>
          <w:delText>,</w:delText>
        </w:r>
      </w:del>
      <w:r w:rsidR="00594EB3">
        <w:rPr>
          <w:rFonts w:hint="cs"/>
          <w:rtl/>
        </w:rPr>
        <w:t xml:space="preserve"> </w:t>
      </w:r>
      <w:del w:id="809" w:author="Shimon" w:date="2019-07-22T17:45:00Z">
        <w:r w:rsidR="00594EB3" w:rsidDel="000E68D8">
          <w:rPr>
            <w:rFonts w:hint="cs"/>
            <w:rtl/>
          </w:rPr>
          <w:delText>והוא</w:delText>
        </w:r>
      </w:del>
      <w:ins w:id="810" w:author="Shimon" w:date="2019-07-22T17:45:00Z">
        <w:r w:rsidR="000E68D8">
          <w:rPr>
            <w:rFonts w:hint="cs"/>
            <w:rtl/>
          </w:rPr>
          <w:t xml:space="preserve">התובע </w:t>
        </w:r>
      </w:ins>
      <w:del w:id="811" w:author="Shimon" w:date="2019-07-22T17:45:00Z">
        <w:r w:rsidR="00594EB3" w:rsidDel="000E68D8">
          <w:rPr>
            <w:rFonts w:hint="cs"/>
            <w:rtl/>
          </w:rPr>
          <w:delText xml:space="preserve"> </w:delText>
        </w:r>
      </w:del>
      <w:r w:rsidR="00594EB3">
        <w:rPr>
          <w:rFonts w:hint="cs"/>
          <w:rtl/>
        </w:rPr>
        <w:t>נענה</w:t>
      </w:r>
      <w:ins w:id="812" w:author="Shimon" w:date="2019-07-22T17:46:00Z">
        <w:r w:rsidR="000E68D8">
          <w:rPr>
            <w:rFonts w:hint="cs"/>
            <w:rtl/>
          </w:rPr>
          <w:t xml:space="preserve"> לבקשה</w:t>
        </w:r>
      </w:ins>
      <w:ins w:id="813" w:author="Shimon" w:date="2019-07-22T17:45:00Z">
        <w:r w:rsidR="000E68D8">
          <w:rPr>
            <w:rFonts w:hint="cs"/>
            <w:rtl/>
          </w:rPr>
          <w:t xml:space="preserve">, </w:t>
        </w:r>
      </w:ins>
      <w:ins w:id="814" w:author="Shimon" w:date="2019-07-23T19:00:00Z">
        <w:r w:rsidR="00002ADC">
          <w:rPr>
            <w:rFonts w:hint="cs"/>
            <w:rtl/>
          </w:rPr>
          <w:t xml:space="preserve">בהנחה שמדובר בטופס שגרתי </w:t>
        </w:r>
      </w:ins>
      <w:ins w:id="815" w:author="Shimon" w:date="2019-07-23T19:01:00Z">
        <w:r w:rsidR="00002ADC">
          <w:rPr>
            <w:rFonts w:hint="cs"/>
            <w:rtl/>
          </w:rPr>
          <w:t>שעל כל עובד ו/או פורש למל</w:t>
        </w:r>
        <w:r w:rsidR="00FB04F6">
          <w:rPr>
            <w:rFonts w:hint="cs"/>
            <w:rtl/>
          </w:rPr>
          <w:t>א</w:t>
        </w:r>
      </w:ins>
      <w:ins w:id="816" w:author="Shimon" w:date="2019-08-05T12:30:00Z">
        <w:r w:rsidR="00186E02">
          <w:rPr>
            <w:rFonts w:hint="cs"/>
            <w:rtl/>
          </w:rPr>
          <w:t>,</w:t>
        </w:r>
      </w:ins>
      <w:ins w:id="817" w:author="Shimon" w:date="2019-07-25T11:19:00Z">
        <w:r w:rsidR="00492278">
          <w:rPr>
            <w:rFonts w:hint="cs"/>
            <w:rtl/>
          </w:rPr>
          <w:t xml:space="preserve"> ו</w:t>
        </w:r>
      </w:ins>
      <w:ins w:id="818" w:author="Shimon" w:date="2019-08-05T12:30:00Z">
        <w:r w:rsidR="00186E02">
          <w:rPr>
            <w:rFonts w:hint="cs"/>
            <w:rtl/>
          </w:rPr>
          <w:t xml:space="preserve">הוא </w:t>
        </w:r>
      </w:ins>
      <w:ins w:id="819" w:author="Shimon" w:date="2019-07-25T11:19:00Z">
        <w:r w:rsidR="00492278">
          <w:rPr>
            <w:rFonts w:hint="cs"/>
            <w:rtl/>
          </w:rPr>
          <w:t xml:space="preserve">חתם על </w:t>
        </w:r>
      </w:ins>
      <w:ins w:id="820" w:author="Shimon" w:date="2019-07-25T11:20:00Z">
        <w:r w:rsidR="00492278">
          <w:rPr>
            <w:rFonts w:hint="cs"/>
            <w:rtl/>
          </w:rPr>
          <w:t>הטופס</w:t>
        </w:r>
      </w:ins>
      <w:ins w:id="821" w:author="Shimon" w:date="2019-07-23T19:03:00Z">
        <w:r w:rsidR="00FB04F6">
          <w:rPr>
            <w:rFonts w:hint="cs"/>
            <w:rtl/>
          </w:rPr>
          <w:t>.</w:t>
        </w:r>
      </w:ins>
      <w:ins w:id="822" w:author="Shimon" w:date="2019-07-23T19:01:00Z">
        <w:r w:rsidR="00002ADC">
          <w:rPr>
            <w:rFonts w:hint="cs"/>
            <w:rtl/>
          </w:rPr>
          <w:t xml:space="preserve"> להפתעתו הוא נתבקש </w:t>
        </w:r>
      </w:ins>
      <w:ins w:id="823" w:author="Shimon" w:date="2019-07-23T19:03:00Z">
        <w:r w:rsidR="00FB04F6">
          <w:rPr>
            <w:rFonts w:hint="cs"/>
            <w:rtl/>
          </w:rPr>
          <w:t xml:space="preserve">מיד אחרי כן </w:t>
        </w:r>
      </w:ins>
      <w:ins w:id="824" w:author="Shimon" w:date="2019-07-23T19:02:00Z">
        <w:r w:rsidR="00002ADC">
          <w:rPr>
            <w:rFonts w:hint="cs"/>
            <w:rtl/>
          </w:rPr>
          <w:t xml:space="preserve">על ידי הפקידה </w:t>
        </w:r>
      </w:ins>
      <w:del w:id="825" w:author="Shimon" w:date="2019-07-23T19:02:00Z">
        <w:r w:rsidR="00002ADC" w:rsidDel="00002ADC">
          <w:rPr>
            <w:rFonts w:hint="cs"/>
            <w:rtl/>
          </w:rPr>
          <w:delText>ס</w:delText>
        </w:r>
        <w:r w:rsidR="00594EB3" w:rsidDel="00002ADC">
          <w:rPr>
            <w:rFonts w:hint="cs"/>
            <w:rtl/>
          </w:rPr>
          <w:delText>רב לבקשתה</w:delText>
        </w:r>
      </w:del>
      <w:del w:id="826" w:author="Shimon" w:date="2019-07-31T13:37:00Z">
        <w:r w:rsidR="00594EB3" w:rsidDel="009039A0">
          <w:rPr>
            <w:rFonts w:hint="cs"/>
            <w:rtl/>
          </w:rPr>
          <w:delText xml:space="preserve"> </w:delText>
        </w:r>
      </w:del>
      <w:r w:rsidR="00594EB3">
        <w:rPr>
          <w:rFonts w:hint="cs"/>
          <w:rtl/>
        </w:rPr>
        <w:t>למלא ולחתום על טופס לבקשת גמל</w:t>
      </w:r>
      <w:r w:rsidR="00582D11">
        <w:rPr>
          <w:rFonts w:hint="cs"/>
          <w:rtl/>
        </w:rPr>
        <w:t>ה</w:t>
      </w:r>
      <w:r w:rsidR="00594EB3">
        <w:rPr>
          <w:rFonts w:hint="cs"/>
          <w:rtl/>
        </w:rPr>
        <w:t xml:space="preserve"> שהיא הציגה בפניו</w:t>
      </w:r>
      <w:ins w:id="827" w:author="Shimon" w:date="2019-07-23T19:03:00Z">
        <w:r w:rsidR="00FB04F6">
          <w:rPr>
            <w:rFonts w:hint="cs"/>
            <w:rtl/>
          </w:rPr>
          <w:t xml:space="preserve"> אך הוא סרב</w:t>
        </w:r>
      </w:ins>
      <w:ins w:id="828" w:author="Shimon" w:date="2019-07-31T13:41:00Z">
        <w:r w:rsidR="009039A0">
          <w:rPr>
            <w:rFonts w:hint="cs"/>
            <w:rtl/>
          </w:rPr>
          <w:t>.</w:t>
        </w:r>
      </w:ins>
      <w:del w:id="829" w:author="Shimon" w:date="2019-07-23T19:03:00Z">
        <w:r w:rsidR="00594EB3" w:rsidDel="00FB04F6">
          <w:rPr>
            <w:rFonts w:hint="cs"/>
            <w:rtl/>
          </w:rPr>
          <w:delText xml:space="preserve">. </w:delText>
        </w:r>
      </w:del>
    </w:p>
    <w:p w14:paraId="6C01C4D7" w14:textId="728038C6" w:rsidR="007E5E26" w:rsidRDefault="007E5E26">
      <w:pPr>
        <w:pStyle w:val="11"/>
        <w:numPr>
          <w:ilvl w:val="0"/>
          <w:numId w:val="42"/>
        </w:numPr>
        <w:spacing w:before="0" w:after="240" w:line="360" w:lineRule="auto"/>
        <w:ind w:left="523" w:hanging="425"/>
        <w:rPr>
          <w:rtl/>
        </w:rPr>
        <w:pPrChange w:id="830" w:author="Shimon" w:date="2019-08-04T00:55:00Z">
          <w:pPr>
            <w:pStyle w:val="11"/>
            <w:spacing w:after="240" w:line="360" w:lineRule="auto"/>
            <w:ind w:left="510"/>
          </w:pPr>
        </w:pPrChange>
      </w:pPr>
      <w:r>
        <w:rPr>
          <w:rtl/>
        </w:rPr>
        <w:lastRenderedPageBreak/>
        <w:t xml:space="preserve">התובע הבין </w:t>
      </w:r>
      <w:ins w:id="831" w:author="Shimon" w:date="2019-08-04T00:53:00Z">
        <w:r w:rsidR="00D22061">
          <w:rPr>
            <w:rFonts w:hint="cs"/>
            <w:rtl/>
          </w:rPr>
          <w:t>ש</w:t>
        </w:r>
      </w:ins>
      <w:del w:id="832" w:author="Shimon" w:date="2019-07-31T13:41:00Z">
        <w:r w:rsidDel="009039A0">
          <w:rPr>
            <w:rtl/>
          </w:rPr>
          <w:delText>כי</w:delText>
        </w:r>
      </w:del>
      <w:del w:id="833" w:author="Shimon" w:date="2019-07-31T13:42:00Z">
        <w:r w:rsidDel="00A23675">
          <w:rPr>
            <w:rtl/>
          </w:rPr>
          <w:delText xml:space="preserve"> </w:delText>
        </w:r>
      </w:del>
      <w:r>
        <w:rPr>
          <w:rtl/>
        </w:rPr>
        <w:t>הפקידה, ש</w:t>
      </w:r>
      <w:del w:id="834" w:author="Shimon" w:date="2019-08-04T00:53:00Z">
        <w:r w:rsidDel="00D22061">
          <w:rPr>
            <w:rtl/>
          </w:rPr>
          <w:delText>מ</w:delText>
        </w:r>
      </w:del>
      <w:ins w:id="835" w:author="Shimon" w:date="2019-08-04T00:53:00Z">
        <w:r w:rsidR="00D22061">
          <w:rPr>
            <w:rFonts w:hint="cs"/>
            <w:rtl/>
          </w:rPr>
          <w:t>מ</w:t>
        </w:r>
      </w:ins>
      <w:r>
        <w:rPr>
          <w:rtl/>
        </w:rPr>
        <w:t xml:space="preserve">טבע הדברים </w:t>
      </w:r>
      <w:ins w:id="836" w:author="Shimon" w:date="2019-08-04T00:53:00Z">
        <w:r w:rsidR="00D22061">
          <w:rPr>
            <w:rFonts w:hint="cs"/>
            <w:rtl/>
          </w:rPr>
          <w:t>ל</w:t>
        </w:r>
      </w:ins>
      <w:r>
        <w:rPr>
          <w:rtl/>
        </w:rPr>
        <w:t>א</w:t>
      </w:r>
      <w:del w:id="837" w:author="Shimon" w:date="2019-08-04T00:53:00Z">
        <w:r w:rsidDel="00D22061">
          <w:rPr>
            <w:rtl/>
          </w:rPr>
          <w:delText>ינה</w:delText>
        </w:r>
      </w:del>
      <w:r>
        <w:rPr>
          <w:rtl/>
        </w:rPr>
        <w:t xml:space="preserve"> מודעת לתנאי החוזה</w:t>
      </w:r>
      <w:ins w:id="838" w:author="Shimon" w:date="2019-07-31T13:43:00Z">
        <w:r w:rsidR="00A23675">
          <w:rPr>
            <w:rFonts w:hint="cs"/>
            <w:rtl/>
          </w:rPr>
          <w:t xml:space="preserve"> שלו</w:t>
        </w:r>
      </w:ins>
      <w:del w:id="839" w:author="Shimon" w:date="2019-07-31T13:43:00Z">
        <w:r w:rsidDel="00A23675">
          <w:rPr>
            <w:rtl/>
          </w:rPr>
          <w:delText xml:space="preserve"> </w:delText>
        </w:r>
      </w:del>
      <w:del w:id="840" w:author="Shimon" w:date="2019-07-31T13:42:00Z">
        <w:r w:rsidDel="00A23675">
          <w:rPr>
            <w:rtl/>
          </w:rPr>
          <w:delText>שלו</w:delText>
        </w:r>
      </w:del>
      <w:r>
        <w:rPr>
          <w:rtl/>
        </w:rPr>
        <w:t>,</w:t>
      </w:r>
      <w:ins w:id="841" w:author="Shimon" w:date="2019-08-04T00:52:00Z">
        <w:r w:rsidR="00D22061">
          <w:rPr>
            <w:rFonts w:hint="cs"/>
            <w:rtl/>
          </w:rPr>
          <w:t xml:space="preserve"> </w:t>
        </w:r>
      </w:ins>
      <w:del w:id="842" w:author="Shimon" w:date="2019-07-31T13:43:00Z">
        <w:r w:rsidDel="00A23675">
          <w:rPr>
            <w:rtl/>
          </w:rPr>
          <w:delText xml:space="preserve"> </w:delText>
        </w:r>
      </w:del>
      <w:r>
        <w:rPr>
          <w:rtl/>
        </w:rPr>
        <w:t xml:space="preserve">מבצעת פרוצדורות סטנדרטיות  לגבי </w:t>
      </w:r>
      <w:ins w:id="843" w:author="Shimon" w:date="2019-07-22T17:48:00Z">
        <w:r w:rsidR="000E68D8">
          <w:rPr>
            <w:rFonts w:hint="cs"/>
            <w:rtl/>
          </w:rPr>
          <w:t xml:space="preserve">כלל </w:t>
        </w:r>
      </w:ins>
      <w:r>
        <w:rPr>
          <w:rtl/>
        </w:rPr>
        <w:t>עובדי</w:t>
      </w:r>
      <w:ins w:id="844" w:author="Shimon" w:date="2019-07-22T17:48:00Z">
        <w:r w:rsidR="000E68D8">
          <w:rPr>
            <w:rFonts w:hint="cs"/>
            <w:rtl/>
          </w:rPr>
          <w:t xml:space="preserve"> האוצר</w:t>
        </w:r>
      </w:ins>
      <w:del w:id="845" w:author="Shimon" w:date="2019-07-22T17:48:00Z">
        <w:r w:rsidDel="000E68D8">
          <w:rPr>
            <w:rtl/>
          </w:rPr>
          <w:delText>ם</w:delText>
        </w:r>
      </w:del>
      <w:r>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w:t>
      </w:r>
      <w:ins w:id="846" w:author="Shimon" w:date="2019-08-04T00:54:00Z">
        <w:r w:rsidR="00D22061">
          <w:rPr>
            <w:rFonts w:hint="cs"/>
            <w:rtl/>
          </w:rPr>
          <w:t xml:space="preserve">. במקרה כזה, </w:t>
        </w:r>
      </w:ins>
      <w:del w:id="847" w:author="Shimon" w:date="2019-08-04T00:54:00Z">
        <w:r w:rsidDel="00D22061">
          <w:rPr>
            <w:rtl/>
          </w:rPr>
          <w:delText>, ו</w:delText>
        </w:r>
      </w:del>
      <w:del w:id="848" w:author="Shimon" w:date="2019-08-04T00:55:00Z">
        <w:r w:rsidDel="00D22061">
          <w:rPr>
            <w:rtl/>
          </w:rPr>
          <w:delText>ממילא</w:delText>
        </w:r>
      </w:del>
      <w:r>
        <w:rPr>
          <w:rtl/>
        </w:rPr>
        <w:t xml:space="preserve"> יפנו אליו </w:t>
      </w:r>
      <w:ins w:id="849" w:author="Shimon" w:date="2019-08-04T00:55:00Z">
        <w:r w:rsidR="00D22061">
          <w:rPr>
            <w:rtl/>
          </w:rPr>
          <w:t>ממילא</w:t>
        </w:r>
        <w:r w:rsidR="00D22061">
          <w:rPr>
            <w:rFonts w:hint="cs"/>
            <w:rtl/>
          </w:rPr>
          <w:t xml:space="preserve"> </w:t>
        </w:r>
      </w:ins>
      <w:r>
        <w:rPr>
          <w:rtl/>
        </w:rPr>
        <w:t>בעניין הטופס עליו סירב לחתום.</w:t>
      </w:r>
    </w:p>
    <w:p w14:paraId="1638FE7D" w14:textId="728592E7" w:rsidR="007E5E26" w:rsidRDefault="007E5E26" w:rsidP="00186E02">
      <w:pPr>
        <w:pStyle w:val="11"/>
        <w:spacing w:before="0" w:after="240" w:line="360" w:lineRule="auto"/>
        <w:ind w:left="510" w:right="426" w:firstLine="0"/>
        <w:rPr>
          <w:ins w:id="850" w:author="Shimon" w:date="2019-07-21T15:51:00Z"/>
          <w:rStyle w:val="emailstyle17"/>
          <w:rFonts w:ascii="Times New Roman" w:hAnsi="Times New Roman" w:cs="David"/>
          <w:color w:val="auto"/>
          <w:rtl/>
        </w:rPr>
      </w:pPr>
      <w:r>
        <w:rPr>
          <w:rtl/>
        </w:rPr>
        <w:t xml:space="preserve"> </w:t>
      </w:r>
      <w:r w:rsidR="00FB04F6">
        <w:rPr>
          <w:rFonts w:hint="cs"/>
          <w:rtl/>
        </w:rPr>
        <w:t>יודגש כי</w:t>
      </w:r>
      <w:ins w:id="851" w:author="Shimon" w:date="2019-07-31T13:44:00Z">
        <w:r w:rsidR="00A23675">
          <w:rPr>
            <w:rFonts w:hint="cs"/>
            <w:rtl/>
          </w:rPr>
          <w:t xml:space="preserve"> </w:t>
        </w:r>
      </w:ins>
      <w:del w:id="852" w:author="Shimon" w:date="2019-07-21T22:14:00Z">
        <w:r w:rsidDel="00E929E6">
          <w:rPr>
            <w:rtl/>
          </w:rPr>
          <w:delText xml:space="preserve"> </w:delText>
        </w:r>
      </w:del>
      <w:ins w:id="853" w:author="Shimon" w:date="2019-07-23T19:06:00Z">
        <w:r w:rsidR="00FB04F6">
          <w:rPr>
            <w:rFonts w:hint="cs"/>
            <w:rtl/>
          </w:rPr>
          <w:t xml:space="preserve">בפועל </w:t>
        </w:r>
      </w:ins>
      <w:r>
        <w:rPr>
          <w:rtl/>
        </w:rPr>
        <w:t>לא נעשה עם התובע בירור בעניין הטופס עליו סירב לחתום, ולא נעשתה מולו כל פעולה אחרת  לביטול תוקפו של החוזה במהלך שנת 2012</w:t>
      </w:r>
      <w:ins w:id="854" w:author="Shimon" w:date="2019-07-21T15:51:00Z">
        <w:r>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w:t>
      </w:r>
    </w:p>
    <w:p w14:paraId="10472FF6" w14:textId="787D6802" w:rsidR="007E5E26" w:rsidRDefault="007E5E26">
      <w:pPr>
        <w:pStyle w:val="11"/>
        <w:numPr>
          <w:ilvl w:val="0"/>
          <w:numId w:val="42"/>
        </w:numPr>
        <w:tabs>
          <w:tab w:val="num" w:pos="1069"/>
          <w:tab w:val="left" w:pos="9170"/>
        </w:tabs>
        <w:spacing w:before="0" w:after="240" w:line="360" w:lineRule="auto"/>
        <w:ind w:left="523"/>
        <w:rPr>
          <w:rStyle w:val="emailstyle17"/>
          <w:rFonts w:ascii="Times New Roman" w:hAnsi="Times New Roman" w:cs="David"/>
          <w:color w:val="auto"/>
        </w:rPr>
        <w:pPrChange w:id="855" w:author="Shimon" w:date="2019-07-31T13:50:00Z">
          <w:pPr>
            <w:pStyle w:val="11"/>
            <w:numPr>
              <w:numId w:val="14"/>
            </w:numPr>
            <w:tabs>
              <w:tab w:val="num" w:pos="381"/>
              <w:tab w:val="num" w:pos="1069"/>
            </w:tabs>
            <w:spacing w:before="0" w:after="240" w:line="360" w:lineRule="auto"/>
            <w:ind w:left="523" w:right="360" w:hanging="360"/>
          </w:pPr>
        </w:pPrChange>
      </w:pPr>
      <w:r>
        <w:rPr>
          <w:rStyle w:val="emailstyle17"/>
          <w:rFonts w:ascii="Times New Roman" w:hAnsi="Times New Roman" w:cs="David" w:hint="cs"/>
          <w:color w:val="auto"/>
          <w:rtl/>
        </w:rPr>
        <w:t xml:space="preserve">התובע </w:t>
      </w:r>
      <w:del w:id="856" w:author="Shimon" w:date="2019-07-31T13:50:00Z">
        <w:r w:rsidDel="00A23675">
          <w:rPr>
            <w:rStyle w:val="emailstyle17"/>
            <w:rFonts w:ascii="Times New Roman" w:hAnsi="Times New Roman" w:cs="David" w:hint="cs"/>
            <w:color w:val="auto"/>
            <w:rtl/>
          </w:rPr>
          <w:delText xml:space="preserve"> </w:delText>
        </w:r>
      </w:del>
      <w:r>
        <w:rPr>
          <w:rStyle w:val="emailstyle17"/>
          <w:rFonts w:ascii="Times New Roman" w:hAnsi="Times New Roman" w:cs="David" w:hint="cs"/>
          <w:color w:val="auto"/>
          <w:rtl/>
        </w:rPr>
        <w:t xml:space="preserve">לא עצם עיניו נוכח האפשרות התיאורטית שהמשרד יפתח בהליכים הקבועים בחוזה ועל פי דין, </w:t>
      </w:r>
      <w:del w:id="857" w:author="Shimon" w:date="2019-07-25T11:21:00Z">
        <w:r w:rsidDel="00492278">
          <w:rPr>
            <w:rStyle w:val="emailstyle17"/>
            <w:rFonts w:ascii="Times New Roman" w:hAnsi="Times New Roman" w:cs="David" w:hint="cs"/>
            <w:color w:val="auto"/>
            <w:rtl/>
          </w:rPr>
          <w:delText xml:space="preserve"> </w:delText>
        </w:r>
      </w:del>
      <w:r>
        <w:rPr>
          <w:rStyle w:val="emailstyle17"/>
          <w:rFonts w:ascii="Times New Roman" w:hAnsi="Times New Roman" w:cs="David" w:hint="cs"/>
          <w:color w:val="auto"/>
          <w:rtl/>
        </w:rPr>
        <w:t xml:space="preserve">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הפקידה אמרה לתובע כי אין לדעת מתי שוב יתקיים קורס כזה, </w:t>
      </w:r>
      <w:del w:id="858" w:author="Shimon" w:date="2019-07-21T15:48:00Z">
        <w:r w:rsidDel="007E5E26">
          <w:rPr>
            <w:rStyle w:val="emailstyle17"/>
            <w:rFonts w:ascii="Times New Roman" w:hAnsi="Times New Roman" w:cs="David" w:hint="cs"/>
            <w:color w:val="auto"/>
            <w:rtl/>
          </w:rPr>
          <w:delText>ש</w:delText>
        </w:r>
      </w:del>
      <w:ins w:id="859" w:author="Shimon" w:date="2019-07-21T15:48:00Z">
        <w:r>
          <w:rPr>
            <w:rStyle w:val="emailstyle17"/>
            <w:rFonts w:ascii="Times New Roman" w:hAnsi="Times New Roman" w:cs="David" w:hint="cs"/>
            <w:color w:val="auto"/>
            <w:rtl/>
          </w:rPr>
          <w:t>ו</w:t>
        </w:r>
      </w:ins>
      <w:r>
        <w:rPr>
          <w:rStyle w:val="emailstyle17"/>
          <w:rFonts w:ascii="Times New Roman" w:hAnsi="Times New Roman" w:cs="David" w:hint="cs"/>
          <w:color w:val="auto"/>
          <w:rtl/>
        </w:rPr>
        <w:t xml:space="preserve">כדאי מאד </w:t>
      </w:r>
      <w:ins w:id="860" w:author="Shimon" w:date="2019-07-21T15:48:00Z">
        <w:r>
          <w:rPr>
            <w:rStyle w:val="emailstyle17"/>
            <w:rFonts w:ascii="Times New Roman" w:hAnsi="Times New Roman" w:cs="David" w:hint="cs"/>
            <w:color w:val="auto"/>
            <w:rtl/>
          </w:rPr>
          <w:t>לנצל את ההזדמנות ו</w:t>
        </w:r>
      </w:ins>
      <w:r>
        <w:rPr>
          <w:rStyle w:val="emailstyle17"/>
          <w:rFonts w:ascii="Times New Roman" w:hAnsi="Times New Roman" w:cs="David" w:hint="cs"/>
          <w:color w:val="auto"/>
          <w:rtl/>
        </w:rPr>
        <w:t xml:space="preserve">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3AD919CC" w:rsidR="00666881" w:rsidRPr="007E5E26" w:rsidRDefault="007E5E26">
      <w:pPr>
        <w:pStyle w:val="11"/>
        <w:numPr>
          <w:ilvl w:val="0"/>
          <w:numId w:val="42"/>
        </w:numPr>
        <w:spacing w:before="0" w:after="240" w:line="360" w:lineRule="auto"/>
        <w:ind w:left="523" w:hanging="425"/>
        <w:rPr>
          <w:rStyle w:val="emailstyle17"/>
          <w:rFonts w:ascii="Times New Roman" w:hAnsi="Times New Roman" w:cs="David"/>
          <w:color w:val="auto"/>
        </w:rPr>
        <w:pPrChange w:id="861" w:author="Shimon" w:date="2019-08-05T12:32:00Z">
          <w:pPr>
            <w:pStyle w:val="11"/>
            <w:numPr>
              <w:numId w:val="14"/>
            </w:numPr>
            <w:tabs>
              <w:tab w:val="num" w:pos="1069"/>
            </w:tabs>
            <w:spacing w:before="0" w:after="240" w:line="360" w:lineRule="auto"/>
            <w:ind w:left="510" w:right="360" w:firstLine="0"/>
          </w:pPr>
        </w:pPrChange>
      </w:pPr>
      <w:del w:id="862" w:author="Shimon" w:date="2019-07-21T22:16:00Z">
        <w:r w:rsidDel="00E929E6">
          <w:rPr>
            <w:rFonts w:hint="cs"/>
            <w:rtl/>
          </w:rPr>
          <w:delText xml:space="preserve">     </w:delText>
        </w:r>
        <w:r w:rsidR="00152A00" w:rsidRPr="007E5E26" w:rsidDel="00E929E6">
          <w:rPr>
            <w:rStyle w:val="emailstyle17"/>
            <w:rFonts w:ascii="Times New Roman" w:hAnsi="Times New Roman" w:cs="David" w:hint="cs"/>
            <w:color w:val="auto"/>
            <w:rtl/>
          </w:rPr>
          <w:delText xml:space="preserve"> </w:delText>
        </w:r>
        <w:r w:rsidR="003E3C89" w:rsidRPr="007E5E26" w:rsidDel="00E929E6">
          <w:rPr>
            <w:rStyle w:val="emailstyle17"/>
            <w:rFonts w:ascii="Times New Roman" w:hAnsi="Times New Roman" w:cs="David" w:hint="cs"/>
            <w:color w:val="auto"/>
            <w:rtl/>
          </w:rPr>
          <w:delText>לתדהמתו של התובע</w:delText>
        </w:r>
      </w:del>
      <w:del w:id="863" w:author="Shimon" w:date="2019-07-31T13:50:00Z">
        <w:r w:rsidR="003E3C89" w:rsidRPr="007E5E26" w:rsidDel="00A23675">
          <w:rPr>
            <w:rStyle w:val="emailstyle17"/>
            <w:rFonts w:ascii="Times New Roman" w:hAnsi="Times New Roman" w:cs="David" w:hint="cs"/>
            <w:color w:val="auto"/>
            <w:rtl/>
          </w:rPr>
          <w:delText>,</w:delText>
        </w:r>
      </w:del>
      <w:del w:id="864" w:author="Shimon" w:date="2019-07-31T13:51:00Z">
        <w:r w:rsidR="003E3C89" w:rsidRPr="007E5E26" w:rsidDel="00A23675">
          <w:rPr>
            <w:rStyle w:val="emailstyle17"/>
            <w:rFonts w:ascii="Times New Roman" w:hAnsi="Times New Roman" w:cs="David" w:hint="cs"/>
            <w:color w:val="auto"/>
            <w:rtl/>
          </w:rPr>
          <w:delText xml:space="preserve"> </w:delText>
        </w:r>
      </w:del>
      <w:r w:rsidR="00666881" w:rsidRPr="007E5E26">
        <w:rPr>
          <w:rStyle w:val="emailstyle17"/>
          <w:rFonts w:ascii="Times New Roman" w:hAnsi="Times New Roman" w:cs="David" w:hint="cs"/>
          <w:color w:val="auto"/>
          <w:rtl/>
        </w:rPr>
        <w:t xml:space="preserve">ביום 4.7.2012 </w:t>
      </w:r>
      <w:del w:id="865" w:author="Shimon" w:date="2019-07-31T13:52:00Z">
        <w:r w:rsidR="003E3C89" w:rsidRPr="007E5E26" w:rsidDel="00872AEB">
          <w:rPr>
            <w:rStyle w:val="emailstyle17"/>
            <w:rFonts w:ascii="Times New Roman" w:hAnsi="Times New Roman" w:cs="David"/>
            <w:color w:val="auto"/>
            <w:rtl/>
          </w:rPr>
          <w:delText>–</w:delText>
        </w:r>
        <w:r w:rsidR="003E3C89" w:rsidRPr="007E5E26" w:rsidDel="00872AEB">
          <w:rPr>
            <w:rStyle w:val="emailstyle17"/>
            <w:rFonts w:ascii="Times New Roman" w:hAnsi="Times New Roman" w:cs="David" w:hint="cs"/>
            <w:color w:val="auto"/>
            <w:rtl/>
          </w:rPr>
          <w:delText xml:space="preserve"> </w:delText>
        </w:r>
      </w:del>
      <w:ins w:id="866" w:author="Shimon" w:date="2019-07-31T13:52:00Z">
        <w:r w:rsidR="00872AEB">
          <w:rPr>
            <w:rStyle w:val="emailstyle17"/>
            <w:rFonts w:ascii="Times New Roman" w:hAnsi="Times New Roman" w:cs="David" w:hint="cs"/>
            <w:color w:val="auto"/>
            <w:rtl/>
          </w:rPr>
          <w:t>-</w:t>
        </w:r>
      </w:ins>
      <w:r w:rsidR="003E3C89" w:rsidRPr="007E5E26">
        <w:rPr>
          <w:rStyle w:val="emailstyle17"/>
          <w:rFonts w:ascii="Times New Roman" w:hAnsi="Times New Roman" w:cs="David" w:hint="cs"/>
          <w:color w:val="auto"/>
          <w:rtl/>
        </w:rPr>
        <w:t>פחות מחודש לפני המועד שבו פוטר בפועל</w:t>
      </w:r>
      <w:del w:id="867" w:author="Shimon" w:date="2019-07-31T13:53:00Z">
        <w:r w:rsidR="003E3C89" w:rsidRPr="007E5E26" w:rsidDel="00872AEB">
          <w:rPr>
            <w:rStyle w:val="emailstyle17"/>
            <w:rFonts w:ascii="Times New Roman" w:hAnsi="Times New Roman" w:cs="David" w:hint="cs"/>
            <w:color w:val="auto"/>
            <w:rtl/>
          </w:rPr>
          <w:delText xml:space="preserve"> </w:delText>
        </w:r>
      </w:del>
      <w:r w:rsidR="003E3C89" w:rsidRPr="007E5E26">
        <w:rPr>
          <w:rStyle w:val="emailstyle17"/>
          <w:rFonts w:ascii="Times New Roman" w:hAnsi="Times New Roman" w:cs="David" w:hint="cs"/>
          <w:color w:val="auto"/>
          <w:rtl/>
        </w:rPr>
        <w:t xml:space="preserve">- </w:t>
      </w:r>
      <w:del w:id="868" w:author="Shimon" w:date="2019-07-21T22:17:00Z">
        <w:r w:rsidR="00F96F36" w:rsidRPr="007E5E26" w:rsidDel="00E929E6">
          <w:rPr>
            <w:rStyle w:val="emailstyle17"/>
            <w:rFonts w:ascii="Times New Roman" w:hAnsi="Times New Roman" w:cs="David" w:hint="cs"/>
            <w:color w:val="auto"/>
            <w:rtl/>
          </w:rPr>
          <w:delText xml:space="preserve">פנתה </w:delText>
        </w:r>
      </w:del>
      <w:ins w:id="869" w:author="Shimon" w:date="2019-07-21T22:17:00Z">
        <w:r w:rsidR="00E929E6">
          <w:rPr>
            <w:rStyle w:val="emailstyle17"/>
            <w:rFonts w:ascii="Times New Roman" w:hAnsi="Times New Roman" w:cs="David" w:hint="cs"/>
            <w:color w:val="auto"/>
            <w:rtl/>
          </w:rPr>
          <w:t xml:space="preserve">קיבל התובע באי מייל מכתב </w:t>
        </w:r>
      </w:ins>
      <w:del w:id="870" w:author="Shimon" w:date="2019-07-21T22:19:00Z">
        <w:r w:rsidR="00F96F36" w:rsidRPr="007E5E26" w:rsidDel="00E929E6">
          <w:rPr>
            <w:rStyle w:val="emailstyle17"/>
            <w:rFonts w:ascii="Times New Roman" w:hAnsi="Times New Roman" w:cs="David" w:hint="cs"/>
            <w:color w:val="auto"/>
            <w:rtl/>
          </w:rPr>
          <w:delText xml:space="preserve">הנתבעת </w:delText>
        </w:r>
      </w:del>
      <w:del w:id="871" w:author="Shimon" w:date="2019-07-21T22:17:00Z">
        <w:r w:rsidR="00F96F36" w:rsidRPr="007E5E26" w:rsidDel="00E929E6">
          <w:rPr>
            <w:rStyle w:val="emailstyle17"/>
            <w:rFonts w:ascii="Times New Roman" w:hAnsi="Times New Roman" w:cs="David" w:hint="cs"/>
            <w:color w:val="auto"/>
            <w:rtl/>
          </w:rPr>
          <w:delText xml:space="preserve">לתובע </w:delText>
        </w:r>
      </w:del>
      <w:del w:id="872" w:author="Shimon" w:date="2019-07-21T22:18:00Z">
        <w:r w:rsidR="00F96F36" w:rsidRPr="007E5E26" w:rsidDel="00E929E6">
          <w:rPr>
            <w:rStyle w:val="emailstyle17"/>
            <w:rFonts w:ascii="Times New Roman" w:hAnsi="Times New Roman" w:cs="David" w:hint="cs"/>
            <w:color w:val="auto"/>
            <w:rtl/>
          </w:rPr>
          <w:delText>בכתב,</w:delText>
        </w:r>
      </w:del>
      <w:ins w:id="873" w:author="Shimon" w:date="2019-07-22T17:53:00Z">
        <w:r w:rsidR="00811054">
          <w:rPr>
            <w:rStyle w:val="emailstyle17"/>
            <w:rFonts w:ascii="Times New Roman" w:hAnsi="Times New Roman" w:cs="David" w:hint="cs"/>
            <w:color w:val="auto"/>
            <w:rtl/>
          </w:rPr>
          <w:t xml:space="preserve">בחתימת </w:t>
        </w:r>
      </w:ins>
      <w:ins w:id="874" w:author="Shimon" w:date="2019-08-04T00:56:00Z">
        <w:r w:rsidR="00D22061" w:rsidRPr="00D74F54">
          <w:rPr>
            <w:rStyle w:val="emailstyle17"/>
            <w:rFonts w:ascii="Times New Roman" w:hAnsi="Times New Roman" w:cs="David" w:hint="cs"/>
            <w:color w:val="auto"/>
            <w:rtl/>
          </w:rPr>
          <w:t>גב' רבקה כלב</w:t>
        </w:r>
        <w:r w:rsidR="00D22061">
          <w:rPr>
            <w:rStyle w:val="emailstyle17"/>
            <w:rFonts w:ascii="Times New Roman" w:hAnsi="Times New Roman" w:cs="David" w:hint="cs"/>
            <w:color w:val="auto"/>
            <w:rtl/>
          </w:rPr>
          <w:t xml:space="preserve">, </w:t>
        </w:r>
      </w:ins>
      <w:ins w:id="875" w:author="Shimon" w:date="2019-07-22T17:53:00Z">
        <w:r w:rsidR="00811054" w:rsidRPr="00D74F54">
          <w:rPr>
            <w:rStyle w:val="emailstyle17"/>
            <w:rFonts w:ascii="Times New Roman" w:hAnsi="Times New Roman" w:cs="David" w:hint="cs"/>
            <w:color w:val="auto"/>
            <w:rtl/>
          </w:rPr>
          <w:t>מנהלת אגף ב' משאבי אנוש במשרד האוצר</w:t>
        </w:r>
      </w:ins>
      <w:ins w:id="876" w:author="Shimon" w:date="2019-08-04T00:56:00Z">
        <w:r w:rsidR="00D22061">
          <w:rPr>
            <w:rStyle w:val="emailstyle17"/>
            <w:rFonts w:ascii="Times New Roman" w:hAnsi="Times New Roman" w:cs="David" w:hint="cs"/>
            <w:color w:val="auto"/>
            <w:rtl/>
          </w:rPr>
          <w:t>,</w:t>
        </w:r>
      </w:ins>
      <w:ins w:id="877" w:author="Shimon" w:date="2019-07-22T17:53:00Z">
        <w:r w:rsidR="00811054" w:rsidRPr="0078605A">
          <w:rPr>
            <w:rStyle w:val="emailstyle17"/>
            <w:rFonts w:ascii="Times New Roman" w:hAnsi="Times New Roman" w:cs="David" w:hint="cs"/>
            <w:color w:val="auto"/>
            <w:rtl/>
          </w:rPr>
          <w:t xml:space="preserve"> </w:t>
        </w:r>
      </w:ins>
      <w:ins w:id="878" w:author="Shimon" w:date="2019-07-22T17:52:00Z">
        <w:r w:rsidR="00811054">
          <w:rPr>
            <w:rStyle w:val="emailstyle17"/>
            <w:rFonts w:ascii="Times New Roman" w:hAnsi="Times New Roman" w:cs="David" w:hint="cs"/>
            <w:color w:val="auto"/>
            <w:rtl/>
          </w:rPr>
          <w:t xml:space="preserve">המודיע לו </w:t>
        </w:r>
      </w:ins>
      <w:del w:id="879" w:author="Shimon" w:date="2019-07-21T22:18:00Z">
        <w:r w:rsidR="00F96F36" w:rsidRPr="007E5E26" w:rsidDel="00E929E6">
          <w:rPr>
            <w:rStyle w:val="emailstyle17"/>
            <w:rFonts w:ascii="Times New Roman" w:hAnsi="Times New Roman" w:cs="David" w:hint="cs"/>
            <w:color w:val="auto"/>
            <w:rtl/>
          </w:rPr>
          <w:delText xml:space="preserve"> </w:delText>
        </w:r>
      </w:del>
      <w:r w:rsidR="00E929E6" w:rsidRPr="004808C2">
        <w:rPr>
          <w:rStyle w:val="emailstyle17"/>
          <w:rFonts w:ascii="Times New Roman" w:hAnsi="Times New Roman" w:cs="David" w:hint="eastAsia"/>
          <w:b/>
          <w:bCs/>
          <w:color w:val="auto"/>
          <w:rtl/>
          <w:rPrChange w:id="880" w:author="Shimon" w:date="2019-07-25T11:22:00Z">
            <w:rPr>
              <w:rStyle w:val="emailstyle17"/>
              <w:rFonts w:ascii="Times New Roman" w:hAnsi="Times New Roman" w:cs="David" w:hint="eastAsia"/>
              <w:color w:val="auto"/>
              <w:rtl/>
            </w:rPr>
          </w:rPrChange>
        </w:rPr>
        <w:t>בפעם</w:t>
      </w:r>
      <w:r w:rsidR="00E929E6" w:rsidRPr="004808C2">
        <w:rPr>
          <w:rStyle w:val="emailstyle17"/>
          <w:rFonts w:ascii="Times New Roman" w:hAnsi="Times New Roman" w:cs="David"/>
          <w:b/>
          <w:bCs/>
          <w:color w:val="auto"/>
          <w:rtl/>
          <w:rPrChange w:id="881" w:author="Shimon" w:date="2019-07-25T11:22:00Z">
            <w:rPr>
              <w:rStyle w:val="emailstyle17"/>
              <w:rFonts w:ascii="Times New Roman" w:hAnsi="Times New Roman" w:cs="David"/>
              <w:color w:val="auto"/>
              <w:rtl/>
            </w:rPr>
          </w:rPrChange>
        </w:rPr>
        <w:t xml:space="preserve"> </w:t>
      </w:r>
      <w:r w:rsidR="00E929E6" w:rsidRPr="004808C2">
        <w:rPr>
          <w:rStyle w:val="emailstyle17"/>
          <w:rFonts w:ascii="Times New Roman" w:hAnsi="Times New Roman" w:cs="David" w:hint="eastAsia"/>
          <w:b/>
          <w:bCs/>
          <w:color w:val="auto"/>
          <w:rtl/>
          <w:rPrChange w:id="882" w:author="Shimon" w:date="2019-07-25T11:22:00Z">
            <w:rPr>
              <w:rStyle w:val="emailstyle17"/>
              <w:rFonts w:ascii="Times New Roman" w:hAnsi="Times New Roman" w:cs="David" w:hint="eastAsia"/>
              <w:color w:val="auto"/>
              <w:rtl/>
            </w:rPr>
          </w:rPrChange>
        </w:rPr>
        <w:t>הראשונה</w:t>
      </w:r>
      <w:ins w:id="883" w:author="Shimon" w:date="2019-07-31T13:53:00Z">
        <w:r w:rsidR="00872AEB">
          <w:rPr>
            <w:rStyle w:val="emailstyle17"/>
            <w:rFonts w:ascii="Times New Roman" w:hAnsi="Times New Roman" w:cs="David" w:hint="cs"/>
            <w:color w:val="auto"/>
            <w:rtl/>
          </w:rPr>
          <w:t xml:space="preserve"> </w:t>
        </w:r>
      </w:ins>
      <w:del w:id="884" w:author="Shimon" w:date="2019-07-21T22:18:00Z">
        <w:r w:rsidR="00DC14E2" w:rsidRPr="007E5E26" w:rsidDel="00E929E6">
          <w:rPr>
            <w:rStyle w:val="emailstyle17"/>
            <w:rFonts w:ascii="Times New Roman" w:hAnsi="Times New Roman" w:cs="David" w:hint="cs"/>
            <w:color w:val="auto"/>
            <w:rtl/>
          </w:rPr>
          <w:delText xml:space="preserve"> </w:delText>
        </w:r>
        <w:r w:rsidR="00F96F36" w:rsidRPr="007E5E26" w:rsidDel="00E929E6">
          <w:rPr>
            <w:rStyle w:val="emailstyle17"/>
            <w:rFonts w:ascii="Times New Roman" w:hAnsi="Times New Roman" w:cs="David" w:hint="cs"/>
            <w:color w:val="auto"/>
            <w:rtl/>
          </w:rPr>
          <w:delText>והודיע</w:delText>
        </w:r>
        <w:r w:rsidR="00DC14E2" w:rsidRPr="007E5E26" w:rsidDel="00E929E6">
          <w:rPr>
            <w:rStyle w:val="emailstyle17"/>
            <w:rFonts w:ascii="Times New Roman" w:hAnsi="Times New Roman" w:cs="David" w:hint="cs"/>
            <w:color w:val="auto"/>
            <w:rtl/>
          </w:rPr>
          <w:delText>ה</w:delText>
        </w:r>
        <w:r w:rsidR="00F96F36" w:rsidRPr="007E5E26" w:rsidDel="00E929E6">
          <w:rPr>
            <w:rStyle w:val="emailstyle17"/>
            <w:rFonts w:ascii="Times New Roman" w:hAnsi="Times New Roman" w:cs="David" w:hint="cs"/>
            <w:color w:val="auto"/>
            <w:rtl/>
          </w:rPr>
          <w:delText xml:space="preserve"> לו </w:delText>
        </w:r>
      </w:del>
      <w:r w:rsidR="00F96F36" w:rsidRPr="007E5E26">
        <w:rPr>
          <w:rStyle w:val="emailstyle17"/>
          <w:rFonts w:ascii="Times New Roman" w:hAnsi="Times New Roman" w:cs="David" w:hint="cs"/>
          <w:color w:val="auto"/>
          <w:rtl/>
        </w:rPr>
        <w:t xml:space="preserve">כי </w:t>
      </w:r>
      <w:del w:id="885" w:author="Shimon" w:date="2019-07-21T22:18:00Z">
        <w:r w:rsidR="00C926D8" w:rsidRPr="007E5E26" w:rsidDel="00E929E6">
          <w:rPr>
            <w:rStyle w:val="emailstyle17"/>
            <w:rFonts w:ascii="Times New Roman" w:hAnsi="Times New Roman" w:cs="David" w:hint="cs"/>
            <w:color w:val="auto"/>
            <w:rtl/>
          </w:rPr>
          <w:delText xml:space="preserve"> </w:delText>
        </w:r>
      </w:del>
      <w:r w:rsidR="00F96F36" w:rsidRPr="007E5E26">
        <w:rPr>
          <w:rStyle w:val="emailstyle17"/>
          <w:rFonts w:ascii="Times New Roman" w:hAnsi="Times New Roman" w:cs="David" w:hint="cs"/>
          <w:color w:val="auto"/>
          <w:rtl/>
        </w:rPr>
        <w:t xml:space="preserve">העסקתו </w:t>
      </w:r>
      <w:ins w:id="886" w:author="Shimon" w:date="2019-07-21T22:18:00Z">
        <w:r w:rsidR="00E929E6">
          <w:rPr>
            <w:rStyle w:val="emailstyle17"/>
            <w:rFonts w:ascii="Times New Roman" w:hAnsi="Times New Roman" w:cs="David" w:hint="cs"/>
            <w:color w:val="auto"/>
            <w:rtl/>
          </w:rPr>
          <w:t xml:space="preserve">תסתיים </w:t>
        </w:r>
      </w:ins>
      <w:del w:id="887" w:author="Shimon" w:date="2019-07-21T22:18:00Z">
        <w:r w:rsidR="00F96F36" w:rsidRPr="007E5E26" w:rsidDel="00E929E6">
          <w:rPr>
            <w:rStyle w:val="emailstyle17"/>
            <w:rFonts w:ascii="Times New Roman" w:hAnsi="Times New Roman" w:cs="David" w:hint="cs"/>
            <w:color w:val="auto"/>
            <w:rtl/>
          </w:rPr>
          <w:delText>נקב</w:delText>
        </w:r>
      </w:del>
      <w:del w:id="888" w:author="Shimon" w:date="2019-07-21T22:19:00Z">
        <w:r w:rsidR="00F96F36" w:rsidRPr="007E5E26" w:rsidDel="00E929E6">
          <w:rPr>
            <w:rStyle w:val="emailstyle17"/>
            <w:rFonts w:ascii="Times New Roman" w:hAnsi="Times New Roman" w:cs="David" w:hint="cs"/>
            <w:color w:val="auto"/>
            <w:rtl/>
          </w:rPr>
          <w:delText>ע ל</w:delText>
        </w:r>
      </w:del>
      <w:ins w:id="889" w:author="Shimon" w:date="2019-07-21T22:19:00Z">
        <w:r w:rsidR="00E929E6">
          <w:rPr>
            <w:rStyle w:val="emailstyle17"/>
            <w:rFonts w:ascii="Times New Roman" w:hAnsi="Times New Roman" w:cs="David" w:hint="cs"/>
            <w:color w:val="auto"/>
            <w:rtl/>
          </w:rPr>
          <w:t>ב</w:t>
        </w:r>
      </w:ins>
      <w:r w:rsidR="00F96F36" w:rsidRPr="007E5E26">
        <w:rPr>
          <w:rStyle w:val="emailstyle17"/>
          <w:rFonts w:ascii="Times New Roman" w:hAnsi="Times New Roman" w:cs="David" w:hint="cs"/>
          <w:color w:val="auto"/>
          <w:rtl/>
        </w:rPr>
        <w:t>יום</w:t>
      </w:r>
      <w:r w:rsidR="00CE0A64" w:rsidRPr="007E5E26">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31.7.2012.</w:t>
      </w:r>
      <w:r w:rsidR="00CE0A64" w:rsidRPr="007E5E26">
        <w:rPr>
          <w:rStyle w:val="emailstyle17"/>
          <w:rFonts w:ascii="Times New Roman" w:hAnsi="Times New Roman" w:cs="David" w:hint="cs"/>
          <w:color w:val="auto"/>
          <w:rtl/>
        </w:rPr>
        <w:t xml:space="preserve"> </w:t>
      </w:r>
      <w:ins w:id="890" w:author="Shimon" w:date="2019-08-05T12:32:00Z">
        <w:r w:rsidR="00186E02" w:rsidRPr="007E5E26">
          <w:rPr>
            <w:rStyle w:val="emailstyle17"/>
            <w:rFonts w:ascii="Times New Roman" w:hAnsi="Times New Roman" w:cs="David" w:hint="cs"/>
            <w:color w:val="auto"/>
            <w:rtl/>
          </w:rPr>
          <w:t>בו ביום השיב ל</w:t>
        </w:r>
        <w:r w:rsidR="00186E02">
          <w:rPr>
            <w:rStyle w:val="emailstyle17"/>
            <w:rFonts w:ascii="Times New Roman" w:hAnsi="Times New Roman" w:cs="David" w:hint="cs"/>
            <w:color w:val="auto"/>
            <w:rtl/>
          </w:rPr>
          <w:t xml:space="preserve">ה </w:t>
        </w:r>
      </w:ins>
      <w:r w:rsidR="00CE0A64" w:rsidRPr="007E5E26">
        <w:rPr>
          <w:rStyle w:val="emailstyle17"/>
          <w:rFonts w:ascii="Times New Roman" w:hAnsi="Times New Roman" w:cs="David" w:hint="cs"/>
          <w:color w:val="auto"/>
          <w:rtl/>
        </w:rPr>
        <w:t xml:space="preserve">התובע </w:t>
      </w:r>
      <w:del w:id="891" w:author="Shimon" w:date="2019-08-05T12:32:00Z">
        <w:r w:rsidR="00CE0A64" w:rsidRPr="007E5E26" w:rsidDel="00186E02">
          <w:rPr>
            <w:rStyle w:val="emailstyle17"/>
            <w:rFonts w:ascii="Times New Roman" w:hAnsi="Times New Roman" w:cs="David" w:hint="cs"/>
            <w:color w:val="auto"/>
            <w:rtl/>
          </w:rPr>
          <w:delText>השיב ל</w:delText>
        </w:r>
      </w:del>
      <w:del w:id="892" w:author="Shimon" w:date="2019-07-22T17:54:00Z">
        <w:r w:rsidR="00CE0A64" w:rsidRPr="007E5E26" w:rsidDel="00811054">
          <w:rPr>
            <w:rStyle w:val="emailstyle17"/>
            <w:rFonts w:ascii="Times New Roman" w:hAnsi="Times New Roman" w:cs="David" w:hint="cs"/>
            <w:color w:val="auto"/>
            <w:rtl/>
          </w:rPr>
          <w:delText xml:space="preserve">נתבעת </w:delText>
        </w:r>
      </w:del>
      <w:del w:id="893" w:author="Shimon" w:date="2019-08-05T12:32:00Z">
        <w:r w:rsidR="00CE0A64" w:rsidRPr="007E5E26" w:rsidDel="00186E02">
          <w:rPr>
            <w:rStyle w:val="emailstyle17"/>
            <w:rFonts w:ascii="Times New Roman" w:hAnsi="Times New Roman" w:cs="David" w:hint="cs"/>
            <w:color w:val="auto"/>
            <w:rtl/>
          </w:rPr>
          <w:delText xml:space="preserve">בו ביום </w:delText>
        </w:r>
      </w:del>
      <w:del w:id="894" w:author="Shimon" w:date="2019-07-22T17:54:00Z">
        <w:r w:rsidR="00CE0A64" w:rsidRPr="007E5E26" w:rsidDel="00811054">
          <w:rPr>
            <w:rStyle w:val="emailstyle17"/>
            <w:rFonts w:ascii="Times New Roman" w:hAnsi="Times New Roman" w:cs="David"/>
            <w:color w:val="auto"/>
            <w:rtl/>
          </w:rPr>
          <w:delText>–</w:delText>
        </w:r>
        <w:r w:rsidR="00CE0A64" w:rsidRPr="007E5E26" w:rsidDel="00811054">
          <w:rPr>
            <w:rStyle w:val="emailstyle17"/>
            <w:rFonts w:ascii="Times New Roman" w:hAnsi="Times New Roman" w:cs="David" w:hint="cs"/>
            <w:color w:val="auto"/>
            <w:rtl/>
          </w:rPr>
          <w:delText xml:space="preserve"> ועמד על כך </w:delText>
        </w:r>
      </w:del>
      <w:r w:rsidR="00CE0A64" w:rsidRPr="007E5E26">
        <w:rPr>
          <w:rStyle w:val="emailstyle17"/>
          <w:rFonts w:ascii="Times New Roman" w:hAnsi="Times New Roman" w:cs="David" w:hint="cs"/>
          <w:color w:val="auto"/>
          <w:rtl/>
        </w:rPr>
        <w:t>שמדובר בטעות, נוכח הוראות החוזה. בין הצדדים החלה התכתבות בעניין זה</w:t>
      </w:r>
      <w:ins w:id="895" w:author="Shimon" w:date="2019-08-04T01:10:00Z">
        <w:r w:rsidR="001727E8">
          <w:rPr>
            <w:rStyle w:val="emailstyle17"/>
            <w:rFonts w:ascii="Times New Roman" w:hAnsi="Times New Roman" w:cs="David" w:hint="cs"/>
            <w:color w:val="auto"/>
            <w:rtl/>
          </w:rPr>
          <w:t>, עם העתקים לחשבת הכללית, אליה היה התובע כפוף</w:t>
        </w:r>
      </w:ins>
      <w:r w:rsidR="00CE0A64" w:rsidRPr="007E5E26">
        <w:rPr>
          <w:rStyle w:val="emailstyle17"/>
          <w:rFonts w:ascii="Times New Roman" w:hAnsi="Times New Roman" w:cs="David" w:hint="cs"/>
          <w:color w:val="auto"/>
          <w:rtl/>
        </w:rPr>
        <w:t>.</w:t>
      </w:r>
    </w:p>
    <w:p w14:paraId="0DFD2871" w14:textId="030D84BA" w:rsidR="00F96F36" w:rsidRPr="00D74F54" w:rsidRDefault="00F96F36" w:rsidP="00811054">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מכתבה של </w:t>
      </w:r>
      <w:del w:id="896" w:author="Shimon" w:date="2019-07-22T17:54:00Z">
        <w:r w:rsidRPr="00D74F54" w:rsidDel="00811054">
          <w:rPr>
            <w:rFonts w:hint="cs"/>
            <w:i/>
            <w:iCs/>
            <w:sz w:val="24"/>
            <w:rtl/>
          </w:rPr>
          <w:delText xml:space="preserve">הנתבעת </w:delText>
        </w:r>
      </w:del>
      <w:ins w:id="897" w:author="Shimon" w:date="2019-07-22T17:54:00Z">
        <w:r w:rsidR="00811054">
          <w:rPr>
            <w:rFonts w:hint="cs"/>
            <w:i/>
            <w:iCs/>
            <w:sz w:val="24"/>
            <w:rtl/>
          </w:rPr>
          <w:t>גב' כלב</w:t>
        </w:r>
        <w:r w:rsidR="00811054" w:rsidRPr="00D74F54">
          <w:rPr>
            <w:rFonts w:hint="cs"/>
            <w:i/>
            <w:iCs/>
            <w:sz w:val="24"/>
            <w:rtl/>
          </w:rPr>
          <w:t xml:space="preserve"> </w:t>
        </w:r>
      </w:ins>
      <w:r w:rsidRPr="00D74F54">
        <w:rPr>
          <w:rFonts w:hint="cs"/>
          <w:i/>
          <w:iCs/>
          <w:sz w:val="24"/>
          <w:rtl/>
        </w:rPr>
        <w:t>מיום 4.7.2012</w:t>
      </w:r>
      <w:r w:rsidR="00CE0A64" w:rsidRPr="00D74F54">
        <w:rPr>
          <w:rFonts w:hint="cs"/>
          <w:i/>
          <w:iCs/>
          <w:sz w:val="24"/>
          <w:rtl/>
        </w:rPr>
        <w:t>, תשובת התובע, תגובת</w:t>
      </w:r>
      <w:ins w:id="898" w:author="Shimon" w:date="2019-07-22T17:55:00Z">
        <w:r w:rsidR="00811054">
          <w:rPr>
            <w:rFonts w:hint="cs"/>
            <w:i/>
            <w:iCs/>
            <w:sz w:val="24"/>
            <w:rtl/>
          </w:rPr>
          <w:t>ה</w:t>
        </w:r>
      </w:ins>
      <w:del w:id="899" w:author="Shimon" w:date="2019-07-22T17:55:00Z">
        <w:r w:rsidR="00CE0A64" w:rsidRPr="00D74F54" w:rsidDel="00811054">
          <w:rPr>
            <w:rFonts w:hint="cs"/>
            <w:i/>
            <w:iCs/>
            <w:sz w:val="24"/>
            <w:rtl/>
          </w:rPr>
          <w:delText xml:space="preserve"> הנתבעת</w:delText>
        </w:r>
      </w:del>
      <w:r w:rsidR="00CE0A64" w:rsidRPr="00D74F54">
        <w:rPr>
          <w:rFonts w:hint="cs"/>
          <w:i/>
          <w:iCs/>
          <w:sz w:val="24"/>
          <w:rtl/>
        </w:rPr>
        <w:t xml:space="preserve"> ותגובת התובע ל</w:t>
      </w:r>
      <w:ins w:id="900" w:author="Shimon" w:date="2019-07-22T17:55:00Z">
        <w:r w:rsidR="00811054">
          <w:rPr>
            <w:rFonts w:hint="cs"/>
            <w:i/>
            <w:iCs/>
            <w:sz w:val="24"/>
            <w:rtl/>
          </w:rPr>
          <w:t>תגובה</w:t>
        </w:r>
      </w:ins>
      <w:del w:id="901" w:author="Shimon" w:date="2019-07-22T17:55:00Z">
        <w:r w:rsidR="00CE0A64" w:rsidRPr="00D74F54" w:rsidDel="00811054">
          <w:rPr>
            <w:rFonts w:hint="cs"/>
            <w:i/>
            <w:iCs/>
            <w:sz w:val="24"/>
            <w:rtl/>
          </w:rPr>
          <w:delText>נתבעת</w:delText>
        </w:r>
      </w:del>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__________.</w:t>
      </w:r>
    </w:p>
    <w:p w14:paraId="44052A60" w14:textId="7CFED235" w:rsidR="0032017F" w:rsidRPr="00D74F54" w:rsidRDefault="00B60F3C">
      <w:pPr>
        <w:pStyle w:val="11"/>
        <w:numPr>
          <w:ilvl w:val="0"/>
          <w:numId w:val="42"/>
        </w:numPr>
        <w:spacing w:before="0" w:line="360" w:lineRule="auto"/>
        <w:ind w:left="510" w:hanging="425"/>
        <w:rPr>
          <w:rStyle w:val="emailstyle17"/>
          <w:rFonts w:ascii="Times New Roman" w:hAnsi="Times New Roman" w:cs="David"/>
          <w:color w:val="auto"/>
        </w:rPr>
        <w:pPrChange w:id="902" w:author="Shimon" w:date="2019-08-05T12:37:00Z">
          <w:pPr>
            <w:pStyle w:val="11"/>
            <w:numPr>
              <w:numId w:val="42"/>
            </w:numPr>
            <w:tabs>
              <w:tab w:val="num" w:pos="1440"/>
            </w:tabs>
            <w:spacing w:before="0" w:line="360" w:lineRule="auto"/>
            <w:ind w:left="510" w:right="360" w:hanging="425"/>
          </w:pPr>
        </w:pPrChange>
      </w:pPr>
      <w:ins w:id="903" w:author="Shimon" w:date="2019-08-05T12:33:00Z">
        <w:r>
          <w:rPr>
            <w:rStyle w:val="emailstyle17"/>
            <w:rFonts w:ascii="Times New Roman" w:hAnsi="Times New Roman" w:cs="David" w:hint="cs"/>
            <w:color w:val="auto"/>
            <w:rtl/>
          </w:rPr>
          <w:t>משחלפו כ-3 שבועות ואיש לא פנה אליו יותר, הניח התובע שמכתביו הבהירו לנוגעים בדבר ש</w:t>
        </w:r>
      </w:ins>
      <w:ins w:id="904" w:author="Shimon" w:date="2019-08-05T12:35:00Z">
        <w:r>
          <w:rPr>
            <w:rStyle w:val="emailstyle17"/>
            <w:rFonts w:ascii="Times New Roman" w:hAnsi="Times New Roman" w:cs="David" w:hint="cs"/>
            <w:color w:val="auto"/>
            <w:rtl/>
          </w:rPr>
          <w:t xml:space="preserve">מדובר באי הבנה, וכי </w:t>
        </w:r>
      </w:ins>
      <w:ins w:id="905" w:author="Shimon" w:date="2019-08-05T12:33:00Z">
        <w:r>
          <w:rPr>
            <w:rStyle w:val="emailstyle17"/>
            <w:rFonts w:ascii="Times New Roman" w:hAnsi="Times New Roman" w:cs="David" w:hint="cs"/>
            <w:color w:val="auto"/>
            <w:rtl/>
          </w:rPr>
          <w:t xml:space="preserve">על פי </w:t>
        </w:r>
      </w:ins>
      <w:ins w:id="906" w:author="Shimon" w:date="2019-08-05T12:35:00Z">
        <w:r>
          <w:rPr>
            <w:rStyle w:val="emailstyle17"/>
            <w:rFonts w:ascii="Times New Roman" w:hAnsi="Times New Roman" w:cs="David" w:hint="cs"/>
            <w:color w:val="auto"/>
            <w:rtl/>
          </w:rPr>
          <w:t xml:space="preserve">החוזה שלו, </w:t>
        </w:r>
      </w:ins>
      <w:ins w:id="907" w:author="Shimon" w:date="2019-08-05T12:33:00Z">
        <w:r>
          <w:rPr>
            <w:rStyle w:val="emailstyle17"/>
            <w:rFonts w:ascii="Times New Roman" w:hAnsi="Times New Roman" w:cs="David" w:hint="cs"/>
            <w:color w:val="auto"/>
            <w:rtl/>
          </w:rPr>
          <w:t>אין להפסיק את עבודתו באותו חודש</w:t>
        </w:r>
      </w:ins>
      <w:ins w:id="908" w:author="Shimon" w:date="2019-08-05T12:35:00Z">
        <w:r>
          <w:rPr>
            <w:rStyle w:val="emailstyle17"/>
            <w:rFonts w:ascii="Times New Roman" w:hAnsi="Times New Roman" w:cs="David" w:hint="cs"/>
            <w:color w:val="auto"/>
            <w:rtl/>
          </w:rPr>
          <w:t>,</w:t>
        </w:r>
      </w:ins>
      <w:ins w:id="909" w:author="Shimon" w:date="2019-08-05T12:33:00Z">
        <w:r>
          <w:rPr>
            <w:rStyle w:val="emailstyle17"/>
            <w:rFonts w:ascii="Times New Roman" w:hAnsi="Times New Roman" w:cs="David" w:hint="cs"/>
            <w:color w:val="auto"/>
            <w:rtl/>
          </w:rPr>
          <w:t xml:space="preserve"> </w:t>
        </w:r>
      </w:ins>
      <w:ins w:id="910" w:author="Shimon" w:date="2019-08-05T12:35:00Z">
        <w:r>
          <w:rPr>
            <w:rStyle w:val="emailstyle17"/>
            <w:rFonts w:ascii="Times New Roman" w:hAnsi="Times New Roman" w:cs="David" w:hint="cs"/>
            <w:color w:val="auto"/>
            <w:rtl/>
          </w:rPr>
          <w:t xml:space="preserve">והוא המשיך את עבודתו כרגיל. </w:t>
        </w:r>
      </w:ins>
      <w:ins w:id="911" w:author="Shimon" w:date="2019-08-05T12:36:00Z">
        <w:r>
          <w:rPr>
            <w:rStyle w:val="emailstyle17"/>
            <w:rFonts w:ascii="Times New Roman" w:hAnsi="Times New Roman" w:cs="David" w:hint="cs"/>
            <w:color w:val="auto"/>
            <w:rtl/>
          </w:rPr>
          <w:t>ל</w:t>
        </w:r>
      </w:ins>
      <w:ins w:id="912" w:author="Shimon" w:date="2019-08-05T12:33:00Z">
        <w:r>
          <w:rPr>
            <w:rStyle w:val="emailstyle17"/>
            <w:rFonts w:ascii="Times New Roman" w:hAnsi="Times New Roman" w:cs="David" w:hint="cs"/>
            <w:color w:val="auto"/>
            <w:rtl/>
          </w:rPr>
          <w:t>הפתעתו</w:t>
        </w:r>
      </w:ins>
      <w:ins w:id="913" w:author="Shimon" w:date="2019-08-05T12:36:00Z">
        <w:r>
          <w:rPr>
            <w:rStyle w:val="emailstyle17"/>
            <w:rFonts w:ascii="Times New Roman" w:hAnsi="Times New Roman" w:cs="David" w:hint="cs"/>
            <w:color w:val="auto"/>
            <w:rtl/>
          </w:rPr>
          <w:t>,</w:t>
        </w:r>
      </w:ins>
      <w:ins w:id="914" w:author="Shimon" w:date="2019-08-04T00:57:00Z">
        <w:r w:rsidR="00D22061">
          <w:rPr>
            <w:rStyle w:val="emailstyle17"/>
            <w:rFonts w:ascii="Times New Roman" w:hAnsi="Times New Roman" w:cs="David" w:hint="cs"/>
            <w:color w:val="auto"/>
            <w:rtl/>
          </w:rPr>
          <w:t xml:space="preserve"> </w:t>
        </w:r>
      </w:ins>
      <w:r w:rsidR="00666881"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00666881" w:rsidRPr="00D74F54">
        <w:rPr>
          <w:rStyle w:val="emailstyle17"/>
          <w:rFonts w:ascii="Times New Roman" w:hAnsi="Times New Roman" w:cs="David" w:hint="cs"/>
          <w:color w:val="auto"/>
          <w:rtl/>
        </w:rPr>
        <w:t>.7.2012</w:t>
      </w:r>
      <w:ins w:id="915" w:author="Shimon" w:date="2019-08-04T00:57:00Z">
        <w:r w:rsidR="00D22061">
          <w:rPr>
            <w:rStyle w:val="emailstyle17"/>
            <w:rFonts w:ascii="Times New Roman" w:hAnsi="Times New Roman" w:cs="David" w:hint="cs"/>
            <w:color w:val="auto"/>
            <w:rtl/>
          </w:rPr>
          <w:t>,</w:t>
        </w:r>
      </w:ins>
      <w:r w:rsidR="00666881" w:rsidRPr="00D74F54">
        <w:rPr>
          <w:rStyle w:val="emailstyle17"/>
          <w:rFonts w:ascii="Times New Roman" w:hAnsi="Times New Roman" w:cs="David" w:hint="cs"/>
          <w:color w:val="auto"/>
          <w:rtl/>
        </w:rPr>
        <w:t xml:space="preserve"> </w:t>
      </w:r>
      <w:r w:rsidR="0078605A">
        <w:rPr>
          <w:rStyle w:val="emailstyle17"/>
          <w:rFonts w:ascii="Times New Roman" w:hAnsi="Times New Roman" w:cs="David" w:hint="cs"/>
          <w:color w:val="auto"/>
          <w:rtl/>
        </w:rPr>
        <w:t>שלחה</w:t>
      </w:r>
      <w:del w:id="916" w:author="Shimon" w:date="2019-07-31T13:53:00Z">
        <w:r w:rsidR="0078605A" w:rsidDel="00872AEB">
          <w:rPr>
            <w:rStyle w:val="emailstyle17"/>
            <w:rFonts w:ascii="Times New Roman" w:hAnsi="Times New Roman" w:cs="David" w:hint="cs"/>
            <w:color w:val="auto"/>
            <w:rtl/>
          </w:rPr>
          <w:delText xml:space="preserve"> </w:delText>
        </w:r>
      </w:del>
      <w:del w:id="917" w:author="Shimon" w:date="2019-07-21T22:21:00Z">
        <w:r w:rsidR="00666881" w:rsidRPr="00D74F54" w:rsidDel="00E929E6">
          <w:rPr>
            <w:rStyle w:val="emailstyle17"/>
            <w:rFonts w:ascii="Times New Roman" w:hAnsi="Times New Roman" w:cs="David" w:hint="cs"/>
            <w:color w:val="auto"/>
            <w:rtl/>
          </w:rPr>
          <w:delText xml:space="preserve">לתובע, </w:delText>
        </w:r>
      </w:del>
      <w:del w:id="918" w:author="Shimon" w:date="2019-07-22T17:53:00Z">
        <w:r w:rsidR="00666881" w:rsidRPr="00D74F54" w:rsidDel="00811054">
          <w:rPr>
            <w:rStyle w:val="emailstyle17"/>
            <w:rFonts w:ascii="Times New Roman" w:hAnsi="Times New Roman" w:cs="David" w:hint="cs"/>
            <w:color w:val="auto"/>
            <w:rtl/>
          </w:rPr>
          <w:delText>מנהלת אגף ב' משאבי אנוש במשרד האוצר</w:delText>
        </w:r>
        <w:r w:rsidR="0078605A" w:rsidRPr="0078605A" w:rsidDel="00811054">
          <w:rPr>
            <w:rStyle w:val="emailstyle17"/>
            <w:rFonts w:ascii="Times New Roman" w:hAnsi="Times New Roman" w:cs="David" w:hint="cs"/>
            <w:color w:val="auto"/>
            <w:rtl/>
          </w:rPr>
          <w:delText xml:space="preserve"> </w:delText>
        </w:r>
        <w:r w:rsidR="0078605A" w:rsidRPr="00D74F54" w:rsidDel="00811054">
          <w:rPr>
            <w:rStyle w:val="emailstyle17"/>
            <w:rFonts w:ascii="Times New Roman" w:hAnsi="Times New Roman" w:cs="David" w:hint="cs"/>
            <w:color w:val="auto"/>
            <w:rtl/>
          </w:rPr>
          <w:delText>גב' רבקה כלב</w:delText>
        </w:r>
      </w:del>
      <w:del w:id="919" w:author="Shimon" w:date="2019-08-04T00:57:00Z">
        <w:r w:rsidR="00666881" w:rsidRPr="00D74F54" w:rsidDel="00D22061">
          <w:rPr>
            <w:rStyle w:val="emailstyle17"/>
            <w:rFonts w:ascii="Times New Roman" w:hAnsi="Times New Roman" w:cs="David" w:hint="cs"/>
            <w:color w:val="auto"/>
            <w:rtl/>
          </w:rPr>
          <w:delText>,</w:delText>
        </w:r>
      </w:del>
      <w:r w:rsidR="00666881" w:rsidRPr="00D74F54">
        <w:rPr>
          <w:rStyle w:val="emailstyle17"/>
          <w:rFonts w:ascii="Times New Roman" w:hAnsi="Times New Roman" w:cs="David" w:hint="cs"/>
          <w:color w:val="auto"/>
          <w:rtl/>
        </w:rPr>
        <w:t xml:space="preserve"> </w:t>
      </w:r>
      <w:ins w:id="920" w:author="Shimon" w:date="2019-07-22T17:55:00Z">
        <w:r w:rsidR="00811054">
          <w:rPr>
            <w:rStyle w:val="emailstyle17"/>
            <w:rFonts w:ascii="Times New Roman" w:hAnsi="Times New Roman" w:cs="David" w:hint="cs"/>
            <w:color w:val="auto"/>
            <w:rtl/>
          </w:rPr>
          <w:t xml:space="preserve">גב' כלב </w:t>
        </w:r>
      </w:ins>
      <w:r w:rsidR="0078605A">
        <w:rPr>
          <w:rStyle w:val="emailstyle17"/>
          <w:rFonts w:ascii="Times New Roman" w:hAnsi="Times New Roman" w:cs="David" w:hint="cs"/>
          <w:color w:val="auto"/>
          <w:rtl/>
        </w:rPr>
        <w:t xml:space="preserve">מכתב </w:t>
      </w:r>
      <w:ins w:id="921" w:author="Shimon" w:date="2019-07-21T22:21:00Z">
        <w:r w:rsidR="00E929E6" w:rsidRPr="00D74F54">
          <w:rPr>
            <w:rStyle w:val="emailstyle17"/>
            <w:rFonts w:ascii="Times New Roman" w:hAnsi="Times New Roman" w:cs="David" w:hint="cs"/>
            <w:color w:val="auto"/>
            <w:rtl/>
          </w:rPr>
          <w:t xml:space="preserve">לתובע </w:t>
        </w:r>
      </w:ins>
      <w:r w:rsidR="00666881" w:rsidRPr="00D74F54">
        <w:rPr>
          <w:rStyle w:val="emailstyle17"/>
          <w:rFonts w:ascii="Times New Roman" w:hAnsi="Times New Roman" w:cs="David" w:hint="cs"/>
          <w:color w:val="auto"/>
          <w:rtl/>
        </w:rPr>
        <w:t>ו</w:t>
      </w:r>
      <w:r w:rsidR="0078605A">
        <w:rPr>
          <w:rStyle w:val="emailstyle17"/>
          <w:rFonts w:ascii="Times New Roman" w:hAnsi="Times New Roman" w:cs="David" w:hint="cs"/>
          <w:color w:val="auto"/>
          <w:rtl/>
        </w:rPr>
        <w:t xml:space="preserve">בו </w:t>
      </w:r>
      <w:r w:rsidR="00666881" w:rsidRPr="00D74F54">
        <w:rPr>
          <w:rStyle w:val="emailstyle17"/>
          <w:rFonts w:ascii="Times New Roman" w:hAnsi="Times New Roman" w:cs="David" w:hint="cs"/>
          <w:color w:val="auto"/>
          <w:rtl/>
        </w:rPr>
        <w:t>הודיעה לו כי עבודתו תסיים ביום 31.7.2012</w:t>
      </w:r>
      <w:ins w:id="922" w:author="Shimon" w:date="2019-08-05T12:36:00Z">
        <w:r>
          <w:rPr>
            <w:rStyle w:val="emailstyle17"/>
            <w:rFonts w:ascii="Times New Roman" w:hAnsi="Times New Roman" w:cs="David" w:hint="cs"/>
            <w:color w:val="auto"/>
            <w:rtl/>
          </w:rPr>
          <w:t xml:space="preserve"> כש</w:t>
        </w:r>
      </w:ins>
      <w:del w:id="923" w:author="Shimon" w:date="2019-08-05T12:36:00Z">
        <w:r w:rsidR="00666881" w:rsidRPr="00D74F54" w:rsidDel="00B60F3C">
          <w:rPr>
            <w:rStyle w:val="emailstyle17"/>
            <w:rFonts w:ascii="Times New Roman" w:hAnsi="Times New Roman" w:cs="David" w:hint="cs"/>
            <w:color w:val="auto"/>
            <w:rtl/>
          </w:rPr>
          <w:delText xml:space="preserve">. </w:delText>
        </w:r>
      </w:del>
      <w:r w:rsidR="00666881" w:rsidRPr="00D74F54">
        <w:rPr>
          <w:rStyle w:val="emailstyle17"/>
          <w:rFonts w:ascii="Times New Roman" w:hAnsi="Times New Roman" w:cs="David" w:hint="cs"/>
          <w:color w:val="auto"/>
          <w:rtl/>
        </w:rPr>
        <w:t xml:space="preserve">למרבה התדהמה </w:t>
      </w:r>
      <w:ins w:id="924" w:author="Shimon" w:date="2019-08-05T12:36:00Z">
        <w:r>
          <w:rPr>
            <w:rStyle w:val="emailstyle17"/>
            <w:rFonts w:ascii="Times New Roman" w:hAnsi="Times New Roman" w:cs="David" w:hint="cs"/>
            <w:color w:val="auto"/>
            <w:rtl/>
          </w:rPr>
          <w:t xml:space="preserve">היא </w:t>
        </w:r>
      </w:ins>
      <w:r w:rsidR="00666881" w:rsidRPr="00D74F54">
        <w:rPr>
          <w:rStyle w:val="emailstyle17"/>
          <w:rFonts w:ascii="Times New Roman" w:hAnsi="Times New Roman" w:cs="David" w:hint="cs"/>
          <w:b/>
          <w:bCs/>
          <w:color w:val="auto"/>
          <w:rtl/>
        </w:rPr>
        <w:t xml:space="preserve">הסתמכה </w:t>
      </w:r>
      <w:ins w:id="925" w:author="Shimon" w:date="2019-08-05T12:36:00Z">
        <w:r>
          <w:rPr>
            <w:rStyle w:val="emailstyle17"/>
            <w:rFonts w:ascii="Times New Roman" w:hAnsi="Times New Roman" w:cs="David" w:hint="cs"/>
            <w:b/>
            <w:bCs/>
            <w:color w:val="auto"/>
            <w:rtl/>
          </w:rPr>
          <w:t xml:space="preserve">הפעם </w:t>
        </w:r>
      </w:ins>
      <w:del w:id="926" w:author="Shimon" w:date="2019-08-05T12:36:00Z">
        <w:r w:rsidR="00666881" w:rsidRPr="00D74F54" w:rsidDel="00B60F3C">
          <w:rPr>
            <w:rStyle w:val="emailstyle17"/>
            <w:rFonts w:ascii="Times New Roman" w:hAnsi="Times New Roman" w:cs="David" w:hint="cs"/>
            <w:b/>
            <w:bCs/>
            <w:color w:val="auto"/>
            <w:rtl/>
          </w:rPr>
          <w:delText>גב'</w:delText>
        </w:r>
      </w:del>
      <w:del w:id="927" w:author="Shimon" w:date="2019-08-05T12:37:00Z">
        <w:r w:rsidR="00666881" w:rsidRPr="00D74F54" w:rsidDel="00B60F3C">
          <w:rPr>
            <w:rStyle w:val="emailstyle17"/>
            <w:rFonts w:ascii="Times New Roman" w:hAnsi="Times New Roman" w:cs="David" w:hint="cs"/>
            <w:b/>
            <w:bCs/>
            <w:color w:val="auto"/>
            <w:rtl/>
          </w:rPr>
          <w:delText xml:space="preserve"> כלב </w:delText>
        </w:r>
      </w:del>
      <w:r w:rsidR="00666881" w:rsidRPr="00D74F54">
        <w:rPr>
          <w:rStyle w:val="emailstyle17"/>
          <w:rFonts w:ascii="Times New Roman" w:hAnsi="Times New Roman" w:cs="David" w:hint="cs"/>
          <w:b/>
          <w:bCs/>
          <w:color w:val="auto"/>
          <w:rtl/>
        </w:rPr>
        <w:t xml:space="preserve">על סעיף 18 לחוק הגימלאות, אשר חוזה העבודה שניסחה הנתבעת קבע בפירוש </w:t>
      </w:r>
      <w:r w:rsidR="00666881" w:rsidRPr="00CB1486">
        <w:rPr>
          <w:rStyle w:val="emailstyle17"/>
          <w:rFonts w:ascii="Times New Roman" w:hAnsi="Times New Roman" w:cs="David" w:hint="cs"/>
          <w:b/>
          <w:bCs/>
          <w:color w:val="auto"/>
          <w:u w:val="single"/>
          <w:rtl/>
        </w:rPr>
        <w:t>שאינו חל על התובע</w:t>
      </w:r>
      <w:r w:rsidR="00666881" w:rsidRPr="00D74F54">
        <w:rPr>
          <w:rStyle w:val="emailstyle17"/>
          <w:rFonts w:ascii="Times New Roman" w:hAnsi="Times New Roman" w:cs="David" w:hint="cs"/>
          <w:color w:val="auto"/>
          <w:rtl/>
        </w:rPr>
        <w:t>!</w:t>
      </w:r>
    </w:p>
    <w:p w14:paraId="15378EFA" w14:textId="6F4D6F40" w:rsidR="00666881" w:rsidRPr="00D74F54" w:rsidRDefault="00666881" w:rsidP="004808C2">
      <w:pPr>
        <w:pStyle w:val="11"/>
        <w:spacing w:before="0" w:after="12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w:t>
      </w:r>
      <w:ins w:id="928" w:author="Shimon" w:date="2019-08-04T00:57:00Z">
        <w:r w:rsidR="00D22061">
          <w:rPr>
            <w:rStyle w:val="emailstyle17"/>
            <w:rFonts w:ascii="Times New Roman" w:hAnsi="Times New Roman" w:cs="David" w:hint="cs"/>
            <w:color w:val="auto"/>
            <w:rtl/>
          </w:rPr>
          <w:t xml:space="preserve">מיד </w:t>
        </w:r>
      </w:ins>
      <w:r w:rsidRPr="00D74F54">
        <w:rPr>
          <w:rStyle w:val="emailstyle17"/>
          <w:rFonts w:ascii="Times New Roman" w:hAnsi="Times New Roman" w:cs="David" w:hint="cs"/>
          <w:color w:val="auto"/>
          <w:rtl/>
        </w:rPr>
        <w:t xml:space="preserve">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77777777" w:rsidR="00666881" w:rsidRPr="00D74F54" w:rsidRDefault="00666881" w:rsidP="00803690">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w:t>
      </w:r>
    </w:p>
    <w:p w14:paraId="0E2CE7D6" w14:textId="60B6C4B9" w:rsidR="00D44EFA" w:rsidRPr="00D74F54" w:rsidRDefault="00D44EFA" w:rsidP="00A74C42">
      <w:pPr>
        <w:pStyle w:val="11"/>
        <w:numPr>
          <w:ilvl w:val="0"/>
          <w:numId w:val="42"/>
        </w:numPr>
        <w:spacing w:before="0" w:after="240" w:line="360" w:lineRule="auto"/>
        <w:ind w:left="510" w:hanging="425"/>
        <w:rPr>
          <w:rStyle w:val="emailstyle17"/>
          <w:rFonts w:ascii="Times New Roman" w:hAnsi="Times New Roman" w:cs="David"/>
          <w:color w:val="auto"/>
        </w:rPr>
      </w:pPr>
      <w:r w:rsidRPr="00D74F54">
        <w:rPr>
          <w:rStyle w:val="emailstyle17"/>
          <w:rFonts w:ascii="Times New Roman" w:hAnsi="Times New Roman" w:cs="David" w:hint="cs"/>
          <w:color w:val="auto"/>
          <w:rtl/>
        </w:rPr>
        <w:lastRenderedPageBreak/>
        <w:t xml:space="preserve">בין לבין </w:t>
      </w:r>
      <w:ins w:id="929" w:author="Shimon" w:date="2019-07-21T22:36:00Z">
        <w:r w:rsidR="00F25E32">
          <w:rPr>
            <w:rStyle w:val="emailstyle17"/>
            <w:rFonts w:ascii="Times New Roman" w:hAnsi="Times New Roman" w:cs="David" w:hint="cs"/>
            <w:color w:val="auto"/>
            <w:rtl/>
          </w:rPr>
          <w:t xml:space="preserve">המשיך התובע את עבודתו ובין היתר </w:t>
        </w:r>
      </w:ins>
      <w:r w:rsidRPr="00D74F54">
        <w:rPr>
          <w:rStyle w:val="emailstyle17"/>
          <w:rFonts w:ascii="Times New Roman" w:hAnsi="Times New Roman" w:cs="David" w:hint="cs"/>
          <w:color w:val="auto"/>
          <w:rtl/>
        </w:rPr>
        <w:t>ישב התובע, במסגרת תפ</w:t>
      </w:r>
      <w:r w:rsidR="00F25E32">
        <w:rPr>
          <w:rStyle w:val="emailstyle17"/>
          <w:rFonts w:ascii="Times New Roman" w:hAnsi="Times New Roman" w:cs="David" w:hint="cs"/>
          <w:color w:val="auto"/>
          <w:rtl/>
        </w:rPr>
        <w:t>קידו, בוועדת ערר בנושאי תמיכות של ה</w:t>
      </w:r>
      <w:r w:rsidRPr="00D74F54">
        <w:rPr>
          <w:rStyle w:val="emailstyle17"/>
          <w:rFonts w:ascii="Times New Roman" w:hAnsi="Times New Roman" w:cs="David" w:hint="cs"/>
          <w:color w:val="auto"/>
          <w:rtl/>
        </w:rPr>
        <w:t>חשב הכללי, בנוכחות סגן החשב הכללי, הממונה הישיר על התובע</w:t>
      </w:r>
      <w:ins w:id="930" w:author="Shimon" w:date="2019-07-22T17:57:00Z">
        <w:r w:rsidR="00811054" w:rsidRPr="00811054">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ביום 27.7.2012</w:t>
        </w:r>
      </w:ins>
      <w:r w:rsidRPr="00D74F54">
        <w:rPr>
          <w:rStyle w:val="emailstyle17"/>
          <w:rFonts w:ascii="Times New Roman" w:hAnsi="Times New Roman" w:cs="David" w:hint="cs"/>
          <w:color w:val="auto"/>
          <w:rtl/>
        </w:rPr>
        <w:t xml:space="preserve">.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ins w:id="931" w:author="Shimon" w:date="2019-07-22T17:58:00Z">
        <w:r w:rsidR="00811054">
          <w:rPr>
            <w:rStyle w:val="emailstyle17"/>
            <w:rFonts w:ascii="Times New Roman" w:hAnsi="Times New Roman" w:cs="David" w:hint="cs"/>
            <w:color w:val="auto"/>
            <w:rtl/>
          </w:rPr>
          <w:t>.</w:t>
        </w:r>
      </w:ins>
      <w:r w:rsidRPr="00D74F54">
        <w:rPr>
          <w:rStyle w:val="emailstyle17"/>
          <w:rFonts w:ascii="Times New Roman" w:hAnsi="Times New Roman" w:cs="David" w:hint="cs"/>
          <w:color w:val="auto"/>
          <w:rtl/>
        </w:rPr>
        <w:t xml:space="preserve"> </w:t>
      </w:r>
    </w:p>
    <w:p w14:paraId="6BC6A92C" w14:textId="1746E24D" w:rsidR="0032017F" w:rsidRDefault="002B43BF" w:rsidP="00A74C42">
      <w:pPr>
        <w:pStyle w:val="11"/>
        <w:numPr>
          <w:ilvl w:val="0"/>
          <w:numId w:val="42"/>
        </w:numPr>
        <w:spacing w:before="0" w:after="240" w:line="360" w:lineRule="auto"/>
        <w:ind w:left="510" w:hanging="425"/>
        <w:rPr>
          <w:ins w:id="932" w:author="Shimon" w:date="2019-07-31T13:58:00Z"/>
          <w:rStyle w:val="emailstyle17"/>
          <w:rFonts w:ascii="Times New Roman" w:hAnsi="Times New Roman" w:cs="David"/>
          <w:color w:val="auto"/>
        </w:rPr>
      </w:pPr>
      <w:r w:rsidRPr="00D74F54">
        <w:rPr>
          <w:rStyle w:val="emailstyle17"/>
          <w:rFonts w:ascii="Times New Roman" w:hAnsi="Times New Roman" w:cs="David" w:hint="cs"/>
          <w:color w:val="auto"/>
          <w:rtl/>
        </w:rPr>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w:t>
      </w:r>
      <w:del w:id="933" w:author="Shimon" w:date="2019-07-23T19:08:00Z">
        <w:r w:rsidRPr="00D74F54" w:rsidDel="00FB04F6">
          <w:rPr>
            <w:rStyle w:val="emailstyle17"/>
            <w:rFonts w:ascii="Times New Roman" w:hAnsi="Times New Roman" w:cs="David" w:hint="cs"/>
            <w:color w:val="auto"/>
            <w:rtl/>
          </w:rPr>
          <w:delText>אחרת</w:delText>
        </w:r>
      </w:del>
      <w:ins w:id="934" w:author="Shimon" w:date="2019-07-23T19:08:00Z">
        <w:r w:rsidR="00FB04F6">
          <w:rPr>
            <w:rStyle w:val="emailstyle17"/>
            <w:rFonts w:ascii="Times New Roman" w:hAnsi="Times New Roman" w:cs="David" w:hint="cs"/>
            <w:color w:val="auto"/>
            <w:rtl/>
          </w:rPr>
          <w:t>צעירה</w:t>
        </w:r>
      </w:ins>
      <w:r w:rsidRPr="00D74F54">
        <w:rPr>
          <w:rStyle w:val="emailstyle17"/>
          <w:rFonts w:ascii="Times New Roman" w:hAnsi="Times New Roman" w:cs="David" w:hint="cs"/>
          <w:color w:val="auto"/>
          <w:rtl/>
        </w:rPr>
        <w:t xml:space="preserve">, </w:t>
      </w:r>
      <w:ins w:id="935" w:author="Shimon" w:date="2019-07-23T19:09:00Z">
        <w:r w:rsidR="00FB04F6">
          <w:rPr>
            <w:rStyle w:val="emailstyle17"/>
            <w:rFonts w:ascii="Times New Roman" w:hAnsi="Times New Roman" w:cs="David" w:hint="cs"/>
            <w:color w:val="auto"/>
            <w:rtl/>
          </w:rPr>
          <w:t xml:space="preserve">לא מוכרת לתובע, </w:t>
        </w:r>
      </w:ins>
      <w:r w:rsidRPr="00D74F54">
        <w:rPr>
          <w:rStyle w:val="emailstyle17"/>
          <w:rFonts w:ascii="Times New Roman" w:hAnsi="Times New Roman" w:cs="David" w:hint="cs"/>
          <w:color w:val="auto"/>
          <w:rtl/>
        </w:rPr>
        <w:t xml:space="preserve">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w:t>
      </w:r>
      <w:r w:rsidR="00F25E32">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אגף למוסדות תורניים במשרד החינוך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ins w:id="936" w:author="Shimon" w:date="2019-07-31T13:58:00Z">
        <w:r w:rsidR="00872AEB">
          <w:rPr>
            <w:rStyle w:val="emailstyle17"/>
            <w:rFonts w:ascii="Times New Roman" w:hAnsi="Times New Roman" w:cs="David" w:hint="cs"/>
            <w:color w:val="auto"/>
            <w:rtl/>
          </w:rPr>
          <w:t xml:space="preserve"> </w:t>
        </w:r>
      </w:ins>
    </w:p>
    <w:p w14:paraId="15646BE8" w14:textId="67EBADD1" w:rsidR="00872AEB" w:rsidRPr="00D74F54" w:rsidDel="00872AEB" w:rsidRDefault="00872AEB">
      <w:pPr>
        <w:pStyle w:val="11"/>
        <w:numPr>
          <w:ilvl w:val="0"/>
          <w:numId w:val="42"/>
        </w:numPr>
        <w:spacing w:before="0" w:after="240" w:line="360" w:lineRule="auto"/>
        <w:ind w:left="510" w:hanging="412"/>
        <w:rPr>
          <w:del w:id="937" w:author="Shimon" w:date="2019-07-31T13:59:00Z"/>
          <w:rStyle w:val="emailstyle17"/>
          <w:rFonts w:ascii="Times New Roman" w:hAnsi="Times New Roman" w:cs="David"/>
          <w:color w:val="auto"/>
        </w:rPr>
        <w:pPrChange w:id="938" w:author="Shimon" w:date="2019-07-31T13:59:00Z">
          <w:pPr>
            <w:pStyle w:val="11"/>
            <w:numPr>
              <w:numId w:val="14"/>
            </w:numPr>
            <w:tabs>
              <w:tab w:val="num" w:pos="1069"/>
            </w:tabs>
            <w:spacing w:before="0" w:after="240" w:line="360" w:lineRule="auto"/>
            <w:ind w:left="510" w:right="360" w:hanging="425"/>
          </w:pPr>
        </w:pPrChange>
      </w:pPr>
      <w:ins w:id="939" w:author="Shimon" w:date="2019-07-31T13:59:00Z">
        <w:r w:rsidRPr="00872AEB">
          <w:rPr>
            <w:rStyle w:val="emailstyle17"/>
            <w:rFonts w:ascii="Times New Roman" w:hAnsi="Times New Roman" w:cs="David"/>
            <w:color w:val="auto"/>
            <w:rtl/>
          </w:rPr>
          <w:t xml:space="preserve"> </w:t>
        </w:r>
      </w:ins>
    </w:p>
    <w:p w14:paraId="1D962352" w14:textId="1B37B776" w:rsidR="00B67C81" w:rsidRDefault="002B43BF">
      <w:pPr>
        <w:pStyle w:val="11"/>
        <w:numPr>
          <w:ilvl w:val="0"/>
          <w:numId w:val="42"/>
        </w:numPr>
        <w:spacing w:before="0" w:after="120" w:line="360" w:lineRule="auto"/>
        <w:ind w:left="510" w:hanging="414"/>
        <w:rPr>
          <w:ins w:id="940" w:author="Shimon" w:date="2019-08-04T01:06:00Z"/>
        </w:rPr>
        <w:pPrChange w:id="941" w:author="Shimon" w:date="2019-07-31T14:11:00Z">
          <w:pPr>
            <w:pStyle w:val="11"/>
            <w:spacing w:before="0" w:after="240" w:line="360" w:lineRule="auto"/>
            <w:ind w:left="510" w:firstLine="0"/>
          </w:pPr>
        </w:pPrChange>
      </w:pPr>
      <w:r w:rsidRPr="00872AEB">
        <w:rPr>
          <w:rStyle w:val="emailstyle17"/>
          <w:rFonts w:ascii="Times New Roman" w:hAnsi="Times New Roman" w:cs="David" w:hint="eastAsia"/>
          <w:color w:val="auto"/>
          <w:rtl/>
        </w:rPr>
        <w:t>התובע</w:t>
      </w:r>
      <w:r w:rsidRPr="00872AEB">
        <w:rPr>
          <w:rStyle w:val="emailstyle17"/>
          <w:rFonts w:ascii="Times New Roman" w:hAnsi="Times New Roman" w:cs="David"/>
          <w:color w:val="auto"/>
          <w:rtl/>
        </w:rPr>
        <w:t xml:space="preserve"> פנה </w:t>
      </w:r>
      <w:r w:rsidR="00152A00" w:rsidRPr="00872AEB">
        <w:rPr>
          <w:rStyle w:val="emailstyle17"/>
          <w:rFonts w:ascii="Times New Roman" w:hAnsi="Times New Roman" w:cs="David" w:hint="eastAsia"/>
          <w:color w:val="auto"/>
          <w:rtl/>
        </w:rPr>
        <w:t>מיד</w:t>
      </w:r>
      <w:r w:rsidR="00152A00"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בכתב</w:t>
      </w:r>
      <w:r w:rsidR="005F206E"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לחשבת</w:t>
      </w:r>
      <w:r w:rsidR="005F206E"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הכללית</w:t>
      </w:r>
      <w:r w:rsidR="00506C84" w:rsidRPr="00872AEB">
        <w:rPr>
          <w:rStyle w:val="emailstyle17"/>
          <w:rFonts w:ascii="Times New Roman" w:hAnsi="Times New Roman" w:cs="David"/>
          <w:color w:val="auto"/>
          <w:rtl/>
        </w:rPr>
        <w:t xml:space="preserve"> דאז</w:t>
      </w:r>
      <w:r w:rsidR="005F206E" w:rsidRPr="00872AEB">
        <w:rPr>
          <w:rStyle w:val="emailstyle17"/>
          <w:rFonts w:ascii="Times New Roman" w:hAnsi="Times New Roman" w:cs="David"/>
          <w:color w:val="auto"/>
          <w:rtl/>
        </w:rPr>
        <w:t xml:space="preserve">, מחה על ההתנהלות הכוחנית נגדו, הסב את תשומת לבה </w:t>
      </w:r>
      <w:del w:id="942" w:author="Shimon" w:date="2019-07-31T14:02:00Z">
        <w:r w:rsidR="005F206E" w:rsidRPr="00872AEB" w:rsidDel="00163488">
          <w:rPr>
            <w:rStyle w:val="emailstyle17"/>
            <w:rFonts w:ascii="Times New Roman" w:hAnsi="Times New Roman" w:cs="David" w:hint="eastAsia"/>
            <w:color w:val="auto"/>
            <w:rtl/>
          </w:rPr>
          <w:delText>של</w:delText>
        </w:r>
        <w:r w:rsidR="005F206E" w:rsidRPr="00872AEB" w:rsidDel="00163488">
          <w:rPr>
            <w:rStyle w:val="emailstyle17"/>
            <w:rFonts w:ascii="Times New Roman" w:hAnsi="Times New Roman" w:cs="David"/>
            <w:color w:val="auto"/>
            <w:rtl/>
          </w:rPr>
          <w:delText xml:space="preserve"> </w:delText>
        </w:r>
        <w:r w:rsidR="005F206E" w:rsidRPr="00872AEB" w:rsidDel="00163488">
          <w:rPr>
            <w:rStyle w:val="emailstyle17"/>
            <w:rFonts w:ascii="Times New Roman" w:hAnsi="Times New Roman" w:cs="David" w:hint="eastAsia"/>
            <w:color w:val="auto"/>
            <w:rtl/>
          </w:rPr>
          <w:delText>החשבת</w:delText>
        </w:r>
      </w:del>
      <w:r w:rsidR="005F206E" w:rsidRPr="00872AEB">
        <w:rPr>
          <w:rStyle w:val="emailstyle17"/>
          <w:rFonts w:ascii="Times New Roman" w:hAnsi="Times New Roman" w:cs="David"/>
          <w:color w:val="auto"/>
          <w:rtl/>
        </w:rPr>
        <w:t xml:space="preserve"> לכך שהמחליפה</w:t>
      </w:r>
      <w:ins w:id="943" w:author="Shimon" w:date="2019-07-23T19:09:00Z">
        <w:r w:rsidR="00FB04F6" w:rsidRPr="00872AEB">
          <w:rPr>
            <w:rStyle w:val="emailstyle17"/>
            <w:rFonts w:ascii="Times New Roman" w:hAnsi="Times New Roman" w:cs="David"/>
            <w:color w:val="auto"/>
            <w:rtl/>
          </w:rPr>
          <w:t>,</w:t>
        </w:r>
      </w:ins>
      <w:r w:rsidR="005F206E" w:rsidRPr="00872AEB">
        <w:rPr>
          <w:rStyle w:val="emailstyle17"/>
          <w:rFonts w:ascii="Times New Roman" w:hAnsi="Times New Roman" w:cs="David"/>
          <w:color w:val="auto"/>
          <w:rtl/>
        </w:rPr>
        <w:t xml:space="preserve"> שמונתה </w:t>
      </w:r>
      <w:r w:rsidR="00FE4D5B" w:rsidRPr="00872AEB">
        <w:rPr>
          <w:rStyle w:val="emailstyle17"/>
          <w:rFonts w:ascii="Times New Roman" w:hAnsi="Times New Roman" w:cs="David" w:hint="eastAsia"/>
          <w:color w:val="auto"/>
          <w:rtl/>
        </w:rPr>
        <w:t>כנראה</w:t>
      </w:r>
      <w:r w:rsidR="00FE4D5B" w:rsidRPr="00872AEB">
        <w:rPr>
          <w:rStyle w:val="emailstyle17"/>
          <w:rFonts w:ascii="Times New Roman" w:hAnsi="Times New Roman" w:cs="David"/>
          <w:color w:val="auto"/>
          <w:rtl/>
        </w:rPr>
        <w:t xml:space="preserve"> </w:t>
      </w:r>
      <w:r w:rsidR="00FE4D5B" w:rsidRPr="00872AEB">
        <w:rPr>
          <w:rStyle w:val="emailstyle17"/>
          <w:rFonts w:ascii="Times New Roman" w:hAnsi="Times New Roman" w:cs="David" w:hint="eastAsia"/>
          <w:color w:val="auto"/>
          <w:rtl/>
        </w:rPr>
        <w:t>על</w:t>
      </w:r>
      <w:r w:rsidR="00FE4D5B" w:rsidRPr="00872AEB">
        <w:rPr>
          <w:rStyle w:val="emailstyle17"/>
          <w:rFonts w:ascii="Times New Roman" w:hAnsi="Times New Roman" w:cs="David"/>
          <w:color w:val="auto"/>
          <w:rtl/>
        </w:rPr>
        <w:t xml:space="preserve"> </w:t>
      </w:r>
      <w:r w:rsidR="00FE4D5B" w:rsidRPr="00872AEB">
        <w:rPr>
          <w:rStyle w:val="emailstyle17"/>
          <w:rFonts w:ascii="Times New Roman" w:hAnsi="Times New Roman" w:cs="David" w:hint="eastAsia"/>
          <w:color w:val="auto"/>
          <w:rtl/>
        </w:rPr>
        <w:t>ידה</w:t>
      </w:r>
      <w:ins w:id="944" w:author="Shimon" w:date="2019-07-23T19:09:00Z">
        <w:r w:rsidR="00FB04F6" w:rsidRPr="00872AEB">
          <w:rPr>
            <w:rStyle w:val="emailstyle17"/>
            <w:rFonts w:ascii="Times New Roman" w:hAnsi="Times New Roman" w:cs="David"/>
            <w:color w:val="auto"/>
            <w:rtl/>
          </w:rPr>
          <w:t>,</w:t>
        </w:r>
      </w:ins>
      <w:r w:rsidR="00FE4D5B"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כלל</w:t>
      </w:r>
      <w:r w:rsidR="005F206E"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לא</w:t>
      </w:r>
      <w:r w:rsidR="005F206E"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ביצעה</w:t>
      </w:r>
      <w:r w:rsidR="005F206E"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חפיפה</w:t>
      </w:r>
      <w:r w:rsidR="005F206E" w:rsidRPr="00872AEB">
        <w:rPr>
          <w:rStyle w:val="emailstyle17"/>
          <w:rFonts w:ascii="Times New Roman" w:hAnsi="Times New Roman" w:cs="David"/>
          <w:color w:val="auto"/>
          <w:rtl/>
        </w:rPr>
        <w:t xml:space="preserve"> </w:t>
      </w:r>
      <w:r w:rsidR="005F206E" w:rsidRPr="00872AEB">
        <w:rPr>
          <w:rStyle w:val="emailstyle17"/>
          <w:rFonts w:ascii="Times New Roman" w:hAnsi="Times New Roman" w:cs="David" w:hint="eastAsia"/>
          <w:color w:val="auto"/>
          <w:rtl/>
        </w:rPr>
        <w:t>מסודרת</w:t>
      </w:r>
      <w:r w:rsidR="00C21B94" w:rsidRPr="00872AEB">
        <w:rPr>
          <w:rStyle w:val="emailstyle17"/>
          <w:rFonts w:ascii="Times New Roman" w:hAnsi="Times New Roman" w:cs="David"/>
          <w:color w:val="auto"/>
          <w:rtl/>
        </w:rPr>
        <w:t>,</w:t>
      </w:r>
      <w:r w:rsidR="005F206E" w:rsidRPr="00872AEB">
        <w:rPr>
          <w:rStyle w:val="emailstyle17"/>
          <w:rFonts w:ascii="Times New Roman" w:hAnsi="Times New Roman" w:cs="David"/>
          <w:color w:val="auto"/>
          <w:rtl/>
        </w:rPr>
        <w:t xml:space="preserve"> למרות רגישות התחום עליו </w:t>
      </w:r>
      <w:del w:id="945" w:author="Shimon" w:date="2019-07-23T19:10:00Z">
        <w:r w:rsidR="005F206E" w:rsidRPr="00872AEB" w:rsidDel="00FB04F6">
          <w:rPr>
            <w:rStyle w:val="emailstyle17"/>
            <w:rFonts w:ascii="Times New Roman" w:hAnsi="Times New Roman" w:cs="David" w:hint="eastAsia"/>
            <w:color w:val="auto"/>
            <w:rtl/>
          </w:rPr>
          <w:delText>הוא</w:delText>
        </w:r>
      </w:del>
      <w:del w:id="946" w:author="Shimon" w:date="2019-07-31T14:02:00Z">
        <w:r w:rsidR="005F206E" w:rsidRPr="00872AEB" w:rsidDel="00872AEB">
          <w:rPr>
            <w:rStyle w:val="emailstyle17"/>
            <w:rFonts w:ascii="Times New Roman" w:hAnsi="Times New Roman" w:cs="David"/>
            <w:color w:val="auto"/>
            <w:rtl/>
          </w:rPr>
          <w:delText xml:space="preserve"> </w:delText>
        </w:r>
      </w:del>
      <w:r w:rsidR="005F206E" w:rsidRPr="00872AEB">
        <w:rPr>
          <w:rStyle w:val="emailstyle17"/>
          <w:rFonts w:ascii="Times New Roman" w:hAnsi="Times New Roman" w:cs="David" w:hint="eastAsia"/>
          <w:color w:val="auto"/>
          <w:rtl/>
        </w:rPr>
        <w:t>אחראי</w:t>
      </w:r>
      <w:ins w:id="947" w:author="Shimon" w:date="2019-07-23T19:10:00Z">
        <w:r w:rsidR="00FB04F6" w:rsidRPr="00872AEB">
          <w:rPr>
            <w:rStyle w:val="emailstyle17"/>
            <w:rFonts w:ascii="Times New Roman" w:hAnsi="Times New Roman" w:cs="David"/>
            <w:color w:val="auto"/>
            <w:rtl/>
          </w:rPr>
          <w:t xml:space="preserve"> התובע</w:t>
        </w:r>
      </w:ins>
      <w:ins w:id="948" w:author="Shimon" w:date="2019-07-21T22:43:00Z">
        <w:r w:rsidR="002A5FA6" w:rsidRPr="00872AEB">
          <w:rPr>
            <w:rStyle w:val="emailstyle17"/>
            <w:rFonts w:ascii="Times New Roman" w:hAnsi="Times New Roman" w:cs="David"/>
            <w:color w:val="auto"/>
            <w:rtl/>
          </w:rPr>
          <w:t xml:space="preserve"> שכלל</w:t>
        </w:r>
      </w:ins>
      <w:ins w:id="949" w:author="Shimon" w:date="2019-07-22T17:59:00Z">
        <w:r w:rsidR="00811054" w:rsidRPr="00872AEB">
          <w:rPr>
            <w:rStyle w:val="emailstyle17"/>
            <w:rFonts w:ascii="Times New Roman" w:hAnsi="Times New Roman" w:cs="David"/>
            <w:color w:val="auto"/>
            <w:rtl/>
          </w:rPr>
          <w:t xml:space="preserve">, בנוסף </w:t>
        </w:r>
      </w:ins>
      <w:del w:id="950" w:author="Shimon" w:date="2019-07-21T22:42:00Z">
        <w:r w:rsidR="00C21B94" w:rsidRPr="00872AEB" w:rsidDel="002A5FA6">
          <w:rPr>
            <w:rStyle w:val="emailstyle17"/>
            <w:rFonts w:ascii="Times New Roman" w:hAnsi="Times New Roman" w:cs="David"/>
            <w:color w:val="auto"/>
            <w:rtl/>
          </w:rPr>
          <w:delText xml:space="preserve">. </w:delText>
        </w:r>
      </w:del>
      <w:del w:id="951" w:author="Shimon" w:date="2019-07-21T22:43:00Z">
        <w:r w:rsidR="00C21B94" w:rsidRPr="00872AEB" w:rsidDel="002A5FA6">
          <w:rPr>
            <w:rStyle w:val="emailstyle17"/>
            <w:rFonts w:ascii="Times New Roman" w:hAnsi="Times New Roman" w:cs="David" w:hint="eastAsia"/>
            <w:color w:val="auto"/>
            <w:rtl/>
          </w:rPr>
          <w:delText>יש</w:delText>
        </w:r>
        <w:r w:rsidR="00C21B94" w:rsidRPr="00872AEB" w:rsidDel="002A5FA6">
          <w:rPr>
            <w:rStyle w:val="emailstyle17"/>
            <w:rFonts w:ascii="Times New Roman" w:hAnsi="Times New Roman" w:cs="David"/>
            <w:color w:val="auto"/>
            <w:rtl/>
          </w:rPr>
          <w:delText xml:space="preserve"> לציין כי התובע היה אחראי </w:delText>
        </w:r>
        <w:r w:rsidR="00C21B94" w:rsidDel="002A5FA6">
          <w:rPr>
            <w:rFonts w:hint="cs"/>
            <w:rtl/>
          </w:rPr>
          <w:delText>ל</w:delText>
        </w:r>
      </w:del>
      <w:ins w:id="952" w:author="Shimon" w:date="2019-07-22T17:59:00Z">
        <w:r w:rsidR="00811054">
          <w:rPr>
            <w:rFonts w:hint="cs"/>
            <w:rtl/>
          </w:rPr>
          <w:t>ל</w:t>
        </w:r>
      </w:ins>
      <w:ins w:id="953" w:author="Shimon" w:date="2019-07-21T22:43:00Z">
        <w:r w:rsidR="002A5FA6">
          <w:rPr>
            <w:rFonts w:hint="cs"/>
            <w:rtl/>
          </w:rPr>
          <w:t>ניהול יחיד</w:t>
        </w:r>
      </w:ins>
      <w:ins w:id="954" w:author="Shimon" w:date="2019-07-21T22:44:00Z">
        <w:r w:rsidR="002A5FA6">
          <w:rPr>
            <w:rFonts w:hint="cs"/>
            <w:rtl/>
          </w:rPr>
          <w:t>ת עובדים מקצועית</w:t>
        </w:r>
      </w:ins>
      <w:ins w:id="955" w:author="Shimon" w:date="2019-07-22T17:59:00Z">
        <w:r w:rsidR="00811054">
          <w:rPr>
            <w:rFonts w:hint="cs"/>
            <w:rtl/>
          </w:rPr>
          <w:t xml:space="preserve">, </w:t>
        </w:r>
      </w:ins>
      <w:r w:rsidR="00C21B94">
        <w:rPr>
          <w:rFonts w:hint="cs"/>
          <w:rtl/>
        </w:rPr>
        <w:t xml:space="preserve">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של כמיליארד ומאתיים מיליון</w:t>
      </w:r>
      <w:del w:id="956" w:author="Shimon" w:date="2019-07-31T14:03:00Z">
        <w:r w:rsidR="00C21B94" w:rsidDel="00163488">
          <w:rPr>
            <w:rFonts w:hint="cs"/>
            <w:rtl/>
          </w:rPr>
          <w:delText xml:space="preserve"> </w:delText>
        </w:r>
      </w:del>
      <w:r w:rsidR="00C21B94">
        <w:rPr>
          <w:rFonts w:hint="cs"/>
          <w:rtl/>
        </w:rPr>
        <w:t>₪</w:t>
      </w:r>
      <w:ins w:id="957" w:author="Shimon" w:date="2019-07-21T15:59:00Z">
        <w:r w:rsidR="00A671C2">
          <w:rPr>
            <w:rFonts w:hint="cs"/>
            <w:rtl/>
          </w:rPr>
          <w:t>.</w:t>
        </w:r>
      </w:ins>
      <w:ins w:id="958" w:author="Shimon" w:date="2019-07-31T14:03:00Z">
        <w:r w:rsidR="00163488">
          <w:rPr>
            <w:rFonts w:hint="cs"/>
            <w:rtl/>
          </w:rPr>
          <w:t xml:space="preserve"> </w:t>
        </w:r>
      </w:ins>
      <w:del w:id="959" w:author="Shimon" w:date="2019-07-21T15:59:00Z">
        <w:r w:rsidR="00C21B94" w:rsidDel="00A671C2">
          <w:rPr>
            <w:rFonts w:hint="cs"/>
            <w:rtl/>
          </w:rPr>
          <w:delText xml:space="preserve">, </w:delText>
        </w:r>
      </w:del>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07C6866C" w14:textId="32D9DC11" w:rsidR="006A10F0" w:rsidDel="006A10F0" w:rsidRDefault="006A10F0">
      <w:pPr>
        <w:pStyle w:val="11"/>
        <w:numPr>
          <w:ilvl w:val="0"/>
          <w:numId w:val="42"/>
        </w:numPr>
        <w:spacing w:before="0" w:after="120" w:line="360" w:lineRule="auto"/>
        <w:ind w:left="510" w:firstLine="0"/>
        <w:rPr>
          <w:del w:id="960" w:author="Shimon" w:date="2019-08-04T01:06:00Z"/>
          <w:rtl/>
        </w:rPr>
        <w:pPrChange w:id="961" w:author="Shimon" w:date="2019-07-31T14:10:00Z">
          <w:pPr>
            <w:pStyle w:val="11"/>
            <w:spacing w:before="0" w:after="240" w:line="360" w:lineRule="auto"/>
            <w:ind w:left="510" w:firstLine="0"/>
          </w:pPr>
        </w:pPrChange>
      </w:pPr>
      <w:ins w:id="962" w:author="Shimon" w:date="2019-08-04T01:06:00Z">
        <w:r>
          <w:rPr>
            <w:rFonts w:hint="cs"/>
            <w:rtl/>
          </w:rPr>
          <w:t xml:space="preserve"> </w:t>
        </w:r>
      </w:ins>
    </w:p>
    <w:p w14:paraId="38DB5F1F" w14:textId="7B4C2DE8" w:rsidR="002B43BF" w:rsidRPr="006A10F0" w:rsidRDefault="00C21B94">
      <w:pPr>
        <w:pStyle w:val="11"/>
        <w:numPr>
          <w:ilvl w:val="0"/>
          <w:numId w:val="42"/>
        </w:numPr>
        <w:spacing w:before="0" w:after="120" w:line="360" w:lineRule="auto"/>
        <w:ind w:left="523" w:hanging="425"/>
        <w:rPr>
          <w:rStyle w:val="emailstyle17"/>
          <w:rFonts w:ascii="Times New Roman" w:hAnsi="Times New Roman" w:cs="David"/>
          <w:color w:val="auto"/>
          <w:rtl/>
        </w:rPr>
        <w:pPrChange w:id="963" w:author="Shimon" w:date="2019-07-31T14:10:00Z">
          <w:pPr>
            <w:pStyle w:val="11"/>
            <w:spacing w:before="0" w:after="240" w:line="360" w:lineRule="auto"/>
            <w:ind w:left="510" w:firstLine="0"/>
          </w:pPr>
        </w:pPrChange>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6A10F0">
        <w:rPr>
          <w:rStyle w:val="emailstyle17"/>
          <w:rFonts w:ascii="Times New Roman" w:hAnsi="Times New Roman" w:cs="David"/>
          <w:color w:val="auto"/>
          <w:rtl/>
        </w:rPr>
        <w:t>.</w:t>
      </w:r>
      <w:r w:rsidR="00F76B74" w:rsidRPr="006A10F0">
        <w:rPr>
          <w:rStyle w:val="emailstyle17"/>
          <w:rFonts w:ascii="Times New Roman" w:hAnsi="Times New Roman" w:cs="David"/>
          <w:color w:val="auto"/>
          <w:rtl/>
        </w:rPr>
        <w:t xml:space="preserve"> על פניו ברור שמשרד האוצר לא נערך לסיום עבודתו של התובע, ויש מקום להניח כי מנהליו של התובע </w:t>
      </w:r>
      <w:ins w:id="964" w:author="Shimon" w:date="2019-07-22T18:00:00Z">
        <w:r w:rsidR="005430D4" w:rsidRPr="006A10F0">
          <w:rPr>
            <w:rStyle w:val="emailstyle17"/>
            <w:rFonts w:ascii="Times New Roman" w:hAnsi="Times New Roman" w:cs="David" w:hint="eastAsia"/>
            <w:color w:val="auto"/>
            <w:rtl/>
          </w:rPr>
          <w:t>באגף</w:t>
        </w:r>
        <w:r w:rsidR="005430D4" w:rsidRPr="006A10F0">
          <w:rPr>
            <w:rStyle w:val="emailstyle17"/>
            <w:rFonts w:ascii="Times New Roman" w:hAnsi="Times New Roman" w:cs="David"/>
            <w:color w:val="auto"/>
            <w:rtl/>
          </w:rPr>
          <w:t xml:space="preserve"> החשב הכללי, </w:t>
        </w:r>
      </w:ins>
      <w:r w:rsidR="00F76B74" w:rsidRPr="006A10F0">
        <w:rPr>
          <w:rStyle w:val="emailstyle17"/>
          <w:rFonts w:ascii="Times New Roman" w:hAnsi="Times New Roman" w:cs="David" w:hint="eastAsia"/>
          <w:color w:val="auto"/>
          <w:rtl/>
        </w:rPr>
        <w:t>הוטעו</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לחשוב</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שחוזהו</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הסתיים</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שעה</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שהיה</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ברור</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לכולם</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כי</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התובע</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ימשיך</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לעבוד</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עד</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לתום</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התקופה</w:t>
      </w:r>
      <w:r w:rsidR="00F76B74" w:rsidRPr="006A10F0">
        <w:rPr>
          <w:rStyle w:val="emailstyle17"/>
          <w:rFonts w:ascii="Times New Roman" w:hAnsi="Times New Roman" w:cs="David"/>
          <w:color w:val="auto"/>
          <w:rtl/>
        </w:rPr>
        <w:t xml:space="preserve"> </w:t>
      </w:r>
      <w:r w:rsidR="00F76B74" w:rsidRPr="006A10F0">
        <w:rPr>
          <w:rStyle w:val="emailstyle17"/>
          <w:rFonts w:ascii="Times New Roman" w:hAnsi="Times New Roman" w:cs="David" w:hint="eastAsia"/>
          <w:color w:val="auto"/>
          <w:rtl/>
        </w:rPr>
        <w:t>הקצובה</w:t>
      </w:r>
      <w:r w:rsidR="00F76B74" w:rsidRPr="006A10F0">
        <w:rPr>
          <w:rStyle w:val="emailstyle17"/>
          <w:rFonts w:ascii="Times New Roman" w:hAnsi="Times New Roman" w:cs="David"/>
          <w:color w:val="auto"/>
          <w:rtl/>
        </w:rPr>
        <w:t xml:space="preserve"> (ביום 31.3.2014).</w:t>
      </w:r>
    </w:p>
    <w:p w14:paraId="52DCF9A2" w14:textId="4C255B64" w:rsidR="009E40B8" w:rsidRPr="00D74F54" w:rsidRDefault="009E40B8" w:rsidP="009C3D22">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w:t>
      </w:r>
      <w:ins w:id="965" w:author="Shimon" w:date="2019-08-13T17:24:00Z">
        <w:r w:rsidR="00A95B4B">
          <w:rPr>
            <w:rFonts w:hint="cs"/>
            <w:i/>
            <w:iCs/>
            <w:sz w:val="24"/>
            <w:rtl/>
          </w:rPr>
          <w:t xml:space="preserve"> </w:t>
        </w:r>
      </w:ins>
      <w:r w:rsidRPr="00D74F54">
        <w:rPr>
          <w:rFonts w:hint="cs"/>
          <w:i/>
          <w:iCs/>
          <w:sz w:val="24"/>
          <w:rtl/>
        </w:rPr>
        <w:t xml:space="preserve"> מיום 1.8.2012</w:t>
      </w:r>
      <w:r w:rsidRPr="00D74F54">
        <w:rPr>
          <w:i/>
          <w:iCs/>
          <w:sz w:val="24"/>
          <w:rtl/>
        </w:rPr>
        <w:t>, 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sidR="00506C84" w:rsidRPr="00506C84">
        <w:rPr>
          <w:rFonts w:hint="cs"/>
          <w:i/>
          <w:iCs/>
          <w:sz w:val="24"/>
          <w:highlight w:val="yellow"/>
          <w:u w:val="single"/>
          <w:rtl/>
        </w:rPr>
        <w:t>__.</w:t>
      </w:r>
    </w:p>
    <w:p w14:paraId="02619FBC" w14:textId="502962D6" w:rsidR="0032017F" w:rsidRPr="00D74F54" w:rsidRDefault="004D0B07">
      <w:pPr>
        <w:pStyle w:val="11"/>
        <w:numPr>
          <w:ilvl w:val="0"/>
          <w:numId w:val="42"/>
        </w:numPr>
        <w:spacing w:before="0" w:after="120" w:line="360" w:lineRule="auto"/>
        <w:ind w:left="510" w:hanging="425"/>
        <w:rPr>
          <w:rStyle w:val="emailstyle17"/>
          <w:rFonts w:ascii="Times New Roman" w:hAnsi="Times New Roman" w:cs="David"/>
          <w:color w:val="auto"/>
        </w:rPr>
        <w:pPrChange w:id="966" w:author="Shimon" w:date="2019-07-31T14:11:00Z">
          <w:pPr>
            <w:pStyle w:val="11"/>
            <w:numPr>
              <w:numId w:val="14"/>
            </w:numPr>
            <w:tabs>
              <w:tab w:val="num" w:pos="1069"/>
            </w:tabs>
            <w:spacing w:before="0" w:after="240" w:line="360" w:lineRule="auto"/>
            <w:ind w:left="510" w:right="360" w:hanging="425"/>
          </w:pPr>
        </w:pPrChange>
      </w:pPr>
      <w:r w:rsidRPr="00D74F54">
        <w:rPr>
          <w:rStyle w:val="emailstyle17"/>
          <w:rFonts w:ascii="Times New Roman" w:hAnsi="Times New Roman" w:cs="David" w:hint="cs"/>
          <w:color w:val="auto"/>
          <w:rtl/>
        </w:rPr>
        <w:t>התובע המשיך ל</w:t>
      </w:r>
      <w:r w:rsidR="004808C2">
        <w:rPr>
          <w:rStyle w:val="emailstyle17"/>
          <w:rFonts w:ascii="Times New Roman" w:hAnsi="Times New Roman" w:cs="David" w:hint="cs"/>
          <w:color w:val="auto"/>
          <w:rtl/>
        </w:rPr>
        <w:t xml:space="preserve">התייצב לעבודתו עד ליום 5.8.2012, </w:t>
      </w:r>
      <w:ins w:id="967" w:author="Shimon" w:date="2019-07-25T11:28:00Z">
        <w:r w:rsidR="004808C2">
          <w:rPr>
            <w:rStyle w:val="emailstyle17"/>
            <w:rFonts w:ascii="Times New Roman" w:hAnsi="Times New Roman" w:cs="David" w:hint="cs"/>
            <w:color w:val="auto"/>
            <w:rtl/>
          </w:rPr>
          <w:t>ולבצע את תפקידיו לרבות אשור וביצוע אלפי תשלומים וחתימה על התחייבויות בשם המדינה</w:t>
        </w:r>
      </w:ins>
      <w:ins w:id="968" w:author="Shimon" w:date="2019-07-25T11:29:00Z">
        <w:r w:rsidR="004808C2">
          <w:rPr>
            <w:rStyle w:val="emailstyle17"/>
            <w:rFonts w:ascii="Times New Roman" w:hAnsi="Times New Roman" w:cs="David" w:hint="cs"/>
            <w:color w:val="auto"/>
            <w:rtl/>
          </w:rPr>
          <w:t>.</w:t>
        </w:r>
      </w:ins>
      <w:ins w:id="969" w:author="Shimon" w:date="2019-07-25T11:28:00Z">
        <w:r w:rsidR="004808C2" w:rsidRPr="00D74F54">
          <w:rPr>
            <w:rStyle w:val="emailstyle17"/>
            <w:rFonts w:ascii="Times New Roman" w:hAnsi="Times New Roman" w:cs="David" w:hint="cs"/>
            <w:color w:val="auto"/>
            <w:rtl/>
          </w:rPr>
          <w:t xml:space="preserve"> </w:t>
        </w:r>
      </w:ins>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del w:id="970" w:author="Shimon" w:date="2019-07-21T16:00:00Z">
        <w:r w:rsidR="00FE4D5B" w:rsidDel="00A671C2">
          <w:rPr>
            <w:rStyle w:val="emailstyle17"/>
            <w:rFonts w:ascii="Times New Roman" w:hAnsi="Times New Roman" w:cs="David" w:hint="cs"/>
            <w:color w:val="auto"/>
            <w:rtl/>
          </w:rPr>
          <w:delText xml:space="preserve"> </w:delText>
        </w:r>
      </w:del>
      <w:r w:rsidR="002B43BF" w:rsidRPr="00D74F54">
        <w:rPr>
          <w:rStyle w:val="emailstyle17"/>
          <w:rFonts w:ascii="Times New Roman" w:hAnsi="Times New Roman" w:cs="David" w:hint="cs"/>
          <w:color w:val="auto"/>
          <w:rtl/>
        </w:rPr>
        <w:t xml:space="preserve">, </w:t>
      </w:r>
      <w:del w:id="971" w:author="Shimon" w:date="2019-07-21T16:00:00Z">
        <w:r w:rsidR="00034FF4" w:rsidRPr="00D74F54" w:rsidDel="00A671C2">
          <w:rPr>
            <w:rStyle w:val="emailstyle17"/>
            <w:rFonts w:ascii="Times New Roman" w:hAnsi="Times New Roman" w:cs="David" w:hint="cs"/>
            <w:color w:val="auto"/>
            <w:rtl/>
          </w:rPr>
          <w:delText>ו</w:delText>
        </w:r>
      </w:del>
      <w:r w:rsidR="00034FF4" w:rsidRPr="00D74F54">
        <w:rPr>
          <w:rStyle w:val="emailstyle17"/>
          <w:rFonts w:ascii="Times New Roman" w:hAnsi="Times New Roman" w:cs="David" w:hint="cs"/>
          <w:color w:val="auto"/>
          <w:rtl/>
        </w:rPr>
        <w:t>במעמד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w:t>
      </w:r>
      <w:ins w:id="972" w:author="Shimon" w:date="2019-07-21T16:00:00Z">
        <w:r w:rsidR="00A671C2">
          <w:rPr>
            <w:rStyle w:val="emailstyle17"/>
            <w:rFonts w:ascii="Times New Roman" w:hAnsi="Times New Roman" w:cs="David" w:hint="cs"/>
            <w:color w:val="auto"/>
            <w:rtl/>
          </w:rPr>
          <w:t xml:space="preserve">(5.8.12) </w:t>
        </w:r>
      </w:ins>
      <w:r w:rsidR="00083013">
        <w:rPr>
          <w:rStyle w:val="emailstyle17"/>
          <w:rFonts w:ascii="Times New Roman" w:hAnsi="Times New Roman" w:cs="David" w:hint="cs"/>
          <w:color w:val="auto"/>
          <w:rtl/>
        </w:rPr>
        <w:t>אינך מוסמך להתחייב בשם המדינה" וזאת "מאחר שתקופת שירותך בשרות הציבורי הסתיימה"</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w:t>
      </w:r>
      <w:ins w:id="973" w:author="Shimon" w:date="2019-07-22T18:02:00Z">
        <w:r w:rsidR="005430D4">
          <w:rPr>
            <w:rStyle w:val="emailstyle17"/>
            <w:rFonts w:ascii="Times New Roman" w:hAnsi="Times New Roman" w:cs="David" w:hint="cs"/>
            <w:color w:val="auto"/>
            <w:rtl/>
          </w:rPr>
          <w:t xml:space="preserve">באותה פגישה </w:t>
        </w:r>
      </w:ins>
      <w:r w:rsidR="002B43BF" w:rsidRPr="00D74F54">
        <w:rPr>
          <w:rStyle w:val="emailstyle17"/>
          <w:rFonts w:ascii="Times New Roman" w:hAnsi="Times New Roman" w:cs="David" w:hint="cs"/>
          <w:color w:val="auto"/>
          <w:rtl/>
        </w:rPr>
        <w:t>כי אם יחזור למשרד</w:t>
      </w:r>
      <w:ins w:id="974" w:author="Shimon" w:date="2019-07-22T18:02:00Z">
        <w:r w:rsidR="005430D4">
          <w:rPr>
            <w:rStyle w:val="emailstyle17"/>
            <w:rFonts w:ascii="Times New Roman" w:hAnsi="Times New Roman" w:cs="David" w:hint="cs"/>
            <w:color w:val="auto"/>
            <w:rtl/>
          </w:rPr>
          <w:t>ו</w:t>
        </w:r>
      </w:ins>
      <w:r w:rsidR="002B43BF" w:rsidRPr="00D74F54">
        <w:rPr>
          <w:rStyle w:val="emailstyle17"/>
          <w:rFonts w:ascii="Times New Roman" w:hAnsi="Times New Roman" w:cs="David" w:hint="cs"/>
          <w:color w:val="auto"/>
          <w:rtl/>
        </w:rPr>
        <w:t xml:space="preserve">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w:t>
      </w:r>
      <w:r w:rsidR="00646E5E">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7B0ADBF0" w:rsidR="009E40B8" w:rsidRPr="00D74F54" w:rsidRDefault="009E40B8">
      <w:pPr>
        <w:pStyle w:val="11"/>
        <w:spacing w:before="0" w:after="240" w:line="360" w:lineRule="auto"/>
        <w:ind w:left="521" w:hanging="426"/>
        <w:rPr>
          <w:i/>
          <w:iCs/>
          <w:sz w:val="24"/>
          <w:rtl/>
        </w:rPr>
        <w:pPrChange w:id="975" w:author="Shimon" w:date="2019-08-05T16:37:00Z">
          <w:pPr>
            <w:pStyle w:val="11"/>
            <w:spacing w:before="0" w:after="240" w:line="360" w:lineRule="auto"/>
            <w:ind w:left="521" w:hanging="426"/>
          </w:pPr>
        </w:pPrChange>
      </w:pPr>
      <w:r w:rsidRPr="00D74F54">
        <w:rPr>
          <w:i/>
          <w:iCs/>
          <w:sz w:val="24"/>
          <w:rtl/>
        </w:rPr>
        <w:t>*</w:t>
      </w:r>
      <w:r w:rsidRPr="00D74F54">
        <w:rPr>
          <w:i/>
          <w:iCs/>
          <w:sz w:val="24"/>
          <w:rtl/>
        </w:rPr>
        <w:tab/>
        <w:t xml:space="preserve">רצ"ב </w:t>
      </w:r>
      <w:ins w:id="976" w:author="Shimon" w:date="2019-07-23T19:11:00Z">
        <w:r w:rsidR="00FB04F6">
          <w:rPr>
            <w:rFonts w:hint="cs"/>
            <w:i/>
            <w:iCs/>
            <w:sz w:val="24"/>
            <w:rtl/>
          </w:rPr>
          <w:t>דו"ח נוכחות התובע בעבודה לחודש אוגוסט 2012 ו</w:t>
        </w:r>
      </w:ins>
      <w:r w:rsidRPr="00D74F54">
        <w:rPr>
          <w:rFonts w:hint="cs"/>
          <w:i/>
          <w:iCs/>
          <w:sz w:val="24"/>
          <w:rtl/>
        </w:rPr>
        <w:t>סיכום הדיון שהוציאה הנתבעת</w:t>
      </w:r>
      <w:r w:rsidR="00503084" w:rsidRPr="00D74F54">
        <w:rPr>
          <w:rFonts w:hint="cs"/>
          <w:i/>
          <w:iCs/>
          <w:sz w:val="24"/>
          <w:rtl/>
        </w:rPr>
        <w:t xml:space="preserve"> (</w:t>
      </w:r>
      <w:del w:id="977" w:author="Shimon" w:date="2019-08-05T16:37:00Z">
        <w:r w:rsidR="00503084" w:rsidRPr="00D74F54" w:rsidDel="00D25EF6">
          <w:rPr>
            <w:rFonts w:hint="cs"/>
            <w:i/>
            <w:iCs/>
            <w:sz w:val="24"/>
            <w:rtl/>
          </w:rPr>
          <w:delText xml:space="preserve">מצורף </w:delText>
        </w:r>
      </w:del>
      <w:r w:rsidR="00503084" w:rsidRPr="00D74F54">
        <w:rPr>
          <w:rFonts w:hint="cs"/>
          <w:i/>
          <w:iCs/>
          <w:sz w:val="24"/>
          <w:rtl/>
        </w:rPr>
        <w:t>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del w:id="978" w:author="Shimon" w:date="2019-08-05T16:36:00Z">
        <w:r w:rsidRPr="00D74F54" w:rsidDel="00D25EF6">
          <w:rPr>
            <w:i/>
            <w:iCs/>
            <w:sz w:val="24"/>
            <w:rtl/>
          </w:rPr>
          <w:delText xml:space="preserve"> </w:delText>
        </w:r>
      </w:del>
      <w:ins w:id="979" w:author="Shimon" w:date="2019-08-05T16:36:00Z">
        <w:r w:rsidR="00D25EF6">
          <w:rPr>
            <w:rFonts w:hint="cs"/>
            <w:i/>
            <w:iCs/>
            <w:sz w:val="24"/>
            <w:highlight w:val="yellow"/>
            <w:u w:val="single"/>
            <w:rtl/>
          </w:rPr>
          <w:t xml:space="preserve"> </w:t>
        </w:r>
      </w:ins>
      <w:r w:rsidRPr="00506C84">
        <w:rPr>
          <w:i/>
          <w:iCs/>
          <w:sz w:val="24"/>
          <w:highlight w:val="yellow"/>
          <w:u w:val="single"/>
          <w:rtl/>
        </w:rPr>
        <w:t>כנספח</w:t>
      </w:r>
      <w:r w:rsidR="00503084" w:rsidRPr="00506C84">
        <w:rPr>
          <w:rFonts w:hint="cs"/>
          <w:i/>
          <w:iCs/>
          <w:sz w:val="24"/>
          <w:highlight w:val="yellow"/>
          <w:u w:val="single"/>
          <w:rtl/>
        </w:rPr>
        <w:t>ים</w:t>
      </w:r>
      <w:r w:rsidR="00506C84" w:rsidRPr="00506C84">
        <w:rPr>
          <w:rFonts w:hint="cs"/>
          <w:i/>
          <w:iCs/>
          <w:sz w:val="24"/>
          <w:highlight w:val="yellow"/>
          <w:u w:val="single"/>
          <w:rtl/>
        </w:rPr>
        <w:t>____________.</w:t>
      </w:r>
    </w:p>
    <w:p w14:paraId="1CE12F33" w14:textId="5EC1873A" w:rsidR="002B142B" w:rsidRDefault="002B142B">
      <w:pPr>
        <w:pStyle w:val="11"/>
        <w:numPr>
          <w:ilvl w:val="0"/>
          <w:numId w:val="42"/>
        </w:numPr>
        <w:spacing w:before="0" w:after="120" w:line="360" w:lineRule="auto"/>
        <w:ind w:left="510" w:right="0" w:hanging="425"/>
        <w:rPr>
          <w:rStyle w:val="emailstyle17"/>
          <w:rFonts w:ascii="Times New Roman" w:hAnsi="Times New Roman" w:cs="David"/>
          <w:color w:val="auto"/>
        </w:rPr>
        <w:pPrChange w:id="980" w:author="Shimon" w:date="2019-07-31T14:10:00Z">
          <w:pPr>
            <w:pStyle w:val="11"/>
            <w:numPr>
              <w:numId w:val="14"/>
            </w:numPr>
            <w:tabs>
              <w:tab w:val="num" w:pos="1069"/>
            </w:tabs>
            <w:spacing w:before="0" w:after="240" w:line="360" w:lineRule="auto"/>
            <w:ind w:left="510" w:right="360" w:hanging="425"/>
          </w:pPr>
        </w:pPrChange>
      </w:pPr>
      <w:r w:rsidRPr="00D74F54">
        <w:rPr>
          <w:rStyle w:val="emailstyle17"/>
          <w:rFonts w:ascii="Times New Roman" w:hAnsi="Times New Roman" w:cs="David" w:hint="cs"/>
          <w:color w:val="auto"/>
          <w:rtl/>
        </w:rPr>
        <w:lastRenderedPageBreak/>
        <w:t xml:space="preserve">התובע פנה לנתבעת באמצעות בא כוחו, אך לא נענה כלל. רק </w:t>
      </w:r>
      <w:r w:rsidR="006B42A9">
        <w:rPr>
          <w:rStyle w:val="emailstyle17"/>
          <w:rFonts w:ascii="Times New Roman" w:hAnsi="Times New Roman" w:cs="David" w:hint="cs"/>
          <w:color w:val="auto"/>
          <w:rtl/>
        </w:rPr>
        <w:t>לאחר למעלה מחודשיים</w:t>
      </w:r>
      <w:ins w:id="981" w:author="Shimon" w:date="2019-07-25T11:30:00Z">
        <w:r w:rsidR="004808C2">
          <w:rPr>
            <w:rStyle w:val="emailstyle17"/>
            <w:rFonts w:ascii="Times New Roman" w:hAnsi="Times New Roman" w:cs="David" w:hint="cs"/>
            <w:color w:val="auto"/>
            <w:rtl/>
          </w:rPr>
          <w:t>,</w:t>
        </w:r>
      </w:ins>
      <w:r w:rsidR="006B42A9">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בעקבות פנייה נוספת ליועץ המשפטי של </w:t>
      </w:r>
      <w:del w:id="982" w:author="Shimon" w:date="2019-07-23T19:12:00Z">
        <w:r w:rsidRPr="00D74F54" w:rsidDel="00FB04F6">
          <w:rPr>
            <w:rStyle w:val="emailstyle17"/>
            <w:rFonts w:ascii="Times New Roman" w:hAnsi="Times New Roman" w:cs="David" w:hint="cs"/>
            <w:color w:val="auto"/>
            <w:rtl/>
          </w:rPr>
          <w:delText>ה</w:delText>
        </w:r>
      </w:del>
      <w:r w:rsidRPr="00D74F54">
        <w:rPr>
          <w:rStyle w:val="emailstyle17"/>
          <w:rFonts w:ascii="Times New Roman" w:hAnsi="Times New Roman" w:cs="David" w:hint="cs"/>
          <w:color w:val="auto"/>
          <w:rtl/>
        </w:rPr>
        <w:t>משרד</w:t>
      </w:r>
      <w:ins w:id="983" w:author="Shimon" w:date="2019-07-23T19:12:00Z">
        <w:r w:rsidR="00FB04F6">
          <w:rPr>
            <w:rStyle w:val="emailstyle17"/>
            <w:rFonts w:ascii="Times New Roman" w:hAnsi="Times New Roman" w:cs="David" w:hint="cs"/>
            <w:color w:val="auto"/>
            <w:rtl/>
          </w:rPr>
          <w:t xml:space="preserve"> האוצר</w:t>
        </w:r>
      </w:ins>
      <w:r w:rsidRPr="00D74F54">
        <w:rPr>
          <w:rStyle w:val="emailstyle17"/>
          <w:rFonts w:ascii="Times New Roman" w:hAnsi="Times New Roman" w:cs="David" w:hint="cs"/>
          <w:color w:val="auto"/>
          <w:rtl/>
        </w:rPr>
        <w:t xml:space="preserve"> ושיחת טלפון בין ב"כ התובע לעו"ד מהמחלקה המשפטית של המשרד, התקבלה תשובה</w:t>
      </w:r>
      <w:r w:rsidR="005D4177">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המתעלמת לחלוטין מהעובדות בנסיבות העניין</w:t>
      </w:r>
      <w:r w:rsidR="005D4177">
        <w:rPr>
          <w:rStyle w:val="emailstyle17"/>
          <w:rFonts w:ascii="Times New Roman" w:hAnsi="Times New Roman" w:cs="David" w:hint="cs"/>
          <w:color w:val="auto"/>
          <w:rtl/>
        </w:rPr>
        <w:t>, 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4385E417" w:rsidR="002B142B" w:rsidRDefault="002B142B">
      <w:pPr>
        <w:pStyle w:val="11"/>
        <w:tabs>
          <w:tab w:val="left" w:pos="521"/>
        </w:tabs>
        <w:spacing w:before="0" w:after="240" w:line="360" w:lineRule="auto"/>
        <w:ind w:left="510" w:hanging="425"/>
        <w:rPr>
          <w:i/>
          <w:iCs/>
          <w:sz w:val="24"/>
          <w:rtl/>
        </w:rPr>
        <w:pPrChange w:id="984" w:author="Shimon" w:date="2019-07-31T14:09:00Z">
          <w:pPr>
            <w:pStyle w:val="11"/>
            <w:tabs>
              <w:tab w:val="left" w:pos="521"/>
            </w:tabs>
            <w:spacing w:before="0" w:after="480" w:line="360" w:lineRule="auto"/>
            <w:ind w:left="510" w:hanging="425"/>
          </w:pPr>
        </w:pPrChange>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506C84" w:rsidRPr="00506C84">
        <w:rPr>
          <w:rFonts w:hint="cs"/>
          <w:i/>
          <w:iCs/>
          <w:sz w:val="24"/>
          <w:highlight w:val="yellow"/>
          <w:u w:val="single"/>
          <w:rtl/>
        </w:rPr>
        <w:t>_____.</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הודעה רטרואקטיבית על הגימלה ואי קיום הוראות הדין</w:t>
      </w:r>
    </w:p>
    <w:p w14:paraId="0EE787C5" w14:textId="658728AA" w:rsidR="003E0852" w:rsidRPr="009C3D22" w:rsidRDefault="003E0852">
      <w:pPr>
        <w:pStyle w:val="11"/>
        <w:numPr>
          <w:ilvl w:val="0"/>
          <w:numId w:val="42"/>
        </w:numPr>
        <w:tabs>
          <w:tab w:val="num" w:pos="1657"/>
        </w:tabs>
        <w:spacing w:before="0" w:after="120" w:line="360" w:lineRule="auto"/>
        <w:ind w:left="510" w:right="0" w:hanging="425"/>
        <w:rPr>
          <w:rStyle w:val="emailstyle17"/>
          <w:rFonts w:ascii="Times New Roman" w:hAnsi="Times New Roman" w:cs="David"/>
          <w:b/>
          <w:bCs/>
          <w:color w:val="auto"/>
          <w:szCs w:val="28"/>
          <w:u w:val="single"/>
          <w:rtl/>
        </w:rPr>
        <w:pPrChange w:id="985" w:author="Shimon" w:date="2019-08-04T10:02:00Z">
          <w:pPr>
            <w:pStyle w:val="11"/>
            <w:numPr>
              <w:numId w:val="14"/>
            </w:numPr>
            <w:tabs>
              <w:tab w:val="num" w:pos="1069"/>
              <w:tab w:val="num" w:pos="1657"/>
            </w:tabs>
            <w:spacing w:before="0" w:after="240" w:line="360" w:lineRule="auto"/>
            <w:ind w:left="510" w:right="360" w:hanging="425"/>
          </w:pPr>
        </w:pPrChange>
      </w:pPr>
      <w:r>
        <w:rPr>
          <w:rStyle w:val="emailstyle17"/>
          <w:rFonts w:ascii="Times New Roman" w:hAnsi="Times New Roman" w:cs="David" w:hint="cs"/>
          <w:color w:val="auto"/>
          <w:rtl/>
        </w:rPr>
        <w:t>בהתאם להוראות חוק הגמלאות,</w:t>
      </w:r>
      <w:r w:rsidRPr="00CB1486">
        <w:rPr>
          <w:rStyle w:val="emailstyle17"/>
          <w:rFonts w:ascii="Times New Roman" w:hAnsi="Times New Roman" w:cs="David" w:hint="cs"/>
          <w:color w:val="auto"/>
          <w:rtl/>
        </w:rPr>
        <w:t xml:space="preserve"> נציב שרות המדינה חייב לידע את העובד </w:t>
      </w:r>
      <w:ins w:id="986" w:author="Shimon" w:date="2019-08-04T10:02:00Z">
        <w:r w:rsidR="007E1EE4">
          <w:rPr>
            <w:rStyle w:val="emailstyle17"/>
            <w:rFonts w:ascii="Times New Roman" w:hAnsi="Times New Roman" w:cs="David" w:hint="cs"/>
            <w:color w:val="auto"/>
            <w:rtl/>
          </w:rPr>
          <w:t>-</w:t>
        </w:r>
        <w:r w:rsidR="007E1EE4" w:rsidRPr="00CB1486">
          <w:rPr>
            <w:rStyle w:val="emailstyle17"/>
            <w:rFonts w:ascii="Times New Roman" w:hAnsi="Times New Roman" w:cs="David" w:hint="cs"/>
            <w:color w:val="auto"/>
            <w:rtl/>
          </w:rPr>
          <w:t>בדואר רשום</w:t>
        </w:r>
        <w:r w:rsidR="007E1EE4">
          <w:rPr>
            <w:rStyle w:val="emailstyle17"/>
            <w:rFonts w:ascii="Times New Roman" w:hAnsi="Times New Roman" w:cs="David" w:hint="cs"/>
            <w:color w:val="auto"/>
            <w:rtl/>
          </w:rPr>
          <w:t>-</w:t>
        </w:r>
        <w:r w:rsidR="007E1EE4" w:rsidRPr="00CB1486">
          <w:rPr>
            <w:rStyle w:val="emailstyle17"/>
            <w:rFonts w:ascii="Times New Roman" w:hAnsi="Times New Roman" w:cs="David" w:hint="cs"/>
            <w:color w:val="auto"/>
            <w:rtl/>
          </w:rPr>
          <w:t xml:space="preserve"> </w:t>
        </w:r>
      </w:ins>
      <w:r w:rsidRPr="00CB1486">
        <w:rPr>
          <w:rStyle w:val="emailstyle17"/>
          <w:rFonts w:ascii="Times New Roman" w:hAnsi="Times New Roman" w:cs="David" w:hint="cs"/>
          <w:color w:val="auto"/>
          <w:rtl/>
        </w:rPr>
        <w:t xml:space="preserve">על החלטתו להפריש עובד לקיצבאות </w:t>
      </w:r>
      <w:r w:rsidRPr="00337F2F">
        <w:rPr>
          <w:rStyle w:val="emailstyle17"/>
          <w:rFonts w:ascii="Times New Roman" w:hAnsi="Times New Roman" w:cs="David" w:hint="eastAsia"/>
          <w:b/>
          <w:bCs/>
          <w:color w:val="auto"/>
          <w:rtl/>
        </w:rPr>
        <w:t>לפחות</w:t>
      </w:r>
      <w:r w:rsidRPr="00337F2F">
        <w:rPr>
          <w:rStyle w:val="emailstyle17"/>
          <w:rFonts w:ascii="Times New Roman" w:hAnsi="Times New Roman" w:cs="David"/>
          <w:b/>
          <w:bCs/>
          <w:color w:val="auto"/>
          <w:rtl/>
        </w:rPr>
        <w:t xml:space="preserve"> 90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לפני</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הפרישה</w:t>
      </w:r>
      <w:del w:id="987" w:author="Shimon" w:date="2019-08-05T13:15:00Z">
        <w:r w:rsidRPr="00CB1486" w:rsidDel="00121654">
          <w:rPr>
            <w:rStyle w:val="emailstyle17"/>
            <w:rFonts w:ascii="Times New Roman" w:hAnsi="Times New Roman" w:cs="David" w:hint="cs"/>
            <w:color w:val="auto"/>
            <w:rtl/>
          </w:rPr>
          <w:delText xml:space="preserve">, </w:delText>
        </w:r>
      </w:del>
      <w:del w:id="988" w:author="Shimon" w:date="2019-08-04T10:02:00Z">
        <w:r w:rsidRPr="00CB1486" w:rsidDel="007E1EE4">
          <w:rPr>
            <w:rStyle w:val="emailstyle17"/>
            <w:rFonts w:ascii="Times New Roman" w:hAnsi="Times New Roman" w:cs="David" w:hint="cs"/>
            <w:color w:val="auto"/>
            <w:rtl/>
          </w:rPr>
          <w:delText xml:space="preserve">בדואר רשום </w:delText>
        </w:r>
      </w:del>
      <w:ins w:id="989" w:author="Shimon" w:date="2019-07-21T22:48:00Z">
        <w:r w:rsidR="002A5FA6">
          <w:rPr>
            <w:rStyle w:val="emailstyle17"/>
            <w:rFonts w:ascii="Times New Roman" w:hAnsi="Times New Roman" w:cs="David" w:hint="cs"/>
            <w:color w:val="auto"/>
            <w:rtl/>
          </w:rPr>
          <w:t>,</w:t>
        </w:r>
      </w:ins>
      <w:ins w:id="990" w:author="Shimon" w:date="2019-08-05T13:15:00Z">
        <w:r w:rsidR="00121654">
          <w:rPr>
            <w:rStyle w:val="emailstyle17"/>
            <w:rFonts w:ascii="Times New Roman" w:hAnsi="Times New Roman" w:cs="David" w:hint="cs"/>
            <w:color w:val="auto"/>
            <w:rtl/>
          </w:rPr>
          <w:t xml:space="preserve"> </w:t>
        </w:r>
      </w:ins>
      <w:del w:id="991" w:author="Shimon" w:date="2019-07-21T22:48:00Z">
        <w:r w:rsidRPr="00CB1486" w:rsidDel="002A5FA6">
          <w:rPr>
            <w:rStyle w:val="emailstyle17"/>
            <w:rFonts w:ascii="Times New Roman" w:hAnsi="Times New Roman" w:cs="David" w:hint="cs"/>
            <w:color w:val="auto"/>
            <w:rtl/>
          </w:rPr>
          <w:delText>(</w:delText>
        </w:r>
      </w:del>
      <w:r w:rsidRPr="00CB1486">
        <w:rPr>
          <w:rStyle w:val="emailstyle17"/>
          <w:rFonts w:ascii="Times New Roman" w:hAnsi="Times New Roman" w:cs="David" w:hint="cs"/>
          <w:color w:val="auto"/>
          <w:rtl/>
        </w:rPr>
        <w:t xml:space="preserve">דהיינו, לשיטת הנתבעת, עד 1.5.2012 לכל </w:t>
      </w:r>
      <w:del w:id="992" w:author="Shimon" w:date="2019-08-04T10:02:00Z">
        <w:r w:rsidR="00B33A21" w:rsidDel="007E1EE4">
          <w:rPr>
            <w:rStyle w:val="emailstyle17"/>
            <w:rFonts w:ascii="Times New Roman" w:hAnsi="Times New Roman" w:cs="David" w:hint="cs"/>
            <w:color w:val="auto"/>
            <w:rtl/>
          </w:rPr>
          <w:delText xml:space="preserve">1.5.2012 לכל </w:delText>
        </w:r>
      </w:del>
      <w:r w:rsidRPr="00CB1486">
        <w:rPr>
          <w:rStyle w:val="emailstyle17"/>
          <w:rFonts w:ascii="Times New Roman" w:hAnsi="Times New Roman" w:cs="David" w:hint="cs"/>
          <w:color w:val="auto"/>
          <w:rtl/>
        </w:rPr>
        <w:t>המאוחר</w:t>
      </w:r>
      <w:ins w:id="993" w:author="Shimon" w:date="2019-07-25T11:30:00Z">
        <w:r w:rsidR="004808C2">
          <w:rPr>
            <w:rStyle w:val="emailstyle17"/>
            <w:rFonts w:ascii="Times New Roman" w:hAnsi="Times New Roman" w:cs="David" w:hint="cs"/>
            <w:color w:val="auto"/>
            <w:rtl/>
          </w:rPr>
          <w:t xml:space="preserve"> </w:t>
        </w:r>
      </w:ins>
      <w:ins w:id="994" w:author="Shimon" w:date="2019-07-21T22:49:00Z">
        <w:r w:rsidR="002A5FA6">
          <w:rPr>
            <w:rStyle w:val="emailstyle17"/>
            <w:rFonts w:ascii="Times New Roman" w:hAnsi="Times New Roman" w:cs="David" w:hint="cs"/>
            <w:color w:val="auto"/>
            <w:rtl/>
          </w:rPr>
          <w:t>(90</w:t>
        </w:r>
      </w:ins>
      <w:ins w:id="995" w:author="Shimon" w:date="2019-07-21T22:48:00Z">
        <w:r w:rsidR="002A5FA6">
          <w:rPr>
            <w:rStyle w:val="emailstyle17"/>
            <w:rFonts w:ascii="Times New Roman" w:hAnsi="Times New Roman" w:cs="David" w:hint="cs"/>
            <w:color w:val="auto"/>
            <w:rtl/>
          </w:rPr>
          <w:t xml:space="preserve"> יום לפני 31.7.12</w:t>
        </w:r>
      </w:ins>
      <w:r w:rsidRPr="00CB1486">
        <w:rPr>
          <w:rStyle w:val="emailstyle17"/>
          <w:rFonts w:ascii="Times New Roman" w:hAnsi="Times New Roman" w:cs="David" w:hint="cs"/>
          <w:color w:val="auto"/>
          <w:rtl/>
        </w:rPr>
        <w:t xml:space="preserve">). </w:t>
      </w:r>
      <w:ins w:id="996" w:author="Shimon" w:date="2019-07-21T16:10:00Z">
        <w:r w:rsidR="00F26317">
          <w:rPr>
            <w:rStyle w:val="emailstyle17"/>
            <w:rFonts w:ascii="Times New Roman" w:hAnsi="Times New Roman" w:cs="David" w:hint="cs"/>
            <w:color w:val="auto"/>
            <w:rtl/>
          </w:rPr>
          <w:t>ע"פ התקשי"</w:t>
        </w:r>
      </w:ins>
      <w:ins w:id="997" w:author="Shimon" w:date="2019-08-04T12:12:00Z">
        <w:r w:rsidR="00F26317">
          <w:rPr>
            <w:rStyle w:val="emailstyle17"/>
            <w:rFonts w:ascii="Times New Roman" w:hAnsi="Times New Roman" w:cs="David" w:hint="cs"/>
            <w:color w:val="auto"/>
            <w:rtl/>
          </w:rPr>
          <w:t>ר (פיסקא 82.</w:t>
        </w:r>
      </w:ins>
      <w:ins w:id="998" w:author="Shimon" w:date="2019-08-04T12:13:00Z">
        <w:r w:rsidR="00F26317">
          <w:rPr>
            <w:rStyle w:val="emailstyle17"/>
            <w:rFonts w:ascii="Times New Roman" w:hAnsi="Times New Roman" w:cs="David" w:hint="cs"/>
            <w:color w:val="auto"/>
            <w:rtl/>
          </w:rPr>
          <w:t>532)</w:t>
        </w:r>
      </w:ins>
      <w:ins w:id="999" w:author="Shimon" w:date="2019-07-21T16:12:00Z">
        <w:r w:rsidR="003216EE">
          <w:rPr>
            <w:rStyle w:val="emailstyle17"/>
            <w:rFonts w:ascii="Times New Roman" w:hAnsi="Times New Roman" w:cs="David" w:hint="cs"/>
            <w:color w:val="auto"/>
            <w:rtl/>
          </w:rPr>
          <w:t>,</w:t>
        </w:r>
      </w:ins>
      <w:ins w:id="1000" w:author="Shimon" w:date="2019-07-21T16:10:00Z">
        <w:r w:rsidR="003216EE">
          <w:rPr>
            <w:rStyle w:val="emailstyle17"/>
            <w:rFonts w:ascii="Times New Roman" w:hAnsi="Times New Roman" w:cs="David" w:hint="cs"/>
            <w:color w:val="auto"/>
            <w:rtl/>
          </w:rPr>
          <w:t xml:space="preserve"> סמנכ"ל המשרד </w:t>
        </w:r>
      </w:ins>
      <w:ins w:id="1001" w:author="Shimon" w:date="2019-07-21T16:11:00Z">
        <w:r w:rsidR="003216EE">
          <w:rPr>
            <w:rStyle w:val="emailstyle17"/>
            <w:rFonts w:ascii="Times New Roman" w:hAnsi="Times New Roman" w:cs="David" w:hint="cs"/>
            <w:color w:val="auto"/>
            <w:rtl/>
          </w:rPr>
          <w:t>(ולא פקיד זוטר כלשהו) חייב לתת הודעה זו שנה שלימה לפני מועד הפרישה.</w:t>
        </w:r>
      </w:ins>
      <w:ins w:id="1002" w:author="Shimon" w:date="2019-07-21T16:12:00Z">
        <w:r w:rsidR="003216EE">
          <w:rPr>
            <w:rStyle w:val="emailstyle17"/>
            <w:rFonts w:ascii="Times New Roman" w:hAnsi="Times New Roman" w:cs="David" w:hint="cs"/>
            <w:b/>
            <w:bCs/>
            <w:color w:val="auto"/>
            <w:rtl/>
          </w:rPr>
          <w:t xml:space="preserve"> </w:t>
        </w:r>
      </w:ins>
      <w:r w:rsidRPr="00CB1486">
        <w:rPr>
          <w:rStyle w:val="emailstyle17"/>
          <w:rFonts w:ascii="Times New Roman" w:hAnsi="Times New Roman" w:cs="David" w:hint="cs"/>
          <w:b/>
          <w:bCs/>
          <w:color w:val="auto"/>
          <w:rtl/>
        </w:rPr>
        <w:t>הודעה כאמור לא נמסרה לתובע</w:t>
      </w:r>
      <w:r w:rsidR="004F4E48" w:rsidRPr="00CB1486">
        <w:rPr>
          <w:rStyle w:val="emailstyle17"/>
          <w:rFonts w:ascii="Times New Roman" w:hAnsi="Times New Roman" w:cs="David" w:hint="cs"/>
          <w:b/>
          <w:bCs/>
          <w:color w:val="auto"/>
          <w:rtl/>
        </w:rPr>
        <w:t xml:space="preserve"> במועד הקבוע בחוק</w:t>
      </w:r>
      <w:ins w:id="1003" w:author="Shimon" w:date="2019-07-21T22:50:00Z">
        <w:r w:rsidR="002A5FA6">
          <w:rPr>
            <w:rStyle w:val="emailstyle17"/>
            <w:rFonts w:ascii="Times New Roman" w:hAnsi="Times New Roman" w:cs="David" w:hint="cs"/>
            <w:color w:val="auto"/>
            <w:rtl/>
          </w:rPr>
          <w:t xml:space="preserve"> </w:t>
        </w:r>
      </w:ins>
      <w:ins w:id="1004" w:author="Shimon" w:date="2019-07-21T22:49:00Z">
        <w:r w:rsidR="002A5FA6">
          <w:rPr>
            <w:rStyle w:val="emailstyle17"/>
            <w:rFonts w:ascii="Times New Roman" w:hAnsi="Times New Roman" w:cs="David" w:hint="cs"/>
            <w:color w:val="auto"/>
            <w:rtl/>
          </w:rPr>
          <w:t>ו</w:t>
        </w:r>
      </w:ins>
      <w:ins w:id="1005" w:author="Shimon" w:date="2019-07-22T11:57:00Z">
        <w:r w:rsidR="001C4413">
          <w:rPr>
            <w:rStyle w:val="emailstyle17"/>
            <w:rFonts w:ascii="Times New Roman" w:hAnsi="Times New Roman" w:cs="David" w:hint="cs"/>
            <w:color w:val="auto"/>
            <w:rtl/>
          </w:rPr>
          <w:t>ל</w:t>
        </w:r>
      </w:ins>
      <w:ins w:id="1006" w:author="Shimon" w:date="2019-07-21T22:49:00Z">
        <w:r w:rsidR="002A5FA6">
          <w:rPr>
            <w:rStyle w:val="emailstyle17"/>
            <w:rFonts w:ascii="Times New Roman" w:hAnsi="Times New Roman" w:cs="David" w:hint="cs"/>
            <w:color w:val="auto"/>
            <w:rtl/>
          </w:rPr>
          <w:t>א ב</w:t>
        </w:r>
      </w:ins>
      <w:ins w:id="1007" w:author="Shimon" w:date="2019-07-22T11:57:00Z">
        <w:r w:rsidR="001C4413">
          <w:rPr>
            <w:rStyle w:val="emailstyle17"/>
            <w:rFonts w:ascii="Times New Roman" w:hAnsi="Times New Roman" w:cs="David" w:hint="cs"/>
            <w:color w:val="auto"/>
            <w:rtl/>
          </w:rPr>
          <w:t>מועד הנדר</w:t>
        </w:r>
      </w:ins>
      <w:ins w:id="1008" w:author="Shimon" w:date="2019-07-22T11:58:00Z">
        <w:r w:rsidR="001C4413">
          <w:rPr>
            <w:rStyle w:val="emailstyle17"/>
            <w:rFonts w:ascii="Times New Roman" w:hAnsi="Times New Roman" w:cs="David" w:hint="cs"/>
            <w:color w:val="auto"/>
            <w:rtl/>
          </w:rPr>
          <w:t>ש בת</w:t>
        </w:r>
      </w:ins>
      <w:ins w:id="1009" w:author="Shimon" w:date="2019-07-21T22:49:00Z">
        <w:r w:rsidR="002A5FA6">
          <w:rPr>
            <w:rStyle w:val="emailstyle17"/>
            <w:rFonts w:ascii="Times New Roman" w:hAnsi="Times New Roman" w:cs="David" w:hint="cs"/>
            <w:color w:val="auto"/>
            <w:rtl/>
          </w:rPr>
          <w:t>קנות השרות</w:t>
        </w:r>
      </w:ins>
      <w:r>
        <w:rPr>
          <w:rStyle w:val="emailstyle17"/>
          <w:rFonts w:ascii="Times New Roman" w:hAnsi="Times New Roman" w:cs="David" w:hint="cs"/>
          <w:color w:val="auto"/>
          <w:rtl/>
        </w:rPr>
        <w:t>.</w:t>
      </w:r>
    </w:p>
    <w:p w14:paraId="6350398D" w14:textId="0C23FDDA" w:rsidR="003E0852" w:rsidRDefault="004F4E48">
      <w:pPr>
        <w:pStyle w:val="11"/>
        <w:spacing w:before="0" w:after="240" w:line="360" w:lineRule="auto"/>
        <w:ind w:left="510" w:firstLine="0"/>
        <w:rPr>
          <w:rStyle w:val="emailstyle17"/>
          <w:rFonts w:ascii="Times New Roman" w:hAnsi="Times New Roman" w:cs="David"/>
          <w:color w:val="auto"/>
        </w:rPr>
        <w:pPrChange w:id="1010" w:author="Shimon" w:date="2019-07-31T14:12:00Z">
          <w:pPr>
            <w:pStyle w:val="11"/>
            <w:spacing w:before="0" w:after="240" w:line="360" w:lineRule="auto"/>
            <w:ind w:left="510" w:firstLine="0"/>
          </w:pPr>
        </w:pPrChange>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w:t>
      </w:r>
      <w:ins w:id="1011" w:author="Shimon" w:date="2019-07-22T12:22:00Z">
        <w:r w:rsidR="00AD5442">
          <w:rPr>
            <w:rStyle w:val="emailstyle17"/>
            <w:rFonts w:ascii="Times New Roman" w:hAnsi="Times New Roman" w:cs="David" w:hint="cs"/>
            <w:color w:val="auto"/>
            <w:rtl/>
          </w:rPr>
          <w:t xml:space="preserve"> הנושאת תאריך 15.8.2012,</w:t>
        </w:r>
      </w:ins>
      <w:r w:rsidR="003E0852" w:rsidRPr="00CB1486">
        <w:rPr>
          <w:rStyle w:val="emailstyle17"/>
          <w:rFonts w:ascii="Times New Roman" w:hAnsi="Times New Roman" w:cs="David" w:hint="cs"/>
          <w:color w:val="auto"/>
          <w:rtl/>
        </w:rPr>
        <w:t xml:space="preserve"> על החלטת</w:t>
      </w:r>
      <w:r w:rsidR="005011CD">
        <w:rPr>
          <w:rStyle w:val="emailstyle17"/>
          <w:rFonts w:ascii="Times New Roman" w:hAnsi="Times New Roman" w:cs="David" w:hint="cs"/>
          <w:color w:val="auto"/>
          <w:rtl/>
        </w:rPr>
        <w:t>ו</w:t>
      </w:r>
      <w:ins w:id="1012" w:author="Shimon" w:date="2019-07-31T14:11:00Z">
        <w:r w:rsidR="00163488">
          <w:rPr>
            <w:rStyle w:val="emailstyle17"/>
            <w:rFonts w:ascii="Times New Roman" w:hAnsi="Times New Roman" w:cs="David" w:hint="cs"/>
            <w:color w:val="auto"/>
            <w:rtl/>
          </w:rPr>
          <w:t xml:space="preserve"> </w:t>
        </w:r>
      </w:ins>
      <w:del w:id="1013" w:author="Shimon" w:date="2019-07-22T12:14:00Z">
        <w:r w:rsidR="003E0852" w:rsidRPr="00CB1486" w:rsidDel="005011CD">
          <w:rPr>
            <w:rStyle w:val="emailstyle17"/>
            <w:rFonts w:ascii="Times New Roman" w:hAnsi="Times New Roman" w:cs="David" w:hint="cs"/>
            <w:color w:val="auto"/>
            <w:rtl/>
          </w:rPr>
          <w:delText xml:space="preserve"> הנציב </w:delText>
        </w:r>
      </w:del>
      <w:r w:rsidR="003E0852" w:rsidRPr="00CB1486">
        <w:rPr>
          <w:rStyle w:val="emailstyle17"/>
          <w:rFonts w:ascii="Times New Roman" w:hAnsi="Times New Roman" w:cs="David" w:hint="cs"/>
          <w:color w:val="auto"/>
          <w:rtl/>
        </w:rPr>
        <w:t>להורות</w:t>
      </w:r>
      <w:ins w:id="1014" w:author="Shimon" w:date="2019-07-22T11:58:00Z">
        <w:r w:rsidR="001C4413" w:rsidRPr="001C4413">
          <w:rPr>
            <w:rStyle w:val="emailstyle17"/>
            <w:rFonts w:ascii="Times New Roman" w:hAnsi="Times New Roman" w:cs="David" w:hint="cs"/>
            <w:b/>
            <w:bCs/>
            <w:color w:val="auto"/>
            <w:rtl/>
          </w:rPr>
          <w:t xml:space="preserve"> </w:t>
        </w:r>
      </w:ins>
      <w:r w:rsidR="005011CD" w:rsidRPr="00CB1486">
        <w:rPr>
          <w:rStyle w:val="emailstyle17"/>
          <w:rFonts w:ascii="Times New Roman" w:hAnsi="Times New Roman" w:cs="David" w:hint="cs"/>
          <w:color w:val="auto"/>
          <w:rtl/>
        </w:rPr>
        <w:t>"</w:t>
      </w:r>
      <w:r w:rsidR="005011CD" w:rsidRPr="00CB1486">
        <w:rPr>
          <w:rStyle w:val="emailstyle17"/>
          <w:rFonts w:ascii="Times New Roman" w:hAnsi="Times New Roman" w:cs="David" w:hint="cs"/>
          <w:i/>
          <w:iCs/>
          <w:color w:val="auto"/>
          <w:rtl/>
        </w:rPr>
        <w:t>בהתאם להוראת סעיף 18 לחוק שרות המדינה (גמלאות</w:t>
      </w:r>
      <w:ins w:id="1015" w:author="Shimon" w:date="2019-07-31T14:12:00Z">
        <w:r w:rsidR="00163488">
          <w:rPr>
            <w:rStyle w:val="emailstyle17"/>
            <w:rFonts w:ascii="Times New Roman" w:hAnsi="Times New Roman" w:cs="David" w:hint="cs"/>
            <w:i/>
            <w:iCs/>
            <w:color w:val="auto"/>
            <w:rtl/>
          </w:rPr>
          <w:t>)</w:t>
        </w:r>
      </w:ins>
      <w:del w:id="1016" w:author="Shimon" w:date="2019-07-22T12:19:00Z">
        <w:r w:rsidR="005011CD" w:rsidRPr="00CB1486" w:rsidDel="00AD5442">
          <w:rPr>
            <w:rStyle w:val="emailstyle17"/>
            <w:rFonts w:ascii="Times New Roman" w:hAnsi="Times New Roman" w:cs="David" w:hint="cs"/>
            <w:i/>
            <w:iCs/>
            <w:color w:val="auto"/>
            <w:rtl/>
          </w:rPr>
          <w:delText>)</w:delText>
        </w:r>
      </w:del>
      <w:r w:rsidR="005011CD" w:rsidRPr="00CB1486">
        <w:rPr>
          <w:rStyle w:val="emailstyle17"/>
          <w:rFonts w:ascii="Times New Roman" w:hAnsi="Times New Roman" w:cs="David" w:hint="cs"/>
          <w:color w:val="auto"/>
          <w:rtl/>
        </w:rPr>
        <w:t>"</w:t>
      </w:r>
      <w:ins w:id="1017" w:author="Shimon" w:date="2019-07-31T14:12:00Z">
        <w:r w:rsidR="00163488">
          <w:rPr>
            <w:rStyle w:val="emailstyle17"/>
            <w:rFonts w:ascii="Times New Roman" w:hAnsi="Times New Roman" w:cs="David" w:hint="cs"/>
            <w:color w:val="auto"/>
            <w:rtl/>
          </w:rPr>
          <w:t xml:space="preserve"> </w:t>
        </w:r>
      </w:ins>
      <w:ins w:id="1018" w:author="Shimon" w:date="2019-07-22T12:19:00Z">
        <w:r w:rsidR="00AD5442">
          <w:rPr>
            <w:rStyle w:val="emailstyle17"/>
            <w:rFonts w:ascii="Times New Roman" w:hAnsi="Times New Roman" w:cs="David" w:hint="cs"/>
            <w:color w:val="auto"/>
            <w:rtl/>
          </w:rPr>
          <w:t>(שכזכו</w:t>
        </w:r>
      </w:ins>
      <w:ins w:id="1019" w:author="Shimon" w:date="2019-07-22T12:20:00Z">
        <w:r w:rsidR="00AD5442">
          <w:rPr>
            <w:rStyle w:val="emailstyle17"/>
            <w:rFonts w:ascii="Times New Roman" w:hAnsi="Times New Roman" w:cs="David" w:hint="cs"/>
            <w:color w:val="auto"/>
            <w:rtl/>
          </w:rPr>
          <w:t>ר</w:t>
        </w:r>
      </w:ins>
      <w:ins w:id="1020" w:author="Shimon" w:date="2019-07-22T12:19:00Z">
        <w:r w:rsidR="00AD5442">
          <w:rPr>
            <w:rStyle w:val="emailstyle17"/>
            <w:rFonts w:ascii="Times New Roman" w:hAnsi="Times New Roman" w:cs="David" w:hint="cs"/>
            <w:color w:val="auto"/>
            <w:rtl/>
          </w:rPr>
          <w:t xml:space="preserve"> אינו חל על התובע</w:t>
        </w:r>
      </w:ins>
      <w:ins w:id="1021" w:author="Shimon" w:date="2019-07-22T12:20:00Z">
        <w:r w:rsidR="00AD5442">
          <w:rPr>
            <w:rStyle w:val="emailstyle17"/>
            <w:rFonts w:ascii="Times New Roman" w:hAnsi="Times New Roman" w:cs="David" w:hint="cs"/>
            <w:color w:val="auto"/>
            <w:rtl/>
          </w:rPr>
          <w:t>)</w:t>
        </w:r>
      </w:ins>
      <w:del w:id="1022" w:author="Shimon" w:date="2019-07-22T12:14:00Z">
        <w:r w:rsidR="005011CD" w:rsidDel="005011CD">
          <w:rPr>
            <w:rStyle w:val="emailstyle17"/>
            <w:rFonts w:ascii="Times New Roman" w:hAnsi="Times New Roman" w:cs="David" w:hint="cs"/>
            <w:color w:val="auto"/>
            <w:rtl/>
          </w:rPr>
          <w:delText>.</w:delText>
        </w:r>
      </w:del>
      <w:r w:rsidR="005011CD">
        <w:rPr>
          <w:rStyle w:val="emailstyle17"/>
          <w:rFonts w:ascii="Times New Roman" w:hAnsi="Times New Roman" w:cs="David" w:hint="cs"/>
          <w:color w:val="auto"/>
          <w:rtl/>
        </w:rPr>
        <w:t xml:space="preserve"> </w:t>
      </w:r>
      <w:del w:id="1023" w:author="Shimon" w:date="2019-07-22T12:15:00Z">
        <w:r w:rsidRPr="009C3D22" w:rsidDel="005011CD">
          <w:rPr>
            <w:rStyle w:val="emailstyle17"/>
            <w:rFonts w:ascii="Times New Roman" w:hAnsi="Times New Roman" w:cs="David" w:hint="cs"/>
            <w:color w:val="auto"/>
            <w:rtl/>
          </w:rPr>
          <w:delText xml:space="preserve"> </w:delText>
        </w:r>
      </w:del>
      <w:r w:rsidRPr="009C3D22">
        <w:rPr>
          <w:rStyle w:val="emailstyle17"/>
          <w:rFonts w:ascii="Times New Roman" w:hAnsi="Times New Roman" w:cs="David" w:hint="cs"/>
          <w:color w:val="auto"/>
          <w:rtl/>
        </w:rPr>
        <w:t>על הוצאתו של התובע ל</w:t>
      </w:r>
      <w:r w:rsidR="005011CD">
        <w:rPr>
          <w:rStyle w:val="emailstyle17"/>
          <w:rFonts w:ascii="Times New Roman" w:hAnsi="Times New Roman" w:cs="David" w:hint="cs"/>
          <w:color w:val="auto"/>
          <w:rtl/>
        </w:rPr>
        <w:t>"</w:t>
      </w:r>
      <w:ins w:id="1024" w:author="Shimon" w:date="2019-07-22T12:15:00Z">
        <w:r w:rsidR="005011CD" w:rsidRPr="005011CD">
          <w:rPr>
            <w:rStyle w:val="emailstyle17"/>
            <w:rFonts w:ascii="Times New Roman" w:hAnsi="Times New Roman" w:cs="David" w:hint="cs"/>
            <w:b/>
            <w:bCs/>
            <w:color w:val="auto"/>
            <w:rtl/>
          </w:rPr>
          <w:t>קצבה מטע</w:t>
        </w:r>
      </w:ins>
      <w:ins w:id="1025" w:author="Shimon" w:date="2019-07-22T12:20:00Z">
        <w:r w:rsidR="00AD5442">
          <w:rPr>
            <w:rStyle w:val="emailstyle17"/>
            <w:rFonts w:ascii="Times New Roman" w:hAnsi="Times New Roman" w:cs="David" w:hint="cs"/>
            <w:b/>
            <w:bCs/>
            <w:color w:val="auto"/>
            <w:rtl/>
          </w:rPr>
          <w:t>מי גיל</w:t>
        </w:r>
      </w:ins>
      <w:r w:rsidR="003E0852" w:rsidRPr="005011CD">
        <w:rPr>
          <w:rStyle w:val="emailstyle17"/>
          <w:rFonts w:ascii="Times New Roman" w:hAnsi="Times New Roman" w:cs="David" w:hint="cs"/>
          <w:b/>
          <w:bCs/>
          <w:color w:val="auto"/>
          <w:rtl/>
        </w:rPr>
        <w:t>"</w:t>
      </w:r>
      <w:ins w:id="1026" w:author="Shimon" w:date="2019-07-22T12:23:00Z">
        <w:r w:rsidR="00AD5442" w:rsidRPr="00AD5442">
          <w:rPr>
            <w:rStyle w:val="emailstyle17"/>
            <w:rFonts w:ascii="Times New Roman" w:hAnsi="Times New Roman" w:cs="David" w:hint="cs"/>
            <w:b/>
            <w:bCs/>
            <w:color w:val="auto"/>
            <w:rtl/>
          </w:rPr>
          <w:t xml:space="preserve"> </w:t>
        </w:r>
        <w:r w:rsidR="00AD5442" w:rsidRPr="009B53AB">
          <w:rPr>
            <w:rStyle w:val="emailstyle17"/>
            <w:rFonts w:ascii="Times New Roman" w:hAnsi="Times New Roman" w:cs="David" w:hint="cs"/>
            <w:b/>
            <w:bCs/>
            <w:color w:val="auto"/>
            <w:rtl/>
          </w:rPr>
          <w:t>רטרואקטיבית</w:t>
        </w:r>
      </w:ins>
      <w:ins w:id="1027" w:author="Shimon" w:date="2019-07-22T18:03:00Z">
        <w:r w:rsidR="005430D4">
          <w:rPr>
            <w:rStyle w:val="emailstyle17"/>
            <w:rFonts w:ascii="Times New Roman" w:hAnsi="Times New Roman" w:cs="David" w:hint="cs"/>
            <w:b/>
            <w:bCs/>
            <w:color w:val="auto"/>
            <w:rtl/>
          </w:rPr>
          <w:t>(!</w:t>
        </w:r>
      </w:ins>
      <w:ins w:id="1028" w:author="Shimon" w:date="2019-07-22T18:04:00Z">
        <w:r w:rsidR="005430D4">
          <w:rPr>
            <w:rStyle w:val="emailstyle17"/>
            <w:rFonts w:ascii="Times New Roman" w:hAnsi="Times New Roman" w:cs="David" w:hint="cs"/>
            <w:b/>
            <w:bCs/>
            <w:color w:val="auto"/>
            <w:rtl/>
          </w:rPr>
          <w:t>)</w:t>
        </w:r>
      </w:ins>
      <w:ins w:id="1029" w:author="Shimon" w:date="2019-07-22T12:23:00Z">
        <w:r w:rsidR="00AD5442" w:rsidRPr="009C3D22">
          <w:rPr>
            <w:rStyle w:val="emailstyle17"/>
            <w:rFonts w:ascii="Times New Roman" w:hAnsi="Times New Roman" w:cs="David" w:hint="cs"/>
            <w:color w:val="auto"/>
            <w:rtl/>
          </w:rPr>
          <w:t xml:space="preserve"> </w:t>
        </w:r>
        <w:r w:rsidR="00AD5442">
          <w:rPr>
            <w:rStyle w:val="emailstyle17"/>
            <w:rFonts w:ascii="Times New Roman" w:hAnsi="Times New Roman" w:cs="David" w:hint="cs"/>
            <w:color w:val="auto"/>
            <w:rtl/>
          </w:rPr>
          <w:t>"</w:t>
        </w:r>
      </w:ins>
      <w:r w:rsidR="003E0852" w:rsidRPr="005011CD">
        <w:rPr>
          <w:rStyle w:val="emailstyle17"/>
          <w:rFonts w:ascii="Times New Roman" w:hAnsi="Times New Roman" w:cs="David" w:hint="cs"/>
          <w:b/>
          <w:bCs/>
          <w:color w:val="auto"/>
          <w:rtl/>
        </w:rPr>
        <w:t>ביום 31.7.2012</w:t>
      </w:r>
      <w:del w:id="1030" w:author="Shimon" w:date="2019-07-22T12:25:00Z">
        <w:r w:rsidR="003E0852" w:rsidRPr="00CB1486" w:rsidDel="00AD5442">
          <w:rPr>
            <w:rStyle w:val="emailstyle17"/>
            <w:rFonts w:ascii="Times New Roman" w:hAnsi="Times New Roman" w:cs="David" w:hint="cs"/>
            <w:color w:val="auto"/>
            <w:rtl/>
          </w:rPr>
          <w:delText>"</w:delText>
        </w:r>
      </w:del>
      <w:del w:id="1031" w:author="Shimon" w:date="2019-07-22T12:16:00Z">
        <w:r w:rsidR="005011CD" w:rsidDel="005011CD">
          <w:rPr>
            <w:rStyle w:val="emailstyle17"/>
            <w:rFonts w:ascii="Times New Roman" w:hAnsi="Times New Roman" w:cs="David" w:hint="cs"/>
            <w:color w:val="auto"/>
            <w:rtl/>
          </w:rPr>
          <w:delText>.</w:delText>
        </w:r>
      </w:del>
      <w:del w:id="1032" w:author="Shimon" w:date="2019-07-22T12:25:00Z">
        <w:r w:rsidR="00AD5442" w:rsidDel="00AD5442">
          <w:rPr>
            <w:rStyle w:val="emailstyle17"/>
            <w:rFonts w:ascii="Times New Roman" w:hAnsi="Times New Roman" w:cs="David" w:hint="cs"/>
            <w:b/>
            <w:bCs/>
            <w:color w:val="auto"/>
            <w:rtl/>
          </w:rPr>
          <w:delText xml:space="preserve"> </w:delText>
        </w:r>
      </w:del>
      <w:ins w:id="1033" w:author="Shimon" w:date="2019-07-22T12:18:00Z">
        <w:r w:rsidR="00AD5442" w:rsidRPr="00CB1486">
          <w:rPr>
            <w:rStyle w:val="emailstyle17"/>
            <w:rFonts w:ascii="Times New Roman" w:hAnsi="Times New Roman" w:cs="David" w:hint="cs"/>
            <w:color w:val="auto"/>
            <w:rtl/>
          </w:rPr>
          <w:t xml:space="preserve"> </w:t>
        </w:r>
      </w:ins>
      <w:del w:id="1034" w:author="Shimon" w:date="2019-07-31T14:12:00Z">
        <w:r w:rsidR="003E0852" w:rsidRPr="00CB1486" w:rsidDel="00163488">
          <w:rPr>
            <w:rStyle w:val="emailstyle17"/>
            <w:rFonts w:ascii="Times New Roman" w:hAnsi="Times New Roman" w:cs="David" w:hint="cs"/>
            <w:color w:val="auto"/>
            <w:rtl/>
          </w:rPr>
          <w:delText xml:space="preserve"> </w:delText>
        </w:r>
      </w:del>
      <w:del w:id="1035" w:author="Shimon" w:date="2019-07-22T12:19:00Z">
        <w:r w:rsidR="003E0852" w:rsidRPr="00CB1486" w:rsidDel="00AD5442">
          <w:rPr>
            <w:rStyle w:val="emailstyle17"/>
            <w:rFonts w:ascii="Times New Roman" w:hAnsi="Times New Roman" w:cs="David" w:hint="cs"/>
            <w:color w:val="auto"/>
            <w:rtl/>
          </w:rPr>
          <w:delText>כאמור במסמך, ההודעה ניתנה</w:delText>
        </w:r>
        <w:r w:rsidR="005011CD" w:rsidDel="00AD5442">
          <w:rPr>
            <w:rStyle w:val="emailstyle17"/>
            <w:rFonts w:ascii="Times New Roman" w:hAnsi="Times New Roman" w:cs="David" w:hint="cs"/>
            <w:color w:val="auto"/>
            <w:rtl/>
          </w:rPr>
          <w:delText xml:space="preserve"> ש</w:delText>
        </w:r>
        <w:r w:rsidR="003E0852" w:rsidRPr="00CB1486" w:rsidDel="00AD5442">
          <w:rPr>
            <w:rStyle w:val="emailstyle17"/>
            <w:rFonts w:ascii="Times New Roman" w:hAnsi="Times New Roman" w:cs="David" w:hint="cs"/>
            <w:color w:val="auto"/>
            <w:rtl/>
          </w:rPr>
          <w:delText xml:space="preserve"> </w:delText>
        </w:r>
        <w:r w:rsidR="00B67C81" w:rsidDel="00AD5442">
          <w:rPr>
            <w:rStyle w:val="emailstyle17"/>
            <w:rFonts w:ascii="Times New Roman" w:hAnsi="Times New Roman" w:cs="David" w:hint="cs"/>
            <w:color w:val="auto"/>
            <w:rtl/>
          </w:rPr>
          <w:delText>כזכור, חוק שאינו חל על התובע.</w:delText>
        </w:r>
      </w:del>
      <w:ins w:id="1036" w:author="Shimon" w:date="2019-07-25T11:32:00Z">
        <w:r w:rsidR="00124403">
          <w:rPr>
            <w:rStyle w:val="emailstyle17"/>
            <w:rFonts w:ascii="Times New Roman" w:hAnsi="Times New Roman" w:cs="David" w:hint="cs"/>
            <w:color w:val="auto"/>
            <w:rtl/>
          </w:rPr>
          <w:t>וכי הוא זכאי ממועד זה לגימלה חודשית</w:t>
        </w:r>
      </w:ins>
      <w:ins w:id="1037" w:author="Shimon" w:date="2019-07-25T11:33:00Z">
        <w:r w:rsidR="00124403">
          <w:rPr>
            <w:rStyle w:val="emailstyle17"/>
            <w:rFonts w:ascii="Times New Roman" w:hAnsi="Times New Roman" w:cs="David" w:hint="cs"/>
            <w:b/>
            <w:bCs/>
            <w:color w:val="auto"/>
            <w:rtl/>
          </w:rPr>
          <w:t xml:space="preserve"> שתהיה </w:t>
        </w:r>
      </w:ins>
      <w:ins w:id="1038" w:author="Shimon" w:date="2019-07-22T13:17:00Z">
        <w:r w:rsidR="00606CEF">
          <w:rPr>
            <w:rStyle w:val="emailstyle17"/>
            <w:rFonts w:ascii="Times New Roman" w:hAnsi="Times New Roman" w:cs="David" w:hint="cs"/>
            <w:b/>
            <w:bCs/>
            <w:color w:val="auto"/>
            <w:rtl/>
          </w:rPr>
          <w:t xml:space="preserve"> </w:t>
        </w:r>
        <w:r w:rsidR="00606CEF" w:rsidRPr="00AD5442">
          <w:rPr>
            <w:rStyle w:val="emailstyle17"/>
            <w:rFonts w:ascii="Times New Roman" w:hAnsi="Times New Roman" w:cs="David" w:hint="cs"/>
            <w:b/>
            <w:bCs/>
            <w:color w:val="auto"/>
            <w:rtl/>
          </w:rPr>
          <w:t>"לפי 2% קיצבה לכל שנת שרות".</w:t>
        </w:r>
      </w:ins>
    </w:p>
    <w:p w14:paraId="3D389459" w14:textId="77777777" w:rsidR="00121654" w:rsidRDefault="004F4E48" w:rsidP="003D02FD">
      <w:pPr>
        <w:pStyle w:val="11"/>
        <w:tabs>
          <w:tab w:val="left" w:pos="453"/>
        </w:tabs>
        <w:spacing w:before="0" w:after="240" w:line="360" w:lineRule="auto"/>
        <w:ind w:left="510" w:firstLine="13"/>
        <w:rPr>
          <w:ins w:id="1039" w:author="Shimon" w:date="2019-08-05T13:17:00Z"/>
          <w:rStyle w:val="emailstyle17"/>
          <w:rFonts w:ascii="Times New Roman" w:hAnsi="Times New Roman" w:cs="David"/>
          <w:color w:val="auto"/>
          <w:rtl/>
        </w:rPr>
      </w:pPr>
      <w:r>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w:t>
      </w:r>
      <w:ins w:id="1040" w:author="Shimon" w:date="2019-07-22T12:23:00Z">
        <w:r w:rsidR="00AD5442">
          <w:rPr>
            <w:rStyle w:val="emailstyle17"/>
            <w:rFonts w:ascii="Times New Roman" w:hAnsi="Times New Roman" w:cs="David" w:hint="cs"/>
            <w:color w:val="auto"/>
            <w:rtl/>
          </w:rPr>
          <w:t xml:space="preserve">שכאמור </w:t>
        </w:r>
      </w:ins>
      <w:r w:rsidR="003E0852" w:rsidRPr="00CB1486">
        <w:rPr>
          <w:rStyle w:val="emailstyle17"/>
          <w:rFonts w:ascii="Times New Roman" w:hAnsi="Times New Roman" w:cs="David" w:hint="cs"/>
          <w:color w:val="auto"/>
          <w:rtl/>
        </w:rPr>
        <w:t xml:space="preserve">נושא את התאריך 15.8.2012 </w:t>
      </w:r>
      <w:r>
        <w:rPr>
          <w:rStyle w:val="emailstyle17"/>
          <w:rFonts w:ascii="Times New Roman" w:hAnsi="Times New Roman" w:cs="David" w:hint="cs"/>
          <w:color w:val="auto"/>
          <w:rtl/>
        </w:rPr>
        <w:t>-</w:t>
      </w:r>
      <w:del w:id="1041" w:author="Shimon" w:date="2019-07-22T12:21:00Z">
        <w:r w:rsidDel="00AD5442">
          <w:rPr>
            <w:rStyle w:val="emailstyle17"/>
            <w:rFonts w:ascii="Times New Roman" w:hAnsi="Times New Roman" w:cs="David" w:hint="cs"/>
            <w:color w:val="auto"/>
            <w:rtl/>
          </w:rPr>
          <w:delText xml:space="preserve"> </w:delText>
        </w:r>
      </w:del>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Pr="009C3D22">
        <w:rPr>
          <w:rStyle w:val="emailstyle17"/>
          <w:rFonts w:ascii="Times New Roman" w:hAnsi="Times New Roman" w:cs="David" w:hint="cs"/>
          <w:color w:val="auto"/>
          <w:rtl/>
        </w:rPr>
        <w:t xml:space="preserve"> מועד יום הפרישה</w:t>
      </w:r>
      <w:del w:id="1042" w:author="Shimon" w:date="2019-07-22T12:24:00Z">
        <w:r w:rsidDel="00AD5442">
          <w:rPr>
            <w:rStyle w:val="emailstyle17"/>
            <w:rFonts w:ascii="Times New Roman" w:hAnsi="Times New Roman" w:cs="David" w:hint="cs"/>
            <w:color w:val="auto"/>
            <w:rtl/>
          </w:rPr>
          <w:delText>;</w:delText>
        </w:r>
        <w:r w:rsidR="003E0852" w:rsidRPr="00CB1486" w:rsidDel="00AD5442">
          <w:rPr>
            <w:rStyle w:val="emailstyle17"/>
            <w:rFonts w:ascii="Times New Roman" w:hAnsi="Times New Roman" w:cs="David" w:hint="cs"/>
            <w:color w:val="auto"/>
            <w:rtl/>
          </w:rPr>
          <w:delText xml:space="preserve"> </w:delText>
        </w:r>
      </w:del>
      <w:ins w:id="1043" w:author="Shimon" w:date="2019-07-31T14:13:00Z">
        <w:r w:rsidR="003D02FD">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del w:id="1044" w:author="Shimon" w:date="2019-07-31T14:13:00Z">
        <w:r w:rsidR="003E0852" w:rsidRPr="00CB1486" w:rsidDel="003D02FD">
          <w:rPr>
            <w:rStyle w:val="emailstyle17"/>
            <w:rFonts w:ascii="Times New Roman" w:hAnsi="Times New Roman" w:cs="David" w:hint="cs"/>
            <w:color w:val="auto"/>
            <w:rtl/>
          </w:rPr>
          <w:delText>,</w:delText>
        </w:r>
      </w:del>
      <w:r w:rsidRPr="009C3D22">
        <w:rPr>
          <w:rStyle w:val="emailstyle17"/>
          <w:rFonts w:ascii="Times New Roman" w:hAnsi="Times New Roman" w:cs="David" w:hint="cs"/>
          <w:color w:val="auto"/>
          <w:rtl/>
        </w:rPr>
        <w:t xml:space="preserve"> רק</w:t>
      </w:r>
      <w:ins w:id="1045" w:author="Shimon" w:date="2019-07-21T16:12:00Z">
        <w:r w:rsidR="003216EE">
          <w:rPr>
            <w:rStyle w:val="emailstyle17"/>
            <w:rFonts w:ascii="Times New Roman" w:hAnsi="Times New Roman" w:cs="David" w:hint="cs"/>
            <w:color w:val="auto"/>
            <w:rtl/>
          </w:rPr>
          <w:t xml:space="preserve"> </w:t>
        </w:r>
      </w:ins>
      <w:r w:rsidRPr="009C3D22">
        <w:rPr>
          <w:rStyle w:val="emailstyle17"/>
          <w:rFonts w:ascii="Times New Roman" w:hAnsi="Times New Roman" w:cs="David" w:hint="cs"/>
          <w:color w:val="auto"/>
          <w:rtl/>
        </w:rPr>
        <w:t xml:space="preserve"> ב-21.11.2012</w:t>
      </w:r>
      <w:ins w:id="1046" w:author="Shimon" w:date="2019-07-21T16:13:00Z">
        <w:r w:rsidR="003216EE">
          <w:rPr>
            <w:rStyle w:val="emailstyle17"/>
            <w:rFonts w:ascii="Times New Roman" w:hAnsi="Times New Roman" w:cs="David" w:hint="cs"/>
            <w:color w:val="auto"/>
            <w:rtl/>
          </w:rPr>
          <w:t>, יותר משלושה חודשים</w:t>
        </w:r>
      </w:ins>
      <w:ins w:id="1047" w:author="Shimon" w:date="2019-07-21T16:14:00Z">
        <w:r w:rsidR="003216EE">
          <w:rPr>
            <w:rStyle w:val="emailstyle17"/>
            <w:rFonts w:ascii="Times New Roman" w:hAnsi="Times New Roman" w:cs="David" w:hint="cs"/>
            <w:color w:val="auto"/>
            <w:rtl/>
          </w:rPr>
          <w:t>(!!!) אחרי התאריך שעל המכתב</w:t>
        </w:r>
      </w:ins>
      <w:ins w:id="1048" w:author="Shimon" w:date="2019-07-22T12:24:00Z">
        <w:r w:rsidR="00AD5442">
          <w:rPr>
            <w:rStyle w:val="emailstyle17"/>
            <w:rFonts w:ascii="Times New Roman" w:hAnsi="Times New Roman" w:cs="David" w:hint="cs"/>
            <w:color w:val="auto"/>
            <w:rtl/>
          </w:rPr>
          <w:t xml:space="preserve"> והוא </w:t>
        </w:r>
      </w:ins>
      <w:del w:id="1049" w:author="Shimon" w:date="2019-07-22T12:24:00Z">
        <w:r w:rsidDel="00AD5442">
          <w:rPr>
            <w:rStyle w:val="emailstyle17"/>
            <w:rFonts w:ascii="Times New Roman" w:hAnsi="Times New Roman" w:cs="David" w:hint="cs"/>
            <w:color w:val="auto"/>
            <w:rtl/>
          </w:rPr>
          <w:delText>;</w:delText>
        </w:r>
        <w:r w:rsidR="003E0852" w:rsidRPr="00CB1486" w:rsidDel="00AD5442">
          <w:rPr>
            <w:rStyle w:val="emailstyle17"/>
            <w:rFonts w:ascii="Times New Roman" w:hAnsi="Times New Roman" w:cs="David" w:hint="cs"/>
            <w:color w:val="auto"/>
            <w:rtl/>
          </w:rPr>
          <w:delText xml:space="preserve"> </w:delText>
        </w:r>
      </w:del>
      <w:del w:id="1050" w:author="Shimon" w:date="2019-07-21T16:14:00Z">
        <w:r w:rsidR="003E0852" w:rsidRPr="00CB1486" w:rsidDel="003216EE">
          <w:rPr>
            <w:rStyle w:val="emailstyle17"/>
            <w:rFonts w:ascii="Times New Roman" w:hAnsi="Times New Roman" w:cs="David" w:hint="cs"/>
            <w:color w:val="auto"/>
            <w:rtl/>
          </w:rPr>
          <w:delText>ו</w:delText>
        </w:r>
      </w:del>
      <w:r w:rsidR="003E0852" w:rsidRPr="00CB1486">
        <w:rPr>
          <w:rStyle w:val="emailstyle17"/>
          <w:rFonts w:ascii="Times New Roman" w:hAnsi="Times New Roman" w:cs="David" w:hint="cs"/>
          <w:color w:val="auto"/>
          <w:rtl/>
        </w:rPr>
        <w:t>הגיע לידי התובע רק ב</w:t>
      </w:r>
      <w:ins w:id="1051" w:author="Shimon" w:date="2019-07-30T14:10:00Z">
        <w:r w:rsidR="00520F84">
          <w:rPr>
            <w:rStyle w:val="emailstyle17"/>
            <w:rFonts w:ascii="Times New Roman" w:hAnsi="Times New Roman" w:cs="David" w:hint="cs"/>
            <w:color w:val="auto"/>
            <w:rtl/>
          </w:rPr>
          <w:t>מחצית השניה של</w:t>
        </w:r>
      </w:ins>
      <w:ins w:id="1052" w:author="Shimon" w:date="2019-07-31T14:13:00Z">
        <w:r w:rsidR="003D02FD">
          <w:rPr>
            <w:rStyle w:val="emailstyle17"/>
            <w:rFonts w:ascii="Times New Roman" w:hAnsi="Times New Roman" w:cs="David" w:hint="cs"/>
            <w:color w:val="auto"/>
            <w:rtl/>
          </w:rPr>
          <w:t xml:space="preserve"> </w:t>
        </w:r>
      </w:ins>
      <w:del w:id="1053" w:author="Shimon" w:date="2019-07-30T14:10:00Z">
        <w:r w:rsidR="003E0852" w:rsidRPr="00CB1486" w:rsidDel="00520F84">
          <w:rPr>
            <w:rStyle w:val="emailstyle17"/>
            <w:rFonts w:ascii="Times New Roman" w:hAnsi="Times New Roman" w:cs="David" w:hint="cs"/>
            <w:color w:val="auto"/>
            <w:rtl/>
          </w:rPr>
          <w:delText>אמצע</w:delText>
        </w:r>
        <w:r w:rsidDel="00520F84">
          <w:rPr>
            <w:rStyle w:val="emailstyle17"/>
            <w:rFonts w:ascii="Times New Roman" w:hAnsi="Times New Roman" w:cs="David" w:hint="cs"/>
            <w:color w:val="auto"/>
            <w:rtl/>
          </w:rPr>
          <w:delText xml:space="preserve"> </w:delText>
        </w:r>
      </w:del>
      <w:r>
        <w:rPr>
          <w:rStyle w:val="emailstyle17"/>
          <w:rFonts w:ascii="Times New Roman" w:hAnsi="Times New Roman" w:cs="David" w:hint="cs"/>
          <w:color w:val="auto"/>
          <w:rtl/>
        </w:rPr>
        <w:t>חודש</w:t>
      </w:r>
      <w:r w:rsidR="003E0852" w:rsidRPr="00CB1486">
        <w:rPr>
          <w:rStyle w:val="emailstyle17"/>
          <w:rFonts w:ascii="Times New Roman" w:hAnsi="Times New Roman" w:cs="David" w:hint="cs"/>
          <w:color w:val="auto"/>
          <w:rtl/>
        </w:rPr>
        <w:t xml:space="preserve"> דצמבר 2012</w:t>
      </w:r>
      <w:ins w:id="1054" w:author="Shimon" w:date="2019-07-21T22:57:00Z">
        <w:r w:rsidR="00D26EA4">
          <w:rPr>
            <w:rStyle w:val="emailstyle17"/>
            <w:rFonts w:ascii="Times New Roman" w:hAnsi="Times New Roman" w:cs="David" w:hint="cs"/>
            <w:color w:val="auto"/>
            <w:rtl/>
          </w:rPr>
          <w:t>, כחמישה חוד</w:t>
        </w:r>
      </w:ins>
      <w:ins w:id="1055" w:author="Shimon" w:date="2019-07-21T22:58:00Z">
        <w:r w:rsidR="00D26EA4">
          <w:rPr>
            <w:rStyle w:val="emailstyle17"/>
            <w:rFonts w:ascii="Times New Roman" w:hAnsi="Times New Roman" w:cs="David" w:hint="cs"/>
            <w:color w:val="auto"/>
            <w:rtl/>
          </w:rPr>
          <w:t>שים לאחר הפסקת עבודתו הכפויה</w:t>
        </w:r>
      </w:ins>
      <w:ins w:id="1056" w:author="Shimon" w:date="2019-08-04T12:10:00Z">
        <w:r w:rsidR="00F26317">
          <w:rPr>
            <w:rStyle w:val="emailstyle17"/>
            <w:rFonts w:ascii="Times New Roman" w:hAnsi="Times New Roman" w:cs="David" w:hint="cs"/>
            <w:color w:val="auto"/>
            <w:rtl/>
          </w:rPr>
          <w:t>, וכשנה וחצי לאחר המועד הקבוע בהוראות התקשיי"ר</w:t>
        </w:r>
      </w:ins>
      <w:r w:rsidR="003E0852" w:rsidRPr="00CB1486">
        <w:rPr>
          <w:rStyle w:val="emailstyle17"/>
          <w:rFonts w:ascii="Times New Roman" w:hAnsi="Times New Roman" w:cs="David" w:hint="cs"/>
          <w:color w:val="auto"/>
          <w:rtl/>
        </w:rPr>
        <w:t>.</w:t>
      </w:r>
    </w:p>
    <w:p w14:paraId="17BCBDC7" w14:textId="3E9FFEE3" w:rsidR="003E0852" w:rsidRPr="00CB1486" w:rsidDel="00606CEF" w:rsidRDefault="003E0852">
      <w:pPr>
        <w:pStyle w:val="11"/>
        <w:spacing w:before="0" w:after="240" w:line="360" w:lineRule="auto"/>
        <w:ind w:left="510" w:firstLine="13"/>
        <w:rPr>
          <w:del w:id="1057" w:author="Shimon" w:date="2019-07-22T13:17:00Z"/>
          <w:rStyle w:val="emailstyle17"/>
          <w:rFonts w:ascii="Times New Roman" w:hAnsi="Times New Roman" w:cs="David"/>
          <w:color w:val="auto"/>
          <w:rtl/>
        </w:rPr>
        <w:pPrChange w:id="1058" w:author="Shimon" w:date="2019-07-30T14:10:00Z">
          <w:pPr>
            <w:pStyle w:val="11"/>
            <w:spacing w:before="0" w:after="240" w:line="360" w:lineRule="auto"/>
            <w:ind w:left="510" w:firstLine="0"/>
          </w:pPr>
        </w:pPrChange>
      </w:pPr>
      <w:r w:rsidRPr="00CB1486">
        <w:rPr>
          <w:rStyle w:val="emailstyle17"/>
          <w:rFonts w:ascii="Times New Roman" w:hAnsi="Times New Roman" w:cs="David" w:hint="cs"/>
          <w:color w:val="auto"/>
          <w:rtl/>
        </w:rPr>
        <w:t xml:space="preserve"> </w:t>
      </w:r>
    </w:p>
    <w:p w14:paraId="3EC92FD1" w14:textId="2EB7CEC0" w:rsidR="003E0852" w:rsidRPr="00CB1486" w:rsidRDefault="003E0852" w:rsidP="003D02FD">
      <w:pPr>
        <w:pStyle w:val="11"/>
        <w:tabs>
          <w:tab w:val="left" w:pos="453"/>
        </w:tabs>
        <w:spacing w:before="0" w:after="240" w:line="360" w:lineRule="auto"/>
        <w:ind w:left="510" w:firstLine="13"/>
        <w:rPr>
          <w:i/>
          <w:iCs/>
          <w:sz w:val="24"/>
          <w:rtl/>
        </w:rPr>
      </w:pPr>
      <w:r w:rsidRPr="00CB1486">
        <w:rPr>
          <w:rFonts w:hint="cs"/>
          <w:i/>
          <w:iCs/>
          <w:sz w:val="24"/>
          <w:rtl/>
        </w:rPr>
        <w:t>*</w:t>
      </w:r>
      <w:r w:rsidR="004F4E48">
        <w:rPr>
          <w:rFonts w:hint="cs"/>
          <w:i/>
          <w:iCs/>
          <w:sz w:val="24"/>
          <w:rtl/>
        </w:rPr>
        <w:tab/>
      </w:r>
      <w:r w:rsidRPr="00CB1486">
        <w:rPr>
          <w:rFonts w:hint="cs"/>
          <w:i/>
          <w:iCs/>
          <w:sz w:val="24"/>
          <w:rtl/>
        </w:rPr>
        <w:t>רצ"ב מסמך ההודעה על החלטת נציב שרות המדינה מ-15.8.12</w:t>
      </w:r>
      <w:ins w:id="1059" w:author="Shimon" w:date="2019-07-31T14:14:00Z">
        <w:r w:rsidR="003D02FD">
          <w:rPr>
            <w:rFonts w:hint="cs"/>
            <w:i/>
            <w:iCs/>
            <w:sz w:val="24"/>
            <w:rtl/>
          </w:rPr>
          <w:t>,</w:t>
        </w:r>
      </w:ins>
      <w:r w:rsidRPr="00CB1486">
        <w:rPr>
          <w:rFonts w:hint="cs"/>
          <w:i/>
          <w:iCs/>
          <w:sz w:val="24"/>
          <w:rtl/>
        </w:rPr>
        <w:t xml:space="preserve"> שנחתם ב</w:t>
      </w:r>
      <w:r w:rsidR="004F4E48">
        <w:rPr>
          <w:rFonts w:hint="cs"/>
          <w:i/>
          <w:iCs/>
          <w:sz w:val="24"/>
          <w:rtl/>
        </w:rPr>
        <w:t xml:space="preserve">יום </w:t>
      </w:r>
      <w:r w:rsidRPr="00CB1486">
        <w:rPr>
          <w:rFonts w:hint="cs"/>
          <w:i/>
          <w:iCs/>
          <w:sz w:val="24"/>
          <w:rtl/>
        </w:rPr>
        <w:t>21.11.12</w:t>
      </w:r>
      <w:ins w:id="1060" w:author="Shimon" w:date="2019-08-04T12:07:00Z">
        <w:r w:rsidR="00F26317">
          <w:rPr>
            <w:rFonts w:hint="cs"/>
            <w:i/>
            <w:iCs/>
            <w:sz w:val="24"/>
            <w:rtl/>
          </w:rPr>
          <w:t>, אליו צורפה חתימת סמנכ</w:t>
        </w:r>
      </w:ins>
      <w:ins w:id="1061" w:author="Shimon" w:date="2019-08-04T12:08:00Z">
        <w:r w:rsidR="00F26317">
          <w:rPr>
            <w:rFonts w:hint="cs"/>
            <w:i/>
            <w:iCs/>
            <w:sz w:val="24"/>
            <w:rtl/>
          </w:rPr>
          <w:t>"לית האוצר,</w:t>
        </w:r>
      </w:ins>
      <w:r w:rsidRPr="00CB1486">
        <w:rPr>
          <w:rFonts w:hint="cs"/>
          <w:i/>
          <w:iCs/>
          <w:sz w:val="24"/>
          <w:rtl/>
        </w:rPr>
        <w:t xml:space="preserve"> וצילום המעטפה בה נשלח המסמך עם חותמת הדואר מיום</w:t>
      </w:r>
      <w:ins w:id="1062" w:author="Shimon" w:date="2019-07-22T13:17:00Z">
        <w:r w:rsidR="00606CEF">
          <w:rPr>
            <w:rFonts w:hint="cs"/>
            <w:i/>
            <w:iCs/>
            <w:sz w:val="24"/>
            <w:rtl/>
          </w:rPr>
          <w:t xml:space="preserve"> </w:t>
        </w:r>
      </w:ins>
      <w:del w:id="1063" w:author="Shimon" w:date="2019-07-22T13:18:00Z">
        <w:r w:rsidRPr="00CB1486" w:rsidDel="00606CEF">
          <w:rPr>
            <w:rFonts w:hint="cs"/>
            <w:i/>
            <w:iCs/>
            <w:sz w:val="24"/>
            <w:rtl/>
          </w:rPr>
          <w:delText xml:space="preserve"> </w:delText>
        </w:r>
      </w:del>
      <w:r w:rsidRPr="00CB1486">
        <w:rPr>
          <w:rFonts w:hint="cs"/>
          <w:i/>
          <w:iCs/>
          <w:sz w:val="24"/>
          <w:rtl/>
        </w:rPr>
        <w:t>12.12.12</w:t>
      </w:r>
      <w:del w:id="1064" w:author="Shimon" w:date="2019-07-22T13:18:00Z">
        <w:r w:rsidRPr="00CB1486" w:rsidDel="00606CEF">
          <w:rPr>
            <w:rFonts w:hint="cs"/>
            <w:i/>
            <w:iCs/>
            <w:sz w:val="24"/>
            <w:rtl/>
          </w:rPr>
          <w:delText xml:space="preserve"> וכן אישור גימלאות מיום 10.12.12</w:delText>
        </w:r>
      </w:del>
      <w:r w:rsidRPr="00CB1486">
        <w:rPr>
          <w:rFonts w:hint="cs"/>
          <w:i/>
          <w:iCs/>
          <w:sz w:val="24"/>
          <w:rtl/>
        </w:rPr>
        <w:t xml:space="preserve">, מסומנים </w:t>
      </w:r>
      <w:r w:rsidRPr="00506C84">
        <w:rPr>
          <w:rFonts w:hint="cs"/>
          <w:i/>
          <w:iCs/>
          <w:sz w:val="24"/>
          <w:highlight w:val="yellow"/>
          <w:u w:val="single"/>
          <w:rtl/>
        </w:rPr>
        <w:t>כנספחים</w:t>
      </w:r>
      <w:r w:rsidR="004F4E48" w:rsidRPr="00506C84">
        <w:rPr>
          <w:rFonts w:hint="cs"/>
          <w:i/>
          <w:iCs/>
          <w:sz w:val="24"/>
          <w:highlight w:val="yellow"/>
          <w:u w:val="single"/>
          <w:rtl/>
        </w:rPr>
        <w:t xml:space="preserve"> </w:t>
      </w:r>
      <w:r w:rsidR="00506C84" w:rsidRPr="00506C84">
        <w:rPr>
          <w:rFonts w:hint="cs"/>
          <w:i/>
          <w:iCs/>
          <w:sz w:val="24"/>
          <w:highlight w:val="yellow"/>
          <w:u w:val="single"/>
          <w:rtl/>
        </w:rPr>
        <w:t>____.</w:t>
      </w:r>
    </w:p>
    <w:p w14:paraId="473C4B6D" w14:textId="0D2D8487" w:rsidR="004F4E48" w:rsidRPr="00CB1486" w:rsidRDefault="003E0852">
      <w:pPr>
        <w:pStyle w:val="11"/>
        <w:numPr>
          <w:ilvl w:val="0"/>
          <w:numId w:val="42"/>
        </w:numPr>
        <w:spacing w:before="0" w:after="120" w:line="360" w:lineRule="auto"/>
        <w:ind w:left="510" w:right="142" w:hanging="425"/>
        <w:rPr>
          <w:rStyle w:val="emailstyle17"/>
          <w:rFonts w:ascii="Times New Roman" w:hAnsi="Times New Roman" w:cs="David"/>
          <w:color w:val="auto"/>
          <w:rtl/>
        </w:rPr>
        <w:pPrChange w:id="1065" w:author="Shimon" w:date="2019-07-31T14:15:00Z">
          <w:pPr>
            <w:pStyle w:val="11"/>
            <w:numPr>
              <w:numId w:val="14"/>
            </w:numPr>
            <w:tabs>
              <w:tab w:val="num" w:pos="1069"/>
            </w:tabs>
            <w:spacing w:before="0" w:after="240" w:line="360" w:lineRule="auto"/>
            <w:ind w:left="510" w:right="360" w:hanging="425"/>
          </w:pPr>
        </w:pPrChange>
      </w:pPr>
      <w:r w:rsidRPr="00CB1486">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9C3D22">
        <w:rPr>
          <w:rStyle w:val="emailstyle17"/>
          <w:rFonts w:ascii="Times New Roman" w:hAnsi="Times New Roman" w:cs="David" w:hint="cs"/>
          <w:color w:val="auto"/>
          <w:rtl/>
        </w:rPr>
        <w:t xml:space="preserve">, וחזר על דרישותיו בעניין </w:t>
      </w:r>
      <w:del w:id="1066" w:author="Shimon" w:date="2019-07-21T16:15:00Z">
        <w:r w:rsidR="004F4E48" w:rsidRPr="009C3D22" w:rsidDel="003216EE">
          <w:rPr>
            <w:rStyle w:val="emailstyle17"/>
            <w:rFonts w:ascii="Times New Roman" w:hAnsi="Times New Roman" w:cs="David" w:hint="cs"/>
            <w:color w:val="auto"/>
            <w:rtl/>
          </w:rPr>
          <w:delText xml:space="preserve">שכרו של התובע </w:delText>
        </w:r>
      </w:del>
      <w:r w:rsidR="004F4E48" w:rsidRPr="009C3D22">
        <w:rPr>
          <w:rStyle w:val="emailstyle17"/>
          <w:rFonts w:ascii="Times New Roman" w:hAnsi="Times New Roman" w:cs="David" w:hint="cs"/>
          <w:color w:val="auto"/>
          <w:rtl/>
        </w:rPr>
        <w:t>וזכותו להמשיך לעבוד עד תום תקופת החוזה</w:t>
      </w:r>
      <w:ins w:id="1067" w:author="Shimon" w:date="2019-07-21T16:15:00Z">
        <w:r w:rsidR="003216EE" w:rsidRPr="003216EE">
          <w:rPr>
            <w:rStyle w:val="emailstyle17"/>
            <w:rFonts w:ascii="Times New Roman" w:hAnsi="Times New Roman" w:cs="David" w:hint="cs"/>
            <w:color w:val="auto"/>
            <w:rtl/>
          </w:rPr>
          <w:t xml:space="preserve"> </w:t>
        </w:r>
        <w:r w:rsidR="003216EE">
          <w:rPr>
            <w:rStyle w:val="emailstyle17"/>
            <w:rFonts w:ascii="Times New Roman" w:hAnsi="Times New Roman" w:cs="David" w:hint="cs"/>
            <w:color w:val="auto"/>
            <w:rtl/>
          </w:rPr>
          <w:t>ו</w:t>
        </w:r>
      </w:ins>
      <w:ins w:id="1068" w:author="Shimon" w:date="2019-07-22T18:06:00Z">
        <w:r w:rsidR="005430D4">
          <w:rPr>
            <w:rStyle w:val="emailstyle17"/>
            <w:rFonts w:ascii="Times New Roman" w:hAnsi="Times New Roman" w:cs="David" w:hint="cs"/>
            <w:color w:val="auto"/>
            <w:rtl/>
          </w:rPr>
          <w:t xml:space="preserve">דרישה לשלם את </w:t>
        </w:r>
      </w:ins>
      <w:ins w:id="1069" w:author="Shimon" w:date="2019-07-21T16:15:00Z">
        <w:r w:rsidR="003216EE" w:rsidRPr="009C3D22">
          <w:rPr>
            <w:rStyle w:val="emailstyle17"/>
            <w:rFonts w:ascii="Times New Roman" w:hAnsi="Times New Roman" w:cs="David" w:hint="cs"/>
            <w:color w:val="auto"/>
            <w:rtl/>
          </w:rPr>
          <w:t>שכרו של התובע</w:t>
        </w:r>
      </w:ins>
      <w:r w:rsidR="00506C84">
        <w:rPr>
          <w:rStyle w:val="emailstyle17"/>
          <w:rFonts w:ascii="Times New Roman" w:hAnsi="Times New Roman" w:cs="David" w:hint="cs"/>
          <w:color w:val="auto"/>
          <w:rtl/>
        </w:rPr>
        <w:t>, אך לשווא</w:t>
      </w:r>
      <w:r w:rsidR="004F4E48" w:rsidRPr="009C3D22">
        <w:rPr>
          <w:rStyle w:val="emailstyle17"/>
          <w:rFonts w:ascii="Times New Roman" w:hAnsi="Times New Roman" w:cs="David" w:hint="cs"/>
          <w:color w:val="auto"/>
          <w:rtl/>
        </w:rPr>
        <w:t xml:space="preserve">. </w:t>
      </w:r>
    </w:p>
    <w:p w14:paraId="6F268104" w14:textId="43FD64B0" w:rsidR="003E0852" w:rsidRDefault="004F4E48" w:rsidP="00CB1486">
      <w:pPr>
        <w:pStyle w:val="11"/>
        <w:tabs>
          <w:tab w:val="left" w:pos="453"/>
        </w:tabs>
        <w:spacing w:before="0" w:after="240" w:line="360" w:lineRule="auto"/>
        <w:ind w:left="510" w:hanging="425"/>
        <w:rPr>
          <w:ins w:id="1070" w:author="Shimon" w:date="2019-08-05T13:17:00Z"/>
          <w:i/>
          <w:iCs/>
          <w:sz w:val="24"/>
          <w:u w:val="single"/>
          <w:rtl/>
        </w:rPr>
      </w:pPr>
      <w:r>
        <w:rPr>
          <w:rFonts w:hint="cs"/>
          <w:i/>
          <w:iCs/>
          <w:sz w:val="24"/>
          <w:rtl/>
        </w:rPr>
        <w:t>*</w:t>
      </w:r>
      <w:r>
        <w:rPr>
          <w:rFonts w:hint="cs"/>
          <w:i/>
          <w:iCs/>
          <w:sz w:val="24"/>
          <w:rtl/>
        </w:rPr>
        <w:tab/>
      </w:r>
      <w:r w:rsidR="003E0852" w:rsidRPr="00CB1486">
        <w:rPr>
          <w:i/>
          <w:iCs/>
          <w:sz w:val="24"/>
          <w:rtl/>
        </w:rPr>
        <w:t>רצ"</w:t>
      </w:r>
      <w:r w:rsidR="003E0852" w:rsidRPr="00CB1486">
        <w:rPr>
          <w:rFonts w:hint="cs"/>
          <w:i/>
          <w:iCs/>
          <w:sz w:val="24"/>
          <w:rtl/>
        </w:rPr>
        <w:t>ב מכתבו של ב"כ התובע  מיום 27.12.12,</w:t>
      </w:r>
      <w:r w:rsidR="003E0852" w:rsidRPr="00CB1486">
        <w:rPr>
          <w:i/>
          <w:iCs/>
          <w:sz w:val="24"/>
          <w:rtl/>
        </w:rPr>
        <w:t xml:space="preserve"> מסומ</w:t>
      </w:r>
      <w:r>
        <w:rPr>
          <w:rFonts w:hint="cs"/>
          <w:i/>
          <w:iCs/>
          <w:sz w:val="24"/>
          <w:rtl/>
        </w:rPr>
        <w:t>ן</w:t>
      </w:r>
      <w:r w:rsidR="003E0852" w:rsidRPr="00CB1486">
        <w:rPr>
          <w:i/>
          <w:iCs/>
          <w:sz w:val="24"/>
          <w:rtl/>
        </w:rPr>
        <w:t xml:space="preserve"> </w:t>
      </w:r>
      <w:r w:rsidR="003E0852" w:rsidRPr="00506C84">
        <w:rPr>
          <w:i/>
          <w:iCs/>
          <w:sz w:val="24"/>
          <w:highlight w:val="yellow"/>
          <w:u w:val="single"/>
          <w:rtl/>
        </w:rPr>
        <w:t xml:space="preserve">כנספח </w:t>
      </w:r>
      <w:r w:rsidR="00506C84" w:rsidRPr="00506C84">
        <w:rPr>
          <w:rFonts w:hint="cs"/>
          <w:i/>
          <w:iCs/>
          <w:sz w:val="24"/>
          <w:highlight w:val="yellow"/>
          <w:u w:val="single"/>
          <w:rtl/>
        </w:rPr>
        <w:t>__.</w:t>
      </w:r>
    </w:p>
    <w:p w14:paraId="5DE61218" w14:textId="77777777" w:rsidR="00121654" w:rsidRDefault="00121654" w:rsidP="00CB1486">
      <w:pPr>
        <w:pStyle w:val="11"/>
        <w:tabs>
          <w:tab w:val="left" w:pos="453"/>
        </w:tabs>
        <w:spacing w:before="0" w:after="240" w:line="360" w:lineRule="auto"/>
        <w:ind w:left="510" w:hanging="425"/>
        <w:rPr>
          <w:i/>
          <w:iCs/>
          <w:sz w:val="24"/>
          <w:u w:val="single"/>
          <w:rtl/>
        </w:rPr>
      </w:pPr>
    </w:p>
    <w:p w14:paraId="3330704A" w14:textId="369AE386" w:rsidR="00BE28C8" w:rsidDel="005430D4" w:rsidRDefault="00BE28C8" w:rsidP="00337F2F">
      <w:pPr>
        <w:pStyle w:val="11"/>
        <w:spacing w:before="0" w:line="360" w:lineRule="auto"/>
        <w:ind w:left="510" w:right="360" w:firstLine="0"/>
        <w:rPr>
          <w:del w:id="1071" w:author="Shimon" w:date="2019-07-22T18:06:00Z"/>
          <w:rStyle w:val="emailstyle17"/>
          <w:rFonts w:ascii="Times New Roman" w:hAnsi="Times New Roman" w:cs="David"/>
          <w:color w:val="auto"/>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lastRenderedPageBreak/>
        <w:t>הפגיעה הקשה בזכויות הפנסיה של התובע</w:t>
      </w:r>
    </w:p>
    <w:p w14:paraId="1EBA5C18" w14:textId="43275E91" w:rsidR="008130C8" w:rsidRPr="003D02FD" w:rsidRDefault="00606CEF">
      <w:pPr>
        <w:pStyle w:val="11"/>
        <w:numPr>
          <w:ilvl w:val="0"/>
          <w:numId w:val="42"/>
        </w:numPr>
        <w:spacing w:before="0" w:after="120" w:line="360" w:lineRule="auto"/>
        <w:ind w:left="510" w:hanging="425"/>
        <w:rPr>
          <w:ins w:id="1072" w:author="Shimon" w:date="2019-07-23T11:56:00Z"/>
          <w:rStyle w:val="emailstyle17"/>
          <w:rFonts w:ascii="Times New Roman" w:hAnsi="Times New Roman" w:cs="David"/>
          <w:color w:val="auto"/>
          <w:rtl/>
          <w:rPrChange w:id="1073" w:author="Shimon" w:date="2019-07-31T14:17:00Z">
            <w:rPr>
              <w:ins w:id="1074" w:author="Shimon" w:date="2019-07-23T11:56:00Z"/>
              <w:rStyle w:val="emailstyle17"/>
              <w:rFonts w:ascii="Times New Roman" w:hAnsi="Times New Roman" w:cs="David"/>
              <w:b/>
              <w:bCs/>
              <w:color w:val="auto"/>
              <w:sz w:val="24"/>
              <w:szCs w:val="28"/>
              <w:u w:val="single"/>
              <w:rtl/>
            </w:rPr>
          </w:rPrChange>
        </w:rPr>
        <w:pPrChange w:id="1075" w:author="Shimon" w:date="2019-07-31T14:16:00Z">
          <w:pPr>
            <w:pStyle w:val="11"/>
            <w:numPr>
              <w:numId w:val="14"/>
            </w:numPr>
            <w:tabs>
              <w:tab w:val="num" w:pos="1069"/>
            </w:tabs>
            <w:spacing w:before="0" w:after="240" w:line="360" w:lineRule="auto"/>
            <w:ind w:left="510" w:right="360" w:hanging="425"/>
          </w:pPr>
        </w:pPrChange>
      </w:pPr>
      <w:ins w:id="1076" w:author="Shimon" w:date="2019-07-22T13:19:00Z">
        <w:r w:rsidRPr="003D02FD">
          <w:rPr>
            <w:rStyle w:val="emailstyle17"/>
            <w:rFonts w:ascii="Times New Roman" w:hAnsi="Times New Roman" w:cs="David" w:hint="eastAsia"/>
            <w:color w:val="auto"/>
            <w:rtl/>
            <w:rPrChange w:id="1077" w:author="Shimon" w:date="2019-07-31T14:17:00Z">
              <w:rPr>
                <w:rFonts w:ascii="Arial" w:hAnsi="Arial" w:cs="Arial" w:hint="eastAsia"/>
                <w:i/>
                <w:iCs/>
                <w:color w:val="000000"/>
                <w:sz w:val="24"/>
                <w:rtl/>
              </w:rPr>
            </w:rPrChange>
          </w:rPr>
          <w:t>בעקבות</w:t>
        </w:r>
        <w:r w:rsidRPr="003D02FD">
          <w:rPr>
            <w:rStyle w:val="emailstyle17"/>
            <w:rFonts w:ascii="Times New Roman" w:hAnsi="Times New Roman" w:cs="David"/>
            <w:color w:val="auto"/>
            <w:rtl/>
            <w:rPrChange w:id="1078" w:author="Shimon" w:date="2019-07-31T14:17:00Z">
              <w:rPr>
                <w:rFonts w:ascii="Arial" w:hAnsi="Arial" w:cs="Arial"/>
                <w:i/>
                <w:iCs/>
                <w:color w:val="000000"/>
                <w:sz w:val="24"/>
                <w:rtl/>
              </w:rPr>
            </w:rPrChange>
          </w:rPr>
          <w:t xml:space="preserve"> </w:t>
        </w:r>
        <w:r w:rsidRPr="003D02FD">
          <w:rPr>
            <w:rStyle w:val="emailstyle17"/>
            <w:rFonts w:ascii="Times New Roman" w:hAnsi="Times New Roman" w:cs="David" w:hint="eastAsia"/>
            <w:color w:val="auto"/>
            <w:rtl/>
            <w:rPrChange w:id="1079" w:author="Shimon" w:date="2019-07-31T14:17:00Z">
              <w:rPr>
                <w:rFonts w:ascii="Arial" w:hAnsi="Arial" w:cs="Arial" w:hint="eastAsia"/>
                <w:i/>
                <w:iCs/>
                <w:color w:val="000000"/>
                <w:sz w:val="24"/>
                <w:rtl/>
              </w:rPr>
            </w:rPrChange>
          </w:rPr>
          <w:t>הו</w:t>
        </w:r>
      </w:ins>
      <w:ins w:id="1080" w:author="Shimon" w:date="2019-07-22T13:20:00Z">
        <w:r w:rsidRPr="003D02FD">
          <w:rPr>
            <w:rStyle w:val="emailstyle17"/>
            <w:rFonts w:ascii="Times New Roman" w:hAnsi="Times New Roman" w:cs="David" w:hint="eastAsia"/>
            <w:color w:val="auto"/>
            <w:rtl/>
            <w:rPrChange w:id="1081" w:author="Shimon" w:date="2019-07-31T14:17:00Z">
              <w:rPr>
                <w:rFonts w:hint="eastAsia"/>
                <w:i/>
                <w:iCs/>
                <w:sz w:val="24"/>
                <w:rtl/>
              </w:rPr>
            </w:rPrChange>
          </w:rPr>
          <w:t>דעת</w:t>
        </w:r>
        <w:r w:rsidRPr="003D02FD">
          <w:rPr>
            <w:rStyle w:val="emailstyle17"/>
            <w:rFonts w:ascii="Times New Roman" w:hAnsi="Times New Roman" w:cs="David"/>
            <w:color w:val="auto"/>
            <w:rtl/>
            <w:rPrChange w:id="1082" w:author="Shimon" w:date="2019-07-31T14:17:00Z">
              <w:rPr>
                <w:i/>
                <w:iCs/>
                <w:sz w:val="24"/>
                <w:rtl/>
              </w:rPr>
            </w:rPrChange>
          </w:rPr>
          <w:t xml:space="preserve"> </w:t>
        </w:r>
        <w:r w:rsidRPr="003D02FD">
          <w:rPr>
            <w:rStyle w:val="emailstyle17"/>
            <w:rFonts w:ascii="Times New Roman" w:hAnsi="Times New Roman" w:cs="David" w:hint="eastAsia"/>
            <w:color w:val="auto"/>
            <w:rtl/>
            <w:rPrChange w:id="1083" w:author="Shimon" w:date="2019-07-31T14:17:00Z">
              <w:rPr>
                <w:rFonts w:hint="eastAsia"/>
                <w:i/>
                <w:iCs/>
                <w:sz w:val="24"/>
                <w:rtl/>
              </w:rPr>
            </w:rPrChange>
          </w:rPr>
          <w:t>הנש</w:t>
        </w:r>
        <w:r w:rsidRPr="003D02FD">
          <w:rPr>
            <w:rStyle w:val="emailstyle17"/>
            <w:rFonts w:ascii="Times New Roman" w:hAnsi="Times New Roman" w:cs="David"/>
            <w:color w:val="auto"/>
            <w:rtl/>
            <w:rPrChange w:id="1084" w:author="Shimon" w:date="2019-07-31T14:17:00Z">
              <w:rPr>
                <w:i/>
                <w:iCs/>
                <w:sz w:val="24"/>
                <w:rtl/>
              </w:rPr>
            </w:rPrChange>
          </w:rPr>
          <w:t>"מ</w:t>
        </w:r>
      </w:ins>
      <w:ins w:id="1085" w:author="Shimon" w:date="2019-07-22T13:22:00Z">
        <w:r w:rsidRPr="003D02FD">
          <w:rPr>
            <w:rStyle w:val="emailstyle17"/>
            <w:rFonts w:ascii="Times New Roman" w:hAnsi="Times New Roman" w:cs="David"/>
            <w:color w:val="auto"/>
            <w:rtl/>
            <w:rPrChange w:id="1086" w:author="Shimon" w:date="2019-07-31T14:17:00Z">
              <w:rPr>
                <w:i/>
                <w:iCs/>
                <w:sz w:val="24"/>
                <w:rtl/>
              </w:rPr>
            </w:rPrChange>
          </w:rPr>
          <w:t xml:space="preserve"> הנ"ל</w:t>
        </w:r>
      </w:ins>
      <w:ins w:id="1087" w:author="Shimon" w:date="2019-07-22T13:20:00Z">
        <w:r w:rsidRPr="003D02FD">
          <w:rPr>
            <w:rStyle w:val="emailstyle17"/>
            <w:rFonts w:ascii="Times New Roman" w:hAnsi="Times New Roman" w:cs="David"/>
            <w:color w:val="auto"/>
            <w:rtl/>
            <w:rPrChange w:id="1088" w:author="Shimon" w:date="2019-07-31T14:17:00Z">
              <w:rPr>
                <w:i/>
                <w:iCs/>
                <w:sz w:val="24"/>
                <w:rtl/>
              </w:rPr>
            </w:rPrChange>
          </w:rPr>
          <w:t xml:space="preserve"> על פרישת התובע </w:t>
        </w:r>
      </w:ins>
      <w:ins w:id="1089" w:author="Shimon" w:date="2019-07-22T13:22:00Z">
        <w:r w:rsidRPr="003D02FD">
          <w:rPr>
            <w:rStyle w:val="emailstyle17"/>
            <w:rFonts w:ascii="Times New Roman" w:hAnsi="Times New Roman" w:cs="David" w:hint="eastAsia"/>
            <w:color w:val="auto"/>
            <w:rtl/>
            <w:rPrChange w:id="1090" w:author="Shimon" w:date="2019-07-31T14:17:00Z">
              <w:rPr>
                <w:rFonts w:hint="eastAsia"/>
                <w:i/>
                <w:iCs/>
                <w:sz w:val="24"/>
                <w:rtl/>
              </w:rPr>
            </w:rPrChange>
          </w:rPr>
          <w:t>רטרואקטיבית</w:t>
        </w:r>
        <w:r w:rsidRPr="003D02FD">
          <w:rPr>
            <w:rStyle w:val="emailstyle17"/>
            <w:rFonts w:ascii="Times New Roman" w:hAnsi="Times New Roman" w:cs="David"/>
            <w:color w:val="auto"/>
            <w:rtl/>
            <w:rPrChange w:id="1091" w:author="Shimon" w:date="2019-07-31T14:17:00Z">
              <w:rPr>
                <w:i/>
                <w:iCs/>
                <w:sz w:val="24"/>
                <w:rtl/>
              </w:rPr>
            </w:rPrChange>
          </w:rPr>
          <w:t xml:space="preserve"> ב-31.7.2012 קיבל התובע </w:t>
        </w:r>
      </w:ins>
      <w:ins w:id="1092" w:author="Shimon" w:date="2019-07-22T13:23:00Z">
        <w:r w:rsidR="00B314F0" w:rsidRPr="003D02FD">
          <w:rPr>
            <w:rStyle w:val="emailstyle17"/>
            <w:rFonts w:ascii="Times New Roman" w:hAnsi="Times New Roman" w:cs="David" w:hint="eastAsia"/>
            <w:color w:val="auto"/>
            <w:rtl/>
            <w:rPrChange w:id="1093" w:author="Shimon" w:date="2019-07-31T14:17:00Z">
              <w:rPr>
                <w:rFonts w:hint="eastAsia"/>
                <w:i/>
                <w:iCs/>
                <w:sz w:val="24"/>
                <w:rtl/>
              </w:rPr>
            </w:rPrChange>
          </w:rPr>
          <w:t>בסוף</w:t>
        </w:r>
        <w:r w:rsidR="00B314F0" w:rsidRPr="003D02FD">
          <w:rPr>
            <w:rStyle w:val="emailstyle17"/>
            <w:rFonts w:ascii="Times New Roman" w:hAnsi="Times New Roman" w:cs="David"/>
            <w:color w:val="auto"/>
            <w:rtl/>
            <w:rPrChange w:id="1094" w:author="Shimon" w:date="2019-07-31T14:17:00Z">
              <w:rPr>
                <w:i/>
                <w:iCs/>
                <w:sz w:val="24"/>
                <w:rtl/>
              </w:rPr>
            </w:rPrChange>
          </w:rPr>
          <w:t xml:space="preserve"> </w:t>
        </w:r>
        <w:r w:rsidR="00B314F0" w:rsidRPr="003D02FD">
          <w:rPr>
            <w:rStyle w:val="emailstyle17"/>
            <w:rFonts w:ascii="Times New Roman" w:hAnsi="Times New Roman" w:cs="David" w:hint="eastAsia"/>
            <w:color w:val="auto"/>
            <w:rtl/>
            <w:rPrChange w:id="1095" w:author="Shimon" w:date="2019-07-31T14:17:00Z">
              <w:rPr>
                <w:rFonts w:hint="eastAsia"/>
                <w:i/>
                <w:iCs/>
                <w:sz w:val="24"/>
                <w:rtl/>
              </w:rPr>
            </w:rPrChange>
          </w:rPr>
          <w:t>דצמבר</w:t>
        </w:r>
        <w:r w:rsidR="00B314F0" w:rsidRPr="003D02FD">
          <w:rPr>
            <w:rStyle w:val="emailstyle17"/>
            <w:rFonts w:ascii="Times New Roman" w:hAnsi="Times New Roman" w:cs="David"/>
            <w:color w:val="auto"/>
            <w:rtl/>
            <w:rPrChange w:id="1096" w:author="Shimon" w:date="2019-07-31T14:17:00Z">
              <w:rPr>
                <w:i/>
                <w:iCs/>
                <w:sz w:val="24"/>
                <w:rtl/>
              </w:rPr>
            </w:rPrChange>
          </w:rPr>
          <w:t xml:space="preserve"> 2012</w:t>
        </w:r>
        <w:r w:rsidRPr="003D02FD">
          <w:rPr>
            <w:rStyle w:val="emailstyle17"/>
            <w:rFonts w:ascii="Times New Roman" w:hAnsi="Times New Roman" w:cs="David"/>
            <w:color w:val="auto"/>
            <w:rtl/>
            <w:rPrChange w:id="1097" w:author="Shimon" w:date="2019-07-31T14:17:00Z">
              <w:rPr>
                <w:i/>
                <w:iCs/>
                <w:sz w:val="24"/>
                <w:rtl/>
              </w:rPr>
            </w:rPrChange>
          </w:rPr>
          <w:t xml:space="preserve"> </w:t>
        </w:r>
        <w:r w:rsidR="00B314F0" w:rsidRPr="003D02FD">
          <w:rPr>
            <w:rStyle w:val="emailstyle17"/>
            <w:rFonts w:ascii="Times New Roman" w:hAnsi="Times New Roman" w:cs="David" w:hint="eastAsia"/>
            <w:color w:val="auto"/>
            <w:rtl/>
            <w:rPrChange w:id="1098" w:author="Shimon" w:date="2019-07-31T14:17:00Z">
              <w:rPr>
                <w:rFonts w:hint="eastAsia"/>
                <w:i/>
                <w:iCs/>
                <w:sz w:val="24"/>
                <w:rtl/>
              </w:rPr>
            </w:rPrChange>
          </w:rPr>
          <w:t>מכתב</w:t>
        </w:r>
        <w:r w:rsidRPr="003D02FD">
          <w:rPr>
            <w:rStyle w:val="emailstyle17"/>
            <w:rFonts w:ascii="Times New Roman" w:hAnsi="Times New Roman" w:cs="David"/>
            <w:color w:val="auto"/>
            <w:rtl/>
            <w:rPrChange w:id="1099" w:author="Shimon" w:date="2019-07-31T14:17:00Z">
              <w:rPr>
                <w:i/>
                <w:iCs/>
                <w:sz w:val="24"/>
                <w:rtl/>
              </w:rPr>
            </w:rPrChange>
          </w:rPr>
          <w:t xml:space="preserve"> </w:t>
        </w:r>
      </w:ins>
      <w:ins w:id="1100" w:author="Shimon" w:date="2019-07-22T13:25:00Z">
        <w:r w:rsidR="00B314F0" w:rsidRPr="003D02FD">
          <w:rPr>
            <w:rStyle w:val="emailstyle17"/>
            <w:rFonts w:ascii="Times New Roman" w:hAnsi="Times New Roman" w:cs="David"/>
            <w:color w:val="auto"/>
            <w:rtl/>
            <w:rPrChange w:id="1101" w:author="Shimon" w:date="2019-07-31T14:17:00Z">
              <w:rPr>
                <w:i/>
                <w:iCs/>
                <w:sz w:val="24"/>
                <w:rtl/>
              </w:rPr>
            </w:rPrChange>
          </w:rPr>
          <w:t xml:space="preserve">"אישור </w:t>
        </w:r>
        <w:r w:rsidR="00B314F0" w:rsidRPr="003D02FD">
          <w:rPr>
            <w:rStyle w:val="emailstyle17"/>
            <w:rFonts w:ascii="Times New Roman" w:hAnsi="Times New Roman" w:cs="David" w:hint="eastAsia"/>
            <w:color w:val="auto"/>
            <w:rtl/>
            <w:rPrChange w:id="1102" w:author="Shimon" w:date="2019-07-31T14:17:00Z">
              <w:rPr>
                <w:rFonts w:hint="eastAsia"/>
                <w:i/>
                <w:iCs/>
                <w:sz w:val="24"/>
                <w:rtl/>
              </w:rPr>
            </w:rPrChange>
          </w:rPr>
          <w:t>גימלאות</w:t>
        </w:r>
        <w:r w:rsidR="00B314F0" w:rsidRPr="003D02FD">
          <w:rPr>
            <w:rStyle w:val="emailstyle17"/>
            <w:rFonts w:ascii="Times New Roman" w:hAnsi="Times New Roman" w:cs="David"/>
            <w:color w:val="auto"/>
            <w:rtl/>
            <w:rPrChange w:id="1103" w:author="Shimon" w:date="2019-07-31T14:17:00Z">
              <w:rPr>
                <w:i/>
                <w:iCs/>
                <w:sz w:val="24"/>
                <w:rtl/>
              </w:rPr>
            </w:rPrChange>
          </w:rPr>
          <w:t>"</w:t>
        </w:r>
      </w:ins>
      <w:ins w:id="1104" w:author="Shimon" w:date="2019-07-22T13:27:00Z">
        <w:r w:rsidR="00B314F0" w:rsidRPr="003D02FD">
          <w:rPr>
            <w:rStyle w:val="emailstyle17"/>
            <w:rFonts w:ascii="Times New Roman" w:hAnsi="Times New Roman" w:cs="David"/>
            <w:color w:val="auto"/>
            <w:rtl/>
            <w:rPrChange w:id="1105" w:author="Shimon" w:date="2019-07-31T14:17:00Z">
              <w:rPr>
                <w:i/>
                <w:iCs/>
                <w:sz w:val="24"/>
                <w:rtl/>
              </w:rPr>
            </w:rPrChange>
          </w:rPr>
          <w:t xml:space="preserve"> מיום 10.12.</w:t>
        </w:r>
      </w:ins>
      <w:ins w:id="1106" w:author="Shimon" w:date="2019-07-22T13:28:00Z">
        <w:r w:rsidR="00B314F0" w:rsidRPr="003D02FD">
          <w:rPr>
            <w:rStyle w:val="emailstyle17"/>
            <w:rFonts w:ascii="Times New Roman" w:hAnsi="Times New Roman" w:cs="David"/>
            <w:color w:val="auto"/>
            <w:rtl/>
            <w:rPrChange w:id="1107" w:author="Shimon" w:date="2019-07-31T14:17:00Z">
              <w:rPr>
                <w:i/>
                <w:iCs/>
                <w:sz w:val="24"/>
                <w:rtl/>
              </w:rPr>
            </w:rPrChange>
          </w:rPr>
          <w:t>2012,</w:t>
        </w:r>
      </w:ins>
      <w:ins w:id="1108" w:author="Shimon" w:date="2019-07-22T13:25:00Z">
        <w:r w:rsidR="00B314F0" w:rsidRPr="003D02FD">
          <w:rPr>
            <w:rStyle w:val="emailstyle17"/>
            <w:rFonts w:ascii="Times New Roman" w:hAnsi="Times New Roman" w:cs="David"/>
            <w:color w:val="auto"/>
            <w:rtl/>
            <w:rPrChange w:id="1109" w:author="Shimon" w:date="2019-07-31T14:17:00Z">
              <w:rPr>
                <w:i/>
                <w:iCs/>
                <w:sz w:val="24"/>
                <w:rtl/>
              </w:rPr>
            </w:rPrChange>
          </w:rPr>
          <w:t xml:space="preserve"> בחתימת </w:t>
        </w:r>
      </w:ins>
      <w:ins w:id="1110" w:author="Shimon" w:date="2019-07-22T13:23:00Z">
        <w:r w:rsidRPr="003D02FD">
          <w:rPr>
            <w:rStyle w:val="emailstyle17"/>
            <w:rFonts w:ascii="Times New Roman" w:hAnsi="Times New Roman" w:cs="David" w:hint="eastAsia"/>
            <w:color w:val="auto"/>
            <w:rtl/>
            <w:rPrChange w:id="1111" w:author="Shimon" w:date="2019-07-31T14:17:00Z">
              <w:rPr>
                <w:rFonts w:hint="eastAsia"/>
                <w:i/>
                <w:iCs/>
                <w:sz w:val="24"/>
                <w:rtl/>
              </w:rPr>
            </w:rPrChange>
          </w:rPr>
          <w:t>גב</w:t>
        </w:r>
        <w:r w:rsidRPr="003D02FD">
          <w:rPr>
            <w:rStyle w:val="emailstyle17"/>
            <w:rFonts w:ascii="Times New Roman" w:hAnsi="Times New Roman" w:cs="David"/>
            <w:color w:val="auto"/>
            <w:rtl/>
            <w:rPrChange w:id="1112" w:author="Shimon" w:date="2019-07-31T14:17:00Z">
              <w:rPr>
                <w:i/>
                <w:iCs/>
                <w:sz w:val="24"/>
                <w:rtl/>
              </w:rPr>
            </w:rPrChange>
          </w:rPr>
          <w:t xml:space="preserve">' </w:t>
        </w:r>
        <w:r w:rsidRPr="003D02FD">
          <w:rPr>
            <w:rStyle w:val="emailstyle17"/>
            <w:rFonts w:ascii="Times New Roman" w:hAnsi="Times New Roman" w:cs="David" w:hint="eastAsia"/>
            <w:color w:val="auto"/>
            <w:rtl/>
            <w:rPrChange w:id="1113" w:author="Shimon" w:date="2019-07-31T14:17:00Z">
              <w:rPr>
                <w:rFonts w:hint="eastAsia"/>
                <w:i/>
                <w:iCs/>
                <w:sz w:val="24"/>
                <w:rtl/>
              </w:rPr>
            </w:rPrChange>
          </w:rPr>
          <w:t>חנה</w:t>
        </w:r>
        <w:r w:rsidRPr="003D02FD">
          <w:rPr>
            <w:rStyle w:val="emailstyle17"/>
            <w:rFonts w:ascii="Times New Roman" w:hAnsi="Times New Roman" w:cs="David"/>
            <w:color w:val="auto"/>
            <w:rtl/>
            <w:rPrChange w:id="1114" w:author="Shimon" w:date="2019-07-31T14:17:00Z">
              <w:rPr>
                <w:i/>
                <w:iCs/>
                <w:sz w:val="24"/>
                <w:rtl/>
              </w:rPr>
            </w:rPrChange>
          </w:rPr>
          <w:t xml:space="preserve"> </w:t>
        </w:r>
        <w:r w:rsidRPr="003D02FD">
          <w:rPr>
            <w:rStyle w:val="emailstyle17"/>
            <w:rFonts w:ascii="Times New Roman" w:hAnsi="Times New Roman" w:cs="David" w:hint="eastAsia"/>
            <w:color w:val="auto"/>
            <w:rtl/>
            <w:rPrChange w:id="1115" w:author="Shimon" w:date="2019-07-31T14:17:00Z">
              <w:rPr>
                <w:rFonts w:hint="eastAsia"/>
                <w:i/>
                <w:iCs/>
                <w:sz w:val="24"/>
                <w:rtl/>
              </w:rPr>
            </w:rPrChange>
          </w:rPr>
          <w:t>שוורץ</w:t>
        </w:r>
        <w:r w:rsidRPr="003D02FD">
          <w:rPr>
            <w:rStyle w:val="emailstyle17"/>
            <w:rFonts w:ascii="Times New Roman" w:hAnsi="Times New Roman" w:cs="David"/>
            <w:color w:val="auto"/>
            <w:rtl/>
            <w:rPrChange w:id="1116" w:author="Shimon" w:date="2019-07-31T14:17:00Z">
              <w:rPr>
                <w:i/>
                <w:iCs/>
                <w:sz w:val="24"/>
                <w:rtl/>
              </w:rPr>
            </w:rPrChange>
          </w:rPr>
          <w:t xml:space="preserve">, </w:t>
        </w:r>
        <w:r w:rsidRPr="003D02FD">
          <w:rPr>
            <w:rStyle w:val="emailstyle17"/>
            <w:rFonts w:ascii="Times New Roman" w:hAnsi="Times New Roman" w:cs="David" w:hint="eastAsia"/>
            <w:color w:val="auto"/>
            <w:rtl/>
            <w:rPrChange w:id="1117" w:author="Shimon" w:date="2019-07-31T14:17:00Z">
              <w:rPr>
                <w:rFonts w:hint="eastAsia"/>
                <w:i/>
                <w:iCs/>
                <w:sz w:val="24"/>
                <w:rtl/>
              </w:rPr>
            </w:rPrChange>
          </w:rPr>
          <w:t>מנהלת</w:t>
        </w:r>
        <w:r w:rsidRPr="003D02FD">
          <w:rPr>
            <w:rStyle w:val="emailstyle17"/>
            <w:rFonts w:ascii="Times New Roman" w:hAnsi="Times New Roman" w:cs="David"/>
            <w:color w:val="auto"/>
            <w:rtl/>
            <w:rPrChange w:id="1118" w:author="Shimon" w:date="2019-07-31T14:17:00Z">
              <w:rPr>
                <w:i/>
                <w:iCs/>
                <w:sz w:val="24"/>
                <w:rtl/>
              </w:rPr>
            </w:rPrChange>
          </w:rPr>
          <w:t xml:space="preserve"> </w:t>
        </w:r>
        <w:r w:rsidRPr="003D02FD">
          <w:rPr>
            <w:rStyle w:val="emailstyle17"/>
            <w:rFonts w:ascii="Times New Roman" w:hAnsi="Times New Roman" w:cs="David" w:hint="eastAsia"/>
            <w:color w:val="auto"/>
            <w:rtl/>
            <w:rPrChange w:id="1119" w:author="Shimon" w:date="2019-07-31T14:17:00Z">
              <w:rPr>
                <w:rFonts w:hint="eastAsia"/>
                <w:i/>
                <w:iCs/>
                <w:sz w:val="24"/>
                <w:rtl/>
              </w:rPr>
            </w:rPrChange>
          </w:rPr>
          <w:t>תחו</w:t>
        </w:r>
      </w:ins>
      <w:ins w:id="1120" w:author="Shimon" w:date="2019-07-22T13:24:00Z">
        <w:r w:rsidRPr="003D02FD">
          <w:rPr>
            <w:rStyle w:val="emailstyle17"/>
            <w:rFonts w:ascii="Times New Roman" w:hAnsi="Times New Roman" w:cs="David" w:hint="eastAsia"/>
            <w:color w:val="auto"/>
            <w:rtl/>
            <w:rPrChange w:id="1121" w:author="Shimon" w:date="2019-07-31T14:17:00Z">
              <w:rPr>
                <w:rFonts w:hint="eastAsia"/>
                <w:i/>
                <w:iCs/>
                <w:sz w:val="24"/>
                <w:rtl/>
              </w:rPr>
            </w:rPrChange>
          </w:rPr>
          <w:t>ם</w:t>
        </w:r>
      </w:ins>
      <w:ins w:id="1122" w:author="Shimon" w:date="2019-07-22T13:23:00Z">
        <w:r w:rsidRPr="003D02FD">
          <w:rPr>
            <w:rStyle w:val="emailstyle17"/>
            <w:rFonts w:ascii="Times New Roman" w:hAnsi="Times New Roman" w:cs="David"/>
            <w:color w:val="auto"/>
            <w:rtl/>
            <w:rPrChange w:id="1123" w:author="Shimon" w:date="2019-07-31T14:17:00Z">
              <w:rPr>
                <w:i/>
                <w:iCs/>
                <w:sz w:val="24"/>
                <w:rtl/>
              </w:rPr>
            </w:rPrChange>
          </w:rPr>
          <w:t xml:space="preserve"> בכיר </w:t>
        </w:r>
      </w:ins>
      <w:ins w:id="1124" w:author="Shimon" w:date="2019-07-22T13:24:00Z">
        <w:r w:rsidRPr="003D02FD">
          <w:rPr>
            <w:rStyle w:val="emailstyle17"/>
            <w:rFonts w:ascii="Times New Roman" w:hAnsi="Times New Roman" w:cs="David"/>
            <w:color w:val="auto"/>
            <w:rtl/>
            <w:rPrChange w:id="1125" w:author="Shimon" w:date="2019-07-31T14:17:00Z">
              <w:rPr>
                <w:i/>
                <w:iCs/>
                <w:sz w:val="24"/>
                <w:rtl/>
              </w:rPr>
            </w:rPrChange>
          </w:rPr>
          <w:t xml:space="preserve">(גמלאות) </w:t>
        </w:r>
        <w:r w:rsidRPr="003D02FD">
          <w:rPr>
            <w:rStyle w:val="emailstyle17"/>
            <w:rFonts w:ascii="Times New Roman" w:hAnsi="Times New Roman" w:cs="David" w:hint="eastAsia"/>
            <w:color w:val="auto"/>
            <w:rtl/>
            <w:rPrChange w:id="1126" w:author="Shimon" w:date="2019-07-31T14:17:00Z">
              <w:rPr>
                <w:rFonts w:hint="eastAsia"/>
                <w:i/>
                <w:iCs/>
                <w:sz w:val="24"/>
                <w:rtl/>
              </w:rPr>
            </w:rPrChange>
          </w:rPr>
          <w:t>במינהל</w:t>
        </w:r>
        <w:r w:rsidRPr="003D02FD">
          <w:rPr>
            <w:rStyle w:val="emailstyle17"/>
            <w:rFonts w:ascii="Times New Roman" w:hAnsi="Times New Roman" w:cs="David"/>
            <w:color w:val="auto"/>
            <w:rtl/>
            <w:rPrChange w:id="1127" w:author="Shimon" w:date="2019-07-31T14:17:00Z">
              <w:rPr>
                <w:i/>
                <w:iCs/>
                <w:sz w:val="24"/>
                <w:rtl/>
              </w:rPr>
            </w:rPrChange>
          </w:rPr>
          <w:t xml:space="preserve"> </w:t>
        </w:r>
        <w:r w:rsidRPr="003D02FD">
          <w:rPr>
            <w:rStyle w:val="emailstyle17"/>
            <w:rFonts w:ascii="Times New Roman" w:hAnsi="Times New Roman" w:cs="David" w:hint="eastAsia"/>
            <w:color w:val="auto"/>
            <w:rtl/>
            <w:rPrChange w:id="1128" w:author="Shimon" w:date="2019-07-31T14:17:00Z">
              <w:rPr>
                <w:rFonts w:hint="eastAsia"/>
                <w:i/>
                <w:iCs/>
                <w:sz w:val="24"/>
                <w:rtl/>
              </w:rPr>
            </w:rPrChange>
          </w:rPr>
          <w:t>הגימלאות</w:t>
        </w:r>
      </w:ins>
      <w:ins w:id="1129" w:author="Shimon" w:date="2019-07-22T13:25:00Z">
        <w:r w:rsidRPr="003D02FD">
          <w:rPr>
            <w:rStyle w:val="emailstyle17"/>
            <w:rFonts w:ascii="Times New Roman" w:hAnsi="Times New Roman" w:cs="David"/>
            <w:color w:val="auto"/>
            <w:rtl/>
            <w:rPrChange w:id="1130" w:author="Shimon" w:date="2019-07-31T14:17:00Z">
              <w:rPr>
                <w:i/>
                <w:iCs/>
                <w:sz w:val="24"/>
                <w:rtl/>
              </w:rPr>
            </w:rPrChange>
          </w:rPr>
          <w:t>,</w:t>
        </w:r>
      </w:ins>
      <w:ins w:id="1131" w:author="Shimon" w:date="2019-07-22T13:28:00Z">
        <w:r w:rsidR="00B314F0" w:rsidRPr="003D02FD">
          <w:rPr>
            <w:rStyle w:val="emailstyle17"/>
            <w:rFonts w:ascii="Times New Roman" w:hAnsi="Times New Roman" w:cs="David"/>
            <w:color w:val="auto"/>
            <w:rtl/>
            <w:rPrChange w:id="1132" w:author="Shimon" w:date="2019-07-31T14:17:00Z">
              <w:rPr>
                <w:i/>
                <w:iCs/>
                <w:sz w:val="24"/>
                <w:rtl/>
              </w:rPr>
            </w:rPrChange>
          </w:rPr>
          <w:t xml:space="preserve"> </w:t>
        </w:r>
        <w:r w:rsidR="00B314F0">
          <w:rPr>
            <w:rStyle w:val="emailstyle17"/>
            <w:rFonts w:ascii="Times New Roman" w:hAnsi="Times New Roman" w:cs="David" w:hint="cs"/>
            <w:color w:val="auto"/>
            <w:rtl/>
          </w:rPr>
          <w:t>ו</w:t>
        </w:r>
      </w:ins>
      <w:ins w:id="1133" w:author="Shimon" w:date="2019-07-21T23:02:00Z">
        <w:r w:rsidR="00D26EA4">
          <w:rPr>
            <w:rStyle w:val="emailstyle17"/>
            <w:rFonts w:ascii="Times New Roman" w:hAnsi="Times New Roman" w:cs="David" w:hint="cs"/>
            <w:color w:val="auto"/>
            <w:rtl/>
          </w:rPr>
          <w:t xml:space="preserve">בתחילת ינואר 2013 </w:t>
        </w:r>
      </w:ins>
      <w:ins w:id="1134" w:author="Shimon" w:date="2019-07-21T23:03:00Z">
        <w:r w:rsidR="009D504B">
          <w:rPr>
            <w:rStyle w:val="emailstyle17"/>
            <w:rFonts w:ascii="Times New Roman" w:hAnsi="Times New Roman" w:cs="David" w:hint="cs"/>
            <w:color w:val="auto"/>
            <w:rtl/>
          </w:rPr>
          <w:t>קיבל התובע לראשונה ת</w:t>
        </w:r>
      </w:ins>
      <w:ins w:id="1135" w:author="Shimon" w:date="2019-07-22T13:28:00Z">
        <w:r w:rsidR="00B314F0">
          <w:rPr>
            <w:rStyle w:val="emailstyle17"/>
            <w:rFonts w:ascii="Times New Roman" w:hAnsi="Times New Roman" w:cs="David" w:hint="cs"/>
            <w:color w:val="auto"/>
            <w:rtl/>
          </w:rPr>
          <w:t>לוש פנסיה המפר</w:t>
        </w:r>
      </w:ins>
      <w:ins w:id="1136" w:author="Shimon" w:date="2019-07-22T13:29:00Z">
        <w:r w:rsidR="00B314F0">
          <w:rPr>
            <w:rStyle w:val="emailstyle17"/>
            <w:rFonts w:ascii="Times New Roman" w:hAnsi="Times New Roman" w:cs="David" w:hint="cs"/>
            <w:color w:val="auto"/>
            <w:rtl/>
          </w:rPr>
          <w:t>ט את תשלומים ששולמו לו ב</w:t>
        </w:r>
      </w:ins>
      <w:ins w:id="1137" w:author="Shimon" w:date="2019-07-22T13:45:00Z">
        <w:r w:rsidR="007B1E48">
          <w:rPr>
            <w:rStyle w:val="emailstyle17"/>
            <w:rFonts w:ascii="Times New Roman" w:hAnsi="Times New Roman" w:cs="David" w:hint="cs"/>
            <w:color w:val="auto"/>
            <w:rtl/>
          </w:rPr>
          <w:t>-</w:t>
        </w:r>
      </w:ins>
      <w:ins w:id="1138" w:author="Shimon" w:date="2019-07-22T13:29:00Z">
        <w:r w:rsidR="00B314F0">
          <w:rPr>
            <w:rStyle w:val="emailstyle17"/>
            <w:rFonts w:ascii="Times New Roman" w:hAnsi="Times New Roman" w:cs="David" w:hint="cs"/>
            <w:color w:val="auto"/>
            <w:rtl/>
          </w:rPr>
          <w:t xml:space="preserve">1.1.2013, </w:t>
        </w:r>
      </w:ins>
      <w:ins w:id="1139" w:author="Shimon" w:date="2019-07-21T23:04:00Z">
        <w:r w:rsidR="00121654">
          <w:rPr>
            <w:rStyle w:val="emailstyle17"/>
            <w:rFonts w:ascii="Times New Roman" w:hAnsi="Times New Roman" w:cs="David" w:hint="cs"/>
            <w:color w:val="auto"/>
            <w:rtl/>
          </w:rPr>
          <w:t>רטרואקטיבית מ-31.7.2012</w:t>
        </w:r>
      </w:ins>
      <w:ins w:id="1140" w:author="Shimon" w:date="2019-07-22T13:29:00Z">
        <w:r w:rsidR="00B314F0">
          <w:rPr>
            <w:rStyle w:val="emailstyle17"/>
            <w:rFonts w:ascii="Times New Roman" w:hAnsi="Times New Roman" w:cs="David" w:hint="cs"/>
            <w:color w:val="auto"/>
            <w:rtl/>
          </w:rPr>
          <w:t>.</w:t>
        </w:r>
      </w:ins>
    </w:p>
    <w:p w14:paraId="395A5D1A" w14:textId="6BE1E6BE" w:rsidR="001D0395" w:rsidRPr="001D0395" w:rsidRDefault="008130C8">
      <w:pPr>
        <w:pStyle w:val="11"/>
        <w:spacing w:before="0" w:after="240" w:line="360" w:lineRule="auto"/>
        <w:ind w:left="510" w:right="360" w:firstLine="0"/>
        <w:rPr>
          <w:ins w:id="1141" w:author="Shimon" w:date="2019-07-23T11:24:00Z"/>
          <w:rStyle w:val="emailstyle17"/>
          <w:rFonts w:ascii="Times New Roman" w:hAnsi="Times New Roman" w:cs="David"/>
          <w:b/>
          <w:bCs/>
          <w:color w:val="auto"/>
          <w:szCs w:val="28"/>
          <w:u w:val="single"/>
          <w:rtl/>
          <w:rPrChange w:id="1142" w:author="Shimon" w:date="2019-07-23T11:24:00Z">
            <w:rPr>
              <w:ins w:id="1143" w:author="Shimon" w:date="2019-07-23T11:24:00Z"/>
              <w:rStyle w:val="emailstyle17"/>
              <w:rFonts w:ascii="Times New Roman" w:hAnsi="Times New Roman" w:cs="David"/>
              <w:color w:val="auto"/>
              <w:rtl/>
            </w:rPr>
          </w:rPrChange>
        </w:rPr>
        <w:pPrChange w:id="1144" w:author="Shimon" w:date="2019-07-23T11:56:00Z">
          <w:pPr>
            <w:pStyle w:val="11"/>
            <w:numPr>
              <w:numId w:val="14"/>
            </w:numPr>
            <w:tabs>
              <w:tab w:val="num" w:pos="1069"/>
            </w:tabs>
            <w:spacing w:before="0" w:after="240" w:line="360" w:lineRule="auto"/>
            <w:ind w:left="510" w:right="360" w:hanging="425"/>
          </w:pPr>
        </w:pPrChange>
      </w:pPr>
      <w:ins w:id="1145" w:author="Shimon" w:date="2019-07-23T11:56:00Z">
        <w:r w:rsidRPr="003D02FD">
          <w:rPr>
            <w:i/>
            <w:iCs/>
            <w:rtl/>
            <w:rPrChange w:id="1146" w:author="Shimon" w:date="2019-07-31T14:15:00Z">
              <w:rPr>
                <w:rStyle w:val="emailstyle17"/>
                <w:rFonts w:ascii="Times New Roman" w:hAnsi="Times New Roman" w:cs="David"/>
                <w:color w:val="auto"/>
                <w:sz w:val="24"/>
                <w:rtl/>
              </w:rPr>
            </w:rPrChange>
          </w:rPr>
          <w:t xml:space="preserve"> רצ"ב: מכתב אישור גימלאות מיום 10.12.12</w:t>
        </w:r>
      </w:ins>
      <w:ins w:id="1147" w:author="Shimon" w:date="2019-07-31T14:16:00Z">
        <w:r w:rsidR="003D02FD">
          <w:rPr>
            <w:rStyle w:val="emailstyle17"/>
            <w:rFonts w:ascii="Times New Roman" w:hAnsi="Times New Roman" w:cs="David" w:hint="cs"/>
            <w:b/>
            <w:bCs/>
            <w:color w:val="auto"/>
            <w:szCs w:val="28"/>
            <w:u w:val="single"/>
            <w:rtl/>
          </w:rPr>
          <w:t xml:space="preserve">, </w:t>
        </w:r>
        <w:r w:rsidR="003D02FD" w:rsidRPr="003D02FD">
          <w:rPr>
            <w:rFonts w:hint="eastAsia"/>
            <w:i/>
            <w:iCs/>
            <w:sz w:val="24"/>
            <w:rtl/>
            <w:rPrChange w:id="1148" w:author="Shimon" w:date="2019-07-31T14:16:00Z">
              <w:rPr>
                <w:rStyle w:val="emailstyle17"/>
                <w:rFonts w:ascii="Times New Roman" w:hAnsi="Times New Roman" w:cs="David" w:hint="eastAsia"/>
                <w:b/>
                <w:bCs/>
                <w:color w:val="auto"/>
                <w:szCs w:val="28"/>
                <w:u w:val="single"/>
                <w:rtl/>
              </w:rPr>
            </w:rPrChange>
          </w:rPr>
          <w:t>מסומן</w:t>
        </w:r>
        <w:r w:rsidR="003D02FD" w:rsidRPr="003D02FD">
          <w:rPr>
            <w:i/>
            <w:iCs/>
            <w:sz w:val="24"/>
            <w:rtl/>
            <w:rPrChange w:id="1149" w:author="Shimon" w:date="2019-07-31T14:16:00Z">
              <w:rPr>
                <w:rStyle w:val="emailstyle17"/>
                <w:rFonts w:ascii="Times New Roman" w:hAnsi="Times New Roman" w:cs="David"/>
                <w:b/>
                <w:bCs/>
                <w:color w:val="auto"/>
                <w:szCs w:val="28"/>
                <w:u w:val="single"/>
                <w:rtl/>
              </w:rPr>
            </w:rPrChange>
          </w:rPr>
          <w:t xml:space="preserve"> </w:t>
        </w:r>
        <w:r w:rsidR="003D02FD" w:rsidRPr="003D02FD">
          <w:rPr>
            <w:rFonts w:hint="eastAsia"/>
            <w:i/>
            <w:iCs/>
            <w:sz w:val="24"/>
            <w:rtl/>
            <w:rPrChange w:id="1150" w:author="Shimon" w:date="2019-07-31T14:16:00Z">
              <w:rPr>
                <w:rStyle w:val="emailstyle17"/>
                <w:rFonts w:ascii="Times New Roman" w:hAnsi="Times New Roman" w:cs="David" w:hint="eastAsia"/>
                <w:b/>
                <w:bCs/>
                <w:color w:val="auto"/>
                <w:szCs w:val="28"/>
                <w:u w:val="single"/>
                <w:rtl/>
              </w:rPr>
            </w:rPrChange>
          </w:rPr>
          <w:t>כנספ</w:t>
        </w:r>
        <w:r w:rsidR="003D02FD">
          <w:rPr>
            <w:rFonts w:hint="cs"/>
            <w:i/>
            <w:iCs/>
            <w:sz w:val="24"/>
            <w:rtl/>
          </w:rPr>
          <w:t>ח</w:t>
        </w:r>
      </w:ins>
    </w:p>
    <w:p w14:paraId="67F2FD75" w14:textId="438FADB2" w:rsidR="009D504B" w:rsidRDefault="00B314F0">
      <w:pPr>
        <w:pStyle w:val="11"/>
        <w:numPr>
          <w:ilvl w:val="0"/>
          <w:numId w:val="42"/>
        </w:numPr>
        <w:spacing w:before="0" w:line="360" w:lineRule="auto"/>
        <w:ind w:left="510" w:hanging="425"/>
        <w:rPr>
          <w:ins w:id="1151" w:author="Shimon" w:date="2019-07-30T14:22:00Z"/>
          <w:rStyle w:val="emailstyle17"/>
          <w:rFonts w:ascii="Times New Roman" w:hAnsi="Times New Roman" w:cs="David"/>
          <w:b/>
          <w:bCs/>
          <w:color w:val="auto"/>
          <w:szCs w:val="28"/>
          <w:u w:val="single"/>
        </w:rPr>
        <w:pPrChange w:id="1152" w:author="Shimon" w:date="2019-08-05T16:37:00Z">
          <w:pPr>
            <w:pStyle w:val="11"/>
            <w:numPr>
              <w:numId w:val="14"/>
            </w:numPr>
            <w:tabs>
              <w:tab w:val="num" w:pos="1069"/>
            </w:tabs>
            <w:spacing w:before="0" w:after="240" w:line="360" w:lineRule="auto"/>
            <w:ind w:left="510" w:right="360" w:hanging="425"/>
          </w:pPr>
        </w:pPrChange>
      </w:pPr>
      <w:ins w:id="1153" w:author="Shimon" w:date="2019-07-22T13:30:00Z">
        <w:r>
          <w:rPr>
            <w:rStyle w:val="emailstyle17"/>
            <w:rFonts w:ascii="Times New Roman" w:hAnsi="Times New Roman" w:cs="David" w:hint="cs"/>
            <w:color w:val="auto"/>
            <w:rtl/>
          </w:rPr>
          <w:t xml:space="preserve"> </w:t>
        </w:r>
      </w:ins>
      <w:ins w:id="1154" w:author="Shimon" w:date="2019-07-22T18:07:00Z">
        <w:r w:rsidR="005430D4">
          <w:rPr>
            <w:rStyle w:val="emailstyle17"/>
            <w:rFonts w:ascii="Times New Roman" w:hAnsi="Times New Roman" w:cs="David" w:hint="cs"/>
            <w:color w:val="auto"/>
            <w:rtl/>
          </w:rPr>
          <w:t xml:space="preserve">כך </w:t>
        </w:r>
      </w:ins>
      <w:del w:id="1155" w:author="Shimon" w:date="2019-07-21T23:02:00Z">
        <w:r w:rsidR="004E3ABC" w:rsidDel="00D26EA4">
          <w:rPr>
            <w:rStyle w:val="emailstyle17"/>
            <w:rFonts w:ascii="Times New Roman" w:hAnsi="Times New Roman" w:cs="David" w:hint="cs"/>
            <w:color w:val="auto"/>
            <w:rtl/>
          </w:rPr>
          <w:delText>במקביל להליכים כאמור,</w:delText>
        </w:r>
      </w:del>
      <w:del w:id="1156" w:author="Shimon" w:date="2019-08-05T16:37:00Z">
        <w:r w:rsidR="004E3ABC" w:rsidDel="00A16DF9">
          <w:rPr>
            <w:rStyle w:val="emailstyle17"/>
            <w:rFonts w:ascii="Times New Roman" w:hAnsi="Times New Roman" w:cs="David" w:hint="cs"/>
            <w:color w:val="auto"/>
            <w:rtl/>
          </w:rPr>
          <w:delText xml:space="preserve"> </w:delText>
        </w:r>
      </w:del>
      <w:r w:rsidR="004E3ABC">
        <w:rPr>
          <w:rStyle w:val="emailstyle17"/>
          <w:rFonts w:ascii="Times New Roman" w:hAnsi="Times New Roman" w:cs="David" w:hint="cs"/>
          <w:color w:val="auto"/>
          <w:rtl/>
        </w:rPr>
        <w:t>התברר לתובע,</w:t>
      </w:r>
      <w:del w:id="1157" w:author="Shimon" w:date="2019-07-21T22:58:00Z">
        <w:r w:rsidR="004E3ABC" w:rsidDel="00D26EA4">
          <w:rPr>
            <w:rStyle w:val="emailstyle17"/>
            <w:rFonts w:ascii="Times New Roman" w:hAnsi="Times New Roman" w:cs="David" w:hint="cs"/>
            <w:color w:val="auto"/>
            <w:rtl/>
          </w:rPr>
          <w:delText xml:space="preserve"> </w:delText>
        </w:r>
      </w:del>
      <w:ins w:id="1158" w:author="Shimon" w:date="2019-07-21T22:57:00Z">
        <w:r w:rsidR="00D26EA4">
          <w:rPr>
            <w:rStyle w:val="emailstyle17"/>
            <w:rFonts w:ascii="Times New Roman" w:hAnsi="Times New Roman" w:cs="David" w:hint="cs"/>
            <w:color w:val="auto"/>
            <w:rtl/>
          </w:rPr>
          <w:t xml:space="preserve"> </w:t>
        </w:r>
      </w:ins>
      <w:ins w:id="1159" w:author="Shimon" w:date="2019-07-21T23:03:00Z">
        <w:r w:rsidR="009D504B">
          <w:rPr>
            <w:rStyle w:val="emailstyle17"/>
            <w:rFonts w:ascii="Times New Roman" w:hAnsi="Times New Roman" w:cs="David" w:hint="cs"/>
            <w:color w:val="auto"/>
            <w:rtl/>
          </w:rPr>
          <w:t>כי בנוסף ל</w:t>
        </w:r>
      </w:ins>
      <w:r w:rsidR="00CC48AF">
        <w:rPr>
          <w:rStyle w:val="emailstyle17"/>
          <w:rFonts w:ascii="Times New Roman" w:hAnsi="Times New Roman" w:cs="David" w:hint="cs"/>
          <w:color w:val="auto"/>
          <w:rtl/>
        </w:rPr>
        <w:t>פרישתו</w:t>
      </w:r>
      <w:r w:rsidR="004E3ABC">
        <w:rPr>
          <w:rStyle w:val="emailstyle17"/>
          <w:rFonts w:ascii="Times New Roman" w:hAnsi="Times New Roman" w:cs="David" w:hint="cs"/>
          <w:color w:val="auto"/>
          <w:rtl/>
        </w:rPr>
        <w:t xml:space="preserve"> הכפויה,</w:t>
      </w:r>
      <w:r w:rsidR="00CC48AF">
        <w:rPr>
          <w:rStyle w:val="emailstyle17"/>
          <w:rFonts w:ascii="Times New Roman" w:hAnsi="Times New Roman" w:cs="David" w:hint="cs"/>
          <w:color w:val="auto"/>
          <w:rtl/>
        </w:rPr>
        <w:t xml:space="preserve"> </w:t>
      </w:r>
      <w:ins w:id="1160" w:author="Shimon" w:date="2019-07-21T22:59:00Z">
        <w:r w:rsidR="00D26EA4">
          <w:rPr>
            <w:rStyle w:val="emailstyle17"/>
            <w:rFonts w:ascii="Times New Roman" w:hAnsi="Times New Roman" w:cs="David" w:hint="cs"/>
            <w:color w:val="auto"/>
            <w:rtl/>
          </w:rPr>
          <w:t xml:space="preserve">והעיכוב הממושך בתשלום הפנסיה, </w:t>
        </w:r>
      </w:ins>
      <w:del w:id="1161" w:author="Shimon" w:date="2019-08-05T13:18:00Z">
        <w:r w:rsidR="005430D4" w:rsidDel="00121654">
          <w:rPr>
            <w:rStyle w:val="emailstyle17"/>
            <w:rFonts w:ascii="Times New Roman" w:hAnsi="Times New Roman" w:cs="David" w:hint="cs"/>
            <w:color w:val="auto"/>
            <w:rtl/>
          </w:rPr>
          <w:delText xml:space="preserve"> </w:delText>
        </w:r>
      </w:del>
      <w:ins w:id="1162" w:author="Shimon" w:date="2019-07-21T23:54:00Z">
        <w:r w:rsidR="00435A41">
          <w:rPr>
            <w:rStyle w:val="emailstyle17"/>
            <w:rFonts w:ascii="Times New Roman" w:hAnsi="Times New Roman" w:cs="David" w:hint="cs"/>
            <w:color w:val="auto"/>
            <w:rtl/>
          </w:rPr>
          <w:t xml:space="preserve">הגימלה </w:t>
        </w:r>
      </w:ins>
      <w:ins w:id="1163" w:author="Shimon" w:date="2019-07-21T23:10:00Z">
        <w:r w:rsidR="009D504B">
          <w:rPr>
            <w:rStyle w:val="emailstyle17"/>
            <w:rFonts w:ascii="Times New Roman" w:hAnsi="Times New Roman" w:cs="David" w:hint="cs"/>
            <w:color w:val="auto"/>
            <w:rtl/>
          </w:rPr>
          <w:t>המשולמת לו</w:t>
        </w:r>
      </w:ins>
      <w:ins w:id="1164" w:author="Shimon" w:date="2019-07-22T00:02:00Z">
        <w:r w:rsidR="00435A41">
          <w:rPr>
            <w:rStyle w:val="emailstyle17"/>
            <w:rFonts w:ascii="Times New Roman" w:hAnsi="Times New Roman" w:cs="David" w:hint="cs"/>
            <w:color w:val="auto"/>
            <w:rtl/>
          </w:rPr>
          <w:t xml:space="preserve"> בפועל</w:t>
        </w:r>
      </w:ins>
      <w:ins w:id="1165" w:author="Shimon" w:date="2019-07-21T23:10:00Z">
        <w:r w:rsidR="009D504B">
          <w:rPr>
            <w:rStyle w:val="emailstyle17"/>
            <w:rFonts w:ascii="Times New Roman" w:hAnsi="Times New Roman" w:cs="David" w:hint="cs"/>
            <w:color w:val="auto"/>
            <w:rtl/>
          </w:rPr>
          <w:t xml:space="preserve"> </w:t>
        </w:r>
      </w:ins>
      <w:r w:rsidR="00CC48AF">
        <w:rPr>
          <w:rStyle w:val="emailstyle17"/>
          <w:rFonts w:ascii="Times New Roman" w:hAnsi="Times New Roman" w:cs="David" w:hint="cs"/>
          <w:color w:val="auto"/>
          <w:rtl/>
        </w:rPr>
        <w:t>נמוכה מזאת המגיעה לו</w:t>
      </w:r>
      <w:ins w:id="1166" w:author="Shimon" w:date="2019-07-21T23:24:00Z">
        <w:r w:rsidR="00794A53">
          <w:rPr>
            <w:rStyle w:val="emailstyle17"/>
            <w:rFonts w:ascii="Times New Roman" w:hAnsi="Times New Roman" w:cs="David" w:hint="cs"/>
            <w:color w:val="auto"/>
            <w:rtl/>
          </w:rPr>
          <w:t xml:space="preserve"> </w:t>
        </w:r>
      </w:ins>
      <w:ins w:id="1167" w:author="Shimon" w:date="2019-07-21T23:50:00Z">
        <w:r w:rsidR="0069391A">
          <w:rPr>
            <w:rStyle w:val="emailstyle17"/>
            <w:rFonts w:ascii="Times New Roman" w:hAnsi="Times New Roman" w:cs="David" w:hint="cs"/>
            <w:color w:val="auto"/>
            <w:rtl/>
          </w:rPr>
          <w:t>ע"פ ה</w:t>
        </w:r>
      </w:ins>
      <w:ins w:id="1168" w:author="Shimon" w:date="2019-07-21T23:51:00Z">
        <w:r w:rsidR="00C23A47">
          <w:rPr>
            <w:rStyle w:val="emailstyle17"/>
            <w:rFonts w:ascii="Times New Roman" w:hAnsi="Times New Roman" w:cs="David" w:hint="cs"/>
            <w:color w:val="auto"/>
            <w:rtl/>
          </w:rPr>
          <w:t>חוזה,</w:t>
        </w:r>
      </w:ins>
      <w:ins w:id="1169" w:author="Shimon" w:date="2019-08-04T12:18:00Z">
        <w:r w:rsidR="00C23A47">
          <w:rPr>
            <w:rStyle w:val="emailstyle17"/>
            <w:rFonts w:ascii="Times New Roman" w:hAnsi="Times New Roman" w:cs="David" w:hint="cs"/>
            <w:color w:val="auto"/>
            <w:rtl/>
          </w:rPr>
          <w:t xml:space="preserve"> </w:t>
        </w:r>
      </w:ins>
      <w:ins w:id="1170" w:author="Shimon" w:date="2019-08-04T12:19:00Z">
        <w:r w:rsidR="00C23A47">
          <w:rPr>
            <w:rStyle w:val="emailstyle17"/>
            <w:rFonts w:ascii="Times New Roman" w:hAnsi="Times New Roman" w:cs="David" w:hint="cs"/>
            <w:color w:val="auto"/>
            <w:rtl/>
          </w:rPr>
          <w:t>(</w:t>
        </w:r>
      </w:ins>
      <w:ins w:id="1171" w:author="Shimon" w:date="2019-08-04T12:18:00Z">
        <w:r w:rsidR="00C23A47">
          <w:rPr>
            <w:rStyle w:val="emailstyle17"/>
            <w:rFonts w:ascii="Times New Roman" w:hAnsi="Times New Roman" w:cs="David" w:hint="cs"/>
            <w:color w:val="auto"/>
            <w:rtl/>
          </w:rPr>
          <w:t>ו</w:t>
        </w:r>
      </w:ins>
      <w:ins w:id="1172" w:author="Shimon" w:date="2019-08-05T16:38:00Z">
        <w:r w:rsidR="00A16DF9">
          <w:rPr>
            <w:rStyle w:val="emailstyle17"/>
            <w:rFonts w:ascii="Times New Roman" w:hAnsi="Times New Roman" w:cs="David" w:hint="cs"/>
            <w:color w:val="auto"/>
            <w:rtl/>
          </w:rPr>
          <w:t>מ</w:t>
        </w:r>
      </w:ins>
      <w:ins w:id="1173" w:author="Shimon" w:date="2019-07-22T12:28:00Z">
        <w:r w:rsidR="00895329">
          <w:rPr>
            <w:rStyle w:val="emailstyle17"/>
            <w:rFonts w:ascii="Times New Roman" w:hAnsi="Times New Roman" w:cs="David" w:hint="cs"/>
            <w:color w:val="auto"/>
            <w:rtl/>
          </w:rPr>
          <w:t>מסמך ההודעה על פרישה הנ"ל</w:t>
        </w:r>
      </w:ins>
      <w:ins w:id="1174" w:author="Shimon" w:date="2019-08-04T12:19:00Z">
        <w:r w:rsidR="00C23A47">
          <w:rPr>
            <w:rStyle w:val="emailstyle17"/>
            <w:rFonts w:ascii="Times New Roman" w:hAnsi="Times New Roman" w:cs="David" w:hint="cs"/>
            <w:color w:val="auto"/>
            <w:rtl/>
          </w:rPr>
          <w:t>)</w:t>
        </w:r>
      </w:ins>
      <w:ins w:id="1175" w:author="Shimon" w:date="2019-07-22T12:28:00Z">
        <w:r w:rsidR="00895329">
          <w:rPr>
            <w:rStyle w:val="emailstyle17"/>
            <w:rFonts w:ascii="Times New Roman" w:hAnsi="Times New Roman" w:cs="David" w:hint="cs"/>
            <w:color w:val="auto"/>
            <w:rtl/>
          </w:rPr>
          <w:t xml:space="preserve">, </w:t>
        </w:r>
      </w:ins>
      <w:ins w:id="1176" w:author="Shimon" w:date="2019-07-21T23:24:00Z">
        <w:r w:rsidR="00794A53">
          <w:rPr>
            <w:rStyle w:val="emailstyle17"/>
            <w:rFonts w:ascii="Times New Roman" w:hAnsi="Times New Roman" w:cs="David" w:hint="cs"/>
            <w:color w:val="auto"/>
            <w:rtl/>
          </w:rPr>
          <w:t>כמתואר לקמן:</w:t>
        </w:r>
      </w:ins>
    </w:p>
    <w:p w14:paraId="1732BDBE" w14:textId="77777777" w:rsidR="00520F84" w:rsidRPr="00520F84" w:rsidRDefault="00520F84">
      <w:pPr>
        <w:pStyle w:val="11"/>
        <w:spacing w:before="0"/>
        <w:ind w:left="510" w:right="360" w:firstLine="0"/>
        <w:rPr>
          <w:ins w:id="1177" w:author="Shimon" w:date="2019-07-23T11:57:00Z"/>
          <w:rStyle w:val="emailstyle17"/>
          <w:rFonts w:ascii="Times New Roman" w:hAnsi="Times New Roman" w:cs="David"/>
          <w:b/>
          <w:bCs/>
          <w:color w:val="auto"/>
          <w:sz w:val="16"/>
          <w:szCs w:val="16"/>
          <w:u w:val="single"/>
          <w:rPrChange w:id="1178" w:author="Shimon" w:date="2019-07-30T14:28:00Z">
            <w:rPr>
              <w:ins w:id="1179" w:author="Shimon" w:date="2019-07-23T11:57:00Z"/>
              <w:rStyle w:val="emailstyle17"/>
              <w:rFonts w:ascii="Times New Roman" w:hAnsi="Times New Roman" w:cs="David"/>
              <w:b/>
              <w:bCs/>
              <w:color w:val="auto"/>
              <w:szCs w:val="28"/>
              <w:u w:val="single"/>
            </w:rPr>
          </w:rPrChange>
        </w:rPr>
        <w:pPrChange w:id="1180" w:author="Shimon" w:date="2019-07-30T14:23:00Z">
          <w:pPr>
            <w:pStyle w:val="11"/>
            <w:numPr>
              <w:numId w:val="14"/>
            </w:numPr>
            <w:tabs>
              <w:tab w:val="num" w:pos="1069"/>
            </w:tabs>
            <w:spacing w:before="0" w:after="240" w:line="360" w:lineRule="auto"/>
            <w:ind w:left="510" w:right="360" w:hanging="425"/>
          </w:pPr>
        </w:pPrChange>
      </w:pPr>
    </w:p>
    <w:p w14:paraId="529C2DA1" w14:textId="109DDE45" w:rsidR="005430D4" w:rsidRPr="005430D4" w:rsidRDefault="00CC48AF">
      <w:pPr>
        <w:pStyle w:val="11"/>
        <w:numPr>
          <w:ilvl w:val="0"/>
          <w:numId w:val="42"/>
        </w:numPr>
        <w:spacing w:before="0" w:after="240"/>
        <w:ind w:left="510" w:hanging="412"/>
        <w:rPr>
          <w:rStyle w:val="emailstyle17"/>
          <w:rFonts w:ascii="Times New Roman" w:hAnsi="Times New Roman" w:cs="David"/>
          <w:b/>
          <w:bCs/>
          <w:color w:val="auto"/>
          <w:szCs w:val="28"/>
          <w:u w:val="single"/>
        </w:rPr>
        <w:pPrChange w:id="1181" w:author="Shimon" w:date="2019-07-22T13:47:00Z">
          <w:pPr>
            <w:pStyle w:val="11"/>
            <w:numPr>
              <w:numId w:val="14"/>
            </w:numPr>
            <w:tabs>
              <w:tab w:val="num" w:pos="1069"/>
            </w:tabs>
            <w:spacing w:before="0" w:after="240" w:line="360" w:lineRule="auto"/>
            <w:ind w:left="510" w:right="360" w:hanging="425"/>
          </w:pPr>
        </w:pPrChange>
      </w:pPr>
      <w:del w:id="1182" w:author="Shimon" w:date="2019-07-21T23:24:00Z">
        <w:r w:rsidRPr="005430D4" w:rsidDel="00794A53">
          <w:rPr>
            <w:rStyle w:val="emailstyle17"/>
            <w:rFonts w:ascii="Times New Roman" w:hAnsi="Times New Roman" w:cs="David" w:hint="cs"/>
            <w:color w:val="auto"/>
            <w:rtl/>
          </w:rPr>
          <w:delText xml:space="preserve"> </w:delText>
        </w:r>
      </w:del>
      <w:ins w:id="1183" w:author="Shimon" w:date="2019-07-21T23:24:00Z">
        <w:r w:rsidR="00794A53" w:rsidRPr="005430D4">
          <w:rPr>
            <w:rStyle w:val="emailstyle17"/>
            <w:rFonts w:ascii="Times New Roman" w:hAnsi="Times New Roman" w:cs="David" w:hint="cs"/>
            <w:color w:val="auto"/>
            <w:rtl/>
          </w:rPr>
          <w:t>ע"פ סעיף 12 לחוזה</w:t>
        </w:r>
      </w:ins>
      <w:ins w:id="1184" w:author="Shimon" w:date="2019-07-23T11:56:00Z">
        <w:r w:rsidR="008130C8">
          <w:rPr>
            <w:rStyle w:val="emailstyle17"/>
            <w:rFonts w:ascii="Times New Roman" w:hAnsi="Times New Roman" w:cs="David" w:hint="cs"/>
            <w:color w:val="auto"/>
            <w:rtl/>
          </w:rPr>
          <w:t>,</w:t>
        </w:r>
      </w:ins>
      <w:ins w:id="1185" w:author="Shimon" w:date="2019-07-21T23:24:00Z">
        <w:r w:rsidR="00794A53" w:rsidRPr="005430D4">
          <w:rPr>
            <w:rStyle w:val="emailstyle17"/>
            <w:rFonts w:ascii="Times New Roman" w:hAnsi="Times New Roman" w:cs="David" w:hint="cs"/>
            <w:color w:val="auto"/>
            <w:rtl/>
          </w:rPr>
          <w:t xml:space="preserve"> </w:t>
        </w:r>
        <w:r w:rsidR="00794A53" w:rsidRPr="00271FD1">
          <w:rPr>
            <w:rStyle w:val="emailstyle17"/>
            <w:rFonts w:ascii="Times New Roman" w:hAnsi="Times New Roman" w:cs="David" w:hint="eastAsia"/>
            <w:b/>
            <w:bCs/>
            <w:color w:val="auto"/>
            <w:rtl/>
            <w:rPrChange w:id="1186" w:author="Shimon" w:date="2019-08-05T13:28:00Z">
              <w:rPr>
                <w:rStyle w:val="emailstyle17"/>
                <w:rFonts w:ascii="Times New Roman" w:hAnsi="Times New Roman" w:cs="David" w:hint="eastAsia"/>
                <w:color w:val="auto"/>
                <w:rtl/>
              </w:rPr>
            </w:rPrChange>
          </w:rPr>
          <w:t>ה</w:t>
        </w:r>
      </w:ins>
      <w:ins w:id="1187" w:author="Shimon" w:date="2019-07-21T23:54:00Z">
        <w:r w:rsidR="00435A41" w:rsidRPr="00271FD1">
          <w:rPr>
            <w:rStyle w:val="emailstyle17"/>
            <w:rFonts w:ascii="Times New Roman" w:hAnsi="Times New Roman" w:cs="David" w:hint="eastAsia"/>
            <w:b/>
            <w:bCs/>
            <w:color w:val="auto"/>
            <w:rtl/>
            <w:rPrChange w:id="1188" w:author="Shimon" w:date="2019-08-05T13:28:00Z">
              <w:rPr>
                <w:rStyle w:val="emailstyle17"/>
                <w:rFonts w:ascii="Times New Roman" w:hAnsi="Times New Roman" w:cs="David" w:hint="eastAsia"/>
                <w:color w:val="auto"/>
                <w:rtl/>
              </w:rPr>
            </w:rPrChange>
          </w:rPr>
          <w:t>גימל</w:t>
        </w:r>
      </w:ins>
      <w:ins w:id="1189" w:author="Shimon" w:date="2019-07-21T23:24:00Z">
        <w:r w:rsidR="00794A53" w:rsidRPr="00271FD1">
          <w:rPr>
            <w:rStyle w:val="emailstyle17"/>
            <w:rFonts w:ascii="Times New Roman" w:hAnsi="Times New Roman" w:cs="David" w:hint="eastAsia"/>
            <w:b/>
            <w:bCs/>
            <w:color w:val="auto"/>
            <w:rtl/>
            <w:rPrChange w:id="1190" w:author="Shimon" w:date="2019-08-05T13:28:00Z">
              <w:rPr>
                <w:rStyle w:val="emailstyle17"/>
                <w:rFonts w:ascii="Times New Roman" w:hAnsi="Times New Roman" w:cs="David" w:hint="eastAsia"/>
                <w:color w:val="auto"/>
                <w:rtl/>
              </w:rPr>
            </w:rPrChange>
          </w:rPr>
          <w:t>ה</w:t>
        </w:r>
        <w:r w:rsidR="00794A53" w:rsidRPr="00271FD1">
          <w:rPr>
            <w:rStyle w:val="emailstyle17"/>
            <w:rFonts w:ascii="Times New Roman" w:hAnsi="Times New Roman" w:cs="David"/>
            <w:b/>
            <w:bCs/>
            <w:color w:val="auto"/>
            <w:rtl/>
            <w:rPrChange w:id="1191" w:author="Shimon" w:date="2019-08-05T13:28:00Z">
              <w:rPr>
                <w:rStyle w:val="emailstyle17"/>
                <w:rFonts w:ascii="Times New Roman" w:hAnsi="Times New Roman" w:cs="David"/>
                <w:color w:val="auto"/>
                <w:rtl/>
              </w:rPr>
            </w:rPrChange>
          </w:rPr>
          <w:t xml:space="preserve"> </w:t>
        </w:r>
        <w:r w:rsidR="00794A53" w:rsidRPr="00271FD1">
          <w:rPr>
            <w:rStyle w:val="emailstyle17"/>
            <w:rFonts w:ascii="Times New Roman" w:hAnsi="Times New Roman" w:cs="David" w:hint="eastAsia"/>
            <w:b/>
            <w:bCs/>
            <w:color w:val="auto"/>
            <w:u w:val="single"/>
            <w:rtl/>
            <w:rPrChange w:id="1192" w:author="Shimon" w:date="2019-08-05T13:28:00Z">
              <w:rPr>
                <w:rStyle w:val="emailstyle17"/>
                <w:rFonts w:ascii="Times New Roman" w:hAnsi="Times New Roman" w:cs="David" w:hint="eastAsia"/>
                <w:color w:val="auto"/>
                <w:rtl/>
              </w:rPr>
            </w:rPrChange>
          </w:rPr>
          <w:t>לכל</w:t>
        </w:r>
        <w:r w:rsidR="00794A53" w:rsidRPr="00271FD1">
          <w:rPr>
            <w:rStyle w:val="emailstyle17"/>
            <w:rFonts w:ascii="Times New Roman" w:hAnsi="Times New Roman" w:cs="David"/>
            <w:b/>
            <w:bCs/>
            <w:color w:val="auto"/>
            <w:u w:val="single"/>
            <w:rtl/>
            <w:rPrChange w:id="1193" w:author="Shimon" w:date="2019-08-05T13:28:00Z">
              <w:rPr>
                <w:rStyle w:val="emailstyle17"/>
                <w:rFonts w:ascii="Times New Roman" w:hAnsi="Times New Roman" w:cs="David"/>
                <w:color w:val="auto"/>
                <w:rtl/>
              </w:rPr>
            </w:rPrChange>
          </w:rPr>
          <w:t xml:space="preserve"> </w:t>
        </w:r>
      </w:ins>
      <w:ins w:id="1194" w:author="Shimon" w:date="2019-07-21T23:26:00Z">
        <w:r w:rsidR="00794A53" w:rsidRPr="00271FD1">
          <w:rPr>
            <w:rStyle w:val="emailstyle17"/>
            <w:rFonts w:ascii="Times New Roman" w:hAnsi="Times New Roman" w:cs="David" w:hint="eastAsia"/>
            <w:b/>
            <w:bCs/>
            <w:color w:val="auto"/>
            <w:u w:val="single"/>
            <w:rtl/>
            <w:rPrChange w:id="1195" w:author="Shimon" w:date="2019-08-05T13:28:00Z">
              <w:rPr>
                <w:rStyle w:val="emailstyle17"/>
                <w:rFonts w:ascii="Times New Roman" w:hAnsi="Times New Roman" w:cs="David" w:hint="eastAsia"/>
                <w:color w:val="auto"/>
                <w:rtl/>
              </w:rPr>
            </w:rPrChange>
          </w:rPr>
          <w:t>א</w:t>
        </w:r>
      </w:ins>
      <w:ins w:id="1196" w:author="Shimon" w:date="2019-07-21T23:24:00Z">
        <w:r w:rsidR="00794A53" w:rsidRPr="00271FD1">
          <w:rPr>
            <w:rStyle w:val="emailstyle17"/>
            <w:rFonts w:ascii="Times New Roman" w:hAnsi="Times New Roman" w:cs="David" w:hint="eastAsia"/>
            <w:b/>
            <w:bCs/>
            <w:color w:val="auto"/>
            <w:u w:val="single"/>
            <w:rtl/>
            <w:rPrChange w:id="1197" w:author="Shimon" w:date="2019-08-05T13:28:00Z">
              <w:rPr>
                <w:rStyle w:val="emailstyle17"/>
                <w:rFonts w:ascii="Times New Roman" w:hAnsi="Times New Roman" w:cs="David" w:hint="eastAsia"/>
                <w:color w:val="auto"/>
                <w:rtl/>
              </w:rPr>
            </w:rPrChange>
          </w:rPr>
          <w:t>חת</w:t>
        </w:r>
        <w:r w:rsidR="00794A53" w:rsidRPr="00271FD1">
          <w:rPr>
            <w:rStyle w:val="emailstyle17"/>
            <w:rFonts w:ascii="Times New Roman" w:hAnsi="Times New Roman" w:cs="David"/>
            <w:b/>
            <w:bCs/>
            <w:color w:val="auto"/>
            <w:rtl/>
            <w:rPrChange w:id="1198" w:author="Shimon" w:date="2019-08-05T13:28:00Z">
              <w:rPr>
                <w:rStyle w:val="emailstyle17"/>
                <w:rFonts w:ascii="Times New Roman" w:hAnsi="Times New Roman" w:cs="David"/>
                <w:color w:val="auto"/>
                <w:rtl/>
              </w:rPr>
            </w:rPrChange>
          </w:rPr>
          <w:t xml:space="preserve"> מתקופות העבודה </w:t>
        </w:r>
      </w:ins>
      <w:ins w:id="1199" w:author="Shimon" w:date="2019-07-21T23:27:00Z">
        <w:r w:rsidR="00794A53" w:rsidRPr="00271FD1">
          <w:rPr>
            <w:rStyle w:val="emailstyle17"/>
            <w:rFonts w:ascii="Times New Roman" w:hAnsi="Times New Roman" w:cs="David" w:hint="eastAsia"/>
            <w:b/>
            <w:bCs/>
            <w:color w:val="auto"/>
            <w:rtl/>
            <w:rPrChange w:id="1200" w:author="Shimon" w:date="2019-08-05T13:28:00Z">
              <w:rPr>
                <w:rStyle w:val="emailstyle17"/>
                <w:rFonts w:ascii="Times New Roman" w:hAnsi="Times New Roman" w:cs="David" w:hint="eastAsia"/>
                <w:color w:val="auto"/>
                <w:rtl/>
              </w:rPr>
            </w:rPrChange>
          </w:rPr>
          <w:t>צ</w:t>
        </w:r>
        <w:r w:rsidR="00794A53" w:rsidRPr="00271FD1">
          <w:rPr>
            <w:rStyle w:val="emailstyle17"/>
            <w:rFonts w:ascii="Times New Roman" w:hAnsi="Times New Roman" w:cs="David"/>
            <w:b/>
            <w:bCs/>
            <w:color w:val="auto"/>
            <w:rtl/>
            <w:rPrChange w:id="1201" w:author="Shimon" w:date="2019-08-05T13:28:00Z">
              <w:rPr>
                <w:rStyle w:val="emailstyle17"/>
                <w:rFonts w:ascii="Times New Roman" w:hAnsi="Times New Roman" w:cs="David"/>
                <w:color w:val="auto"/>
                <w:rtl/>
              </w:rPr>
            </w:rPrChange>
          </w:rPr>
          <w:t xml:space="preserve">"ל </w:t>
        </w:r>
      </w:ins>
      <w:ins w:id="1202" w:author="Shimon" w:date="2019-07-21T23:24:00Z">
        <w:r w:rsidR="00794A53" w:rsidRPr="00271FD1">
          <w:rPr>
            <w:rStyle w:val="emailstyle17"/>
            <w:rFonts w:ascii="Times New Roman" w:hAnsi="Times New Roman" w:cs="David" w:hint="eastAsia"/>
            <w:b/>
            <w:bCs/>
            <w:color w:val="auto"/>
            <w:rtl/>
            <w:rPrChange w:id="1203" w:author="Shimon" w:date="2019-08-05T13:28:00Z">
              <w:rPr>
                <w:rStyle w:val="emailstyle17"/>
                <w:rFonts w:ascii="Times New Roman" w:hAnsi="Times New Roman" w:cs="David" w:hint="eastAsia"/>
                <w:color w:val="auto"/>
                <w:rtl/>
              </w:rPr>
            </w:rPrChange>
          </w:rPr>
          <w:t>כדלקמן</w:t>
        </w:r>
      </w:ins>
      <w:ins w:id="1204" w:author="Shimon" w:date="2019-07-21T23:25:00Z">
        <w:r w:rsidR="00794A53" w:rsidRPr="005430D4">
          <w:rPr>
            <w:rStyle w:val="emailstyle17"/>
            <w:rFonts w:ascii="Times New Roman" w:hAnsi="Times New Roman" w:cs="David" w:hint="cs"/>
            <w:color w:val="auto"/>
            <w:rtl/>
          </w:rPr>
          <w:t>:</w:t>
        </w:r>
      </w:ins>
    </w:p>
    <w:p w14:paraId="0DB9115A" w14:textId="537C8C18" w:rsidR="005C5500" w:rsidRPr="005C5500" w:rsidRDefault="00337EAF">
      <w:pPr>
        <w:pStyle w:val="11"/>
        <w:spacing w:before="0" w:after="120" w:line="360" w:lineRule="auto"/>
        <w:ind w:left="96" w:right="357" w:hanging="140"/>
        <w:rPr>
          <w:ins w:id="1205" w:author="Shimon" w:date="2019-07-23T11:37:00Z"/>
          <w:rStyle w:val="emailstyle17"/>
          <w:rFonts w:ascii="Times New Roman" w:hAnsi="Times New Roman" w:cs="David"/>
          <w:b/>
          <w:bCs/>
          <w:color w:val="auto"/>
          <w:szCs w:val="28"/>
          <w:u w:val="single"/>
          <w:rtl/>
          <w:rPrChange w:id="1206" w:author="Shimon" w:date="2019-07-23T11:37:00Z">
            <w:rPr>
              <w:ins w:id="1207" w:author="Shimon" w:date="2019-07-23T11:37:00Z"/>
              <w:rStyle w:val="emailstyle17"/>
              <w:rFonts w:ascii="Times New Roman" w:hAnsi="Times New Roman" w:cs="David"/>
              <w:color w:val="auto"/>
              <w:rtl/>
            </w:rPr>
          </w:rPrChange>
        </w:rPr>
        <w:pPrChange w:id="1208" w:author="Shimon" w:date="2019-07-23T11:43:00Z">
          <w:pPr>
            <w:pStyle w:val="11"/>
            <w:numPr>
              <w:numId w:val="14"/>
            </w:numPr>
            <w:tabs>
              <w:tab w:val="num" w:pos="1069"/>
            </w:tabs>
            <w:spacing w:before="0" w:after="240" w:line="360" w:lineRule="auto"/>
            <w:ind w:left="510" w:right="360" w:hanging="425"/>
          </w:pPr>
        </w:pPrChange>
      </w:pPr>
      <w:ins w:id="1209" w:author="Shimon" w:date="2019-07-23T13:40:00Z">
        <w:r>
          <w:rPr>
            <w:rStyle w:val="emailstyle17"/>
            <w:rFonts w:ascii="Times New Roman" w:hAnsi="Times New Roman" w:cs="David" w:hint="cs"/>
            <w:b/>
            <w:bCs/>
            <w:color w:val="auto"/>
            <w:rtl/>
          </w:rPr>
          <w:t xml:space="preserve">       </w:t>
        </w:r>
      </w:ins>
      <w:ins w:id="1210" w:author="Shimon" w:date="2019-07-21T23:11:00Z">
        <w:r w:rsidR="009D504B" w:rsidRPr="005430D4">
          <w:rPr>
            <w:rStyle w:val="emailstyle17"/>
            <w:rFonts w:ascii="Times New Roman" w:hAnsi="Times New Roman" w:cs="David" w:hint="eastAsia"/>
            <w:b/>
            <w:bCs/>
            <w:color w:val="auto"/>
            <w:rtl/>
            <w:rPrChange w:id="1211" w:author="Shimon" w:date="2019-07-22T00:02:00Z">
              <w:rPr>
                <w:rStyle w:val="emailstyle17"/>
                <w:rFonts w:ascii="Times New Roman" w:hAnsi="Times New Roman" w:cs="David" w:hint="eastAsia"/>
                <w:color w:val="auto"/>
                <w:rtl/>
              </w:rPr>
            </w:rPrChange>
          </w:rPr>
          <w:t>א</w:t>
        </w:r>
        <w:r w:rsidR="009D504B" w:rsidRPr="005430D4">
          <w:rPr>
            <w:rStyle w:val="emailstyle17"/>
            <w:rFonts w:ascii="Times New Roman" w:hAnsi="Times New Roman" w:cs="David"/>
            <w:b/>
            <w:bCs/>
            <w:color w:val="auto"/>
            <w:rtl/>
            <w:rPrChange w:id="1212" w:author="Shimon" w:date="2019-07-22T00:02:00Z">
              <w:rPr>
                <w:rStyle w:val="emailstyle17"/>
                <w:rFonts w:ascii="Times New Roman" w:hAnsi="Times New Roman" w:cs="David"/>
                <w:color w:val="auto"/>
                <w:rtl/>
              </w:rPr>
            </w:rPrChange>
          </w:rPr>
          <w:t>:</w:t>
        </w:r>
        <w:r w:rsidR="009D504B" w:rsidRPr="005430D4">
          <w:rPr>
            <w:rStyle w:val="emailstyle17"/>
            <w:rFonts w:ascii="Times New Roman" w:hAnsi="Times New Roman" w:cs="David" w:hint="cs"/>
            <w:color w:val="auto"/>
            <w:rtl/>
          </w:rPr>
          <w:t xml:space="preserve"> </w:t>
        </w:r>
      </w:ins>
      <w:ins w:id="1213" w:author="Shimon" w:date="2019-07-21T23:14:00Z">
        <w:r w:rsidR="00BE14DA" w:rsidRPr="005430D4">
          <w:rPr>
            <w:rStyle w:val="emailstyle17"/>
            <w:rFonts w:ascii="Times New Roman" w:hAnsi="Times New Roman" w:cs="David" w:hint="eastAsia"/>
            <w:b/>
            <w:bCs/>
            <w:color w:val="auto"/>
            <w:u w:val="single"/>
            <w:rtl/>
            <w:rPrChange w:id="1214" w:author="Shimon" w:date="2019-07-21T23:44:00Z">
              <w:rPr>
                <w:rStyle w:val="emailstyle17"/>
                <w:rFonts w:ascii="Times New Roman" w:hAnsi="Times New Roman" w:cs="David" w:hint="eastAsia"/>
                <w:color w:val="auto"/>
                <w:rtl/>
              </w:rPr>
            </w:rPrChange>
          </w:rPr>
          <w:t>לתקופת</w:t>
        </w:r>
        <w:r w:rsidR="00BE14DA" w:rsidRPr="005430D4">
          <w:rPr>
            <w:rStyle w:val="emailstyle17"/>
            <w:rFonts w:ascii="Times New Roman" w:hAnsi="Times New Roman" w:cs="David"/>
            <w:b/>
            <w:bCs/>
            <w:color w:val="auto"/>
            <w:u w:val="single"/>
            <w:rtl/>
            <w:rPrChange w:id="1215" w:author="Shimon" w:date="2019-07-21T23:44: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u w:val="single"/>
            <w:rtl/>
            <w:rPrChange w:id="1216" w:author="Shimon" w:date="2019-07-21T23:44:00Z">
              <w:rPr>
                <w:rStyle w:val="emailstyle17"/>
                <w:rFonts w:ascii="Times New Roman" w:hAnsi="Times New Roman" w:cs="David" w:hint="eastAsia"/>
                <w:color w:val="auto"/>
                <w:rtl/>
              </w:rPr>
            </w:rPrChange>
          </w:rPr>
          <w:t>העבודה</w:t>
        </w:r>
        <w:r w:rsidR="00BE14DA" w:rsidRPr="005430D4">
          <w:rPr>
            <w:rStyle w:val="emailstyle17"/>
            <w:rFonts w:ascii="Times New Roman" w:hAnsi="Times New Roman" w:cs="David"/>
            <w:b/>
            <w:bCs/>
            <w:color w:val="auto"/>
            <w:u w:val="single"/>
            <w:rtl/>
            <w:rPrChange w:id="1217" w:author="Shimon" w:date="2019-07-21T23:44: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u w:val="single"/>
            <w:rtl/>
            <w:rPrChange w:id="1218" w:author="Shimon" w:date="2019-07-21T23:44:00Z">
              <w:rPr>
                <w:rStyle w:val="emailstyle17"/>
                <w:rFonts w:ascii="Times New Roman" w:hAnsi="Times New Roman" w:cs="David" w:hint="eastAsia"/>
                <w:color w:val="auto"/>
                <w:rtl/>
              </w:rPr>
            </w:rPrChange>
          </w:rPr>
          <w:t>בחוזה</w:t>
        </w:r>
      </w:ins>
      <w:ins w:id="1219" w:author="Shimon" w:date="2019-07-21T23:15:00Z">
        <w:r w:rsidR="00BE14DA" w:rsidRPr="005430D4">
          <w:rPr>
            <w:rStyle w:val="emailstyle17"/>
            <w:rFonts w:ascii="Times New Roman" w:hAnsi="Times New Roman" w:cs="David" w:hint="cs"/>
            <w:color w:val="auto"/>
            <w:rtl/>
          </w:rPr>
          <w:t xml:space="preserve"> (סעיף 12ב בחוזה)</w:t>
        </w:r>
      </w:ins>
      <w:ins w:id="1220" w:author="Shimon" w:date="2019-07-21T23:14:00Z">
        <w:r w:rsidR="00BE14DA" w:rsidRPr="005430D4">
          <w:rPr>
            <w:rStyle w:val="emailstyle17"/>
            <w:rFonts w:ascii="Times New Roman" w:hAnsi="Times New Roman" w:cs="David" w:hint="cs"/>
            <w:color w:val="auto"/>
            <w:rtl/>
          </w:rPr>
          <w:t>:</w:t>
        </w:r>
      </w:ins>
    </w:p>
    <w:p w14:paraId="6A850B16" w14:textId="77777777" w:rsidR="005C5500" w:rsidRDefault="00BE14DA">
      <w:pPr>
        <w:pStyle w:val="11"/>
        <w:spacing w:before="0" w:line="360" w:lineRule="auto"/>
        <w:ind w:left="510" w:right="357" w:firstLine="0"/>
        <w:rPr>
          <w:ins w:id="1221" w:author="Shimon" w:date="2019-07-23T11:42:00Z"/>
          <w:rStyle w:val="emailstyle17"/>
          <w:rFonts w:ascii="Times New Roman" w:hAnsi="Times New Roman" w:cs="David"/>
          <w:color w:val="auto"/>
          <w:rtl/>
        </w:rPr>
        <w:pPrChange w:id="1222" w:author="Shimon" w:date="2019-07-23T11:42:00Z">
          <w:pPr>
            <w:pStyle w:val="11"/>
            <w:numPr>
              <w:numId w:val="14"/>
            </w:numPr>
            <w:tabs>
              <w:tab w:val="num" w:pos="1069"/>
            </w:tabs>
            <w:spacing w:before="0" w:after="240" w:line="360" w:lineRule="auto"/>
            <w:ind w:left="510" w:right="360" w:hanging="425"/>
          </w:pPr>
        </w:pPrChange>
      </w:pPr>
      <w:ins w:id="1223" w:author="Shimon" w:date="2019-07-21T23:14:00Z">
        <w:r w:rsidRPr="005430D4">
          <w:rPr>
            <w:rStyle w:val="emailstyle17"/>
            <w:rFonts w:ascii="Times New Roman" w:hAnsi="Times New Roman" w:cs="David" w:hint="cs"/>
            <w:color w:val="auto"/>
            <w:rtl/>
          </w:rPr>
          <w:t xml:space="preserve"> </w:t>
        </w:r>
        <w:r w:rsidRPr="005430D4">
          <w:rPr>
            <w:rStyle w:val="emailstyle17"/>
            <w:rFonts w:ascii="Times New Roman" w:hAnsi="Times New Roman" w:cs="David"/>
            <w:b/>
            <w:bCs/>
            <w:color w:val="auto"/>
            <w:rtl/>
            <w:rPrChange w:id="1224" w:author="Shimon" w:date="2019-07-22T12:29:00Z">
              <w:rPr>
                <w:rStyle w:val="emailstyle17"/>
                <w:rFonts w:ascii="Times New Roman" w:hAnsi="Times New Roman" w:cs="David"/>
                <w:color w:val="auto"/>
                <w:rtl/>
              </w:rPr>
            </w:rPrChange>
          </w:rPr>
          <w:t>2%</w:t>
        </w:r>
        <w:r w:rsidRPr="005430D4">
          <w:rPr>
            <w:rStyle w:val="emailstyle17"/>
            <w:rFonts w:ascii="Times New Roman" w:hAnsi="Times New Roman" w:cs="David" w:hint="cs"/>
            <w:color w:val="auto"/>
            <w:rtl/>
          </w:rPr>
          <w:t xml:space="preserve"> מ</w:t>
        </w:r>
      </w:ins>
      <w:ins w:id="1225" w:author="Shimon" w:date="2019-07-23T11:42:00Z">
        <w:r w:rsidR="005C5500">
          <w:rPr>
            <w:rStyle w:val="emailstyle17"/>
            <w:rFonts w:ascii="Times New Roman" w:hAnsi="Times New Roman" w:cs="David" w:hint="cs"/>
            <w:color w:val="auto"/>
            <w:rtl/>
          </w:rPr>
          <w:t>ה</w:t>
        </w:r>
      </w:ins>
      <w:ins w:id="1226" w:author="Shimon" w:date="2019-07-21T23:11:00Z">
        <w:r w:rsidR="009D504B" w:rsidRPr="005430D4">
          <w:rPr>
            <w:rStyle w:val="emailstyle17"/>
            <w:rFonts w:ascii="Times New Roman" w:hAnsi="Times New Roman" w:cs="David" w:hint="cs"/>
            <w:color w:val="auto"/>
            <w:rtl/>
          </w:rPr>
          <w:t xml:space="preserve">משכורת </w:t>
        </w:r>
      </w:ins>
      <w:ins w:id="1227" w:author="Shimon" w:date="2019-07-23T11:42:00Z">
        <w:r w:rsidR="005C5500">
          <w:rPr>
            <w:rStyle w:val="emailstyle17"/>
            <w:rFonts w:ascii="Times New Roman" w:hAnsi="Times New Roman" w:cs="David" w:hint="cs"/>
            <w:color w:val="auto"/>
            <w:rtl/>
          </w:rPr>
          <w:t>האחרונה ו</w:t>
        </w:r>
      </w:ins>
      <w:ins w:id="1228" w:author="Shimon" w:date="2019-07-21T23:11:00Z">
        <w:r w:rsidR="009D504B" w:rsidRPr="005430D4">
          <w:rPr>
            <w:rStyle w:val="emailstyle17"/>
            <w:rFonts w:ascii="Times New Roman" w:hAnsi="Times New Roman" w:cs="David" w:hint="cs"/>
            <w:color w:val="auto"/>
            <w:rtl/>
          </w:rPr>
          <w:t>ה</w:t>
        </w:r>
      </w:ins>
      <w:ins w:id="1229" w:author="Shimon" w:date="2019-07-21T23:14:00Z">
        <w:r w:rsidRPr="005430D4">
          <w:rPr>
            <w:rStyle w:val="emailstyle17"/>
            <w:rFonts w:ascii="Times New Roman" w:hAnsi="Times New Roman" w:cs="David" w:hint="cs"/>
            <w:color w:val="auto"/>
            <w:rtl/>
          </w:rPr>
          <w:t xml:space="preserve">מעודכנת </w:t>
        </w:r>
      </w:ins>
      <w:ins w:id="1230" w:author="Shimon" w:date="2019-07-23T11:42:00Z">
        <w:r w:rsidR="005C5500">
          <w:rPr>
            <w:rStyle w:val="emailstyle17"/>
            <w:rFonts w:ascii="Times New Roman" w:hAnsi="Times New Roman" w:cs="David" w:hint="cs"/>
            <w:color w:val="auto"/>
            <w:rtl/>
          </w:rPr>
          <w:t xml:space="preserve">לפי החוזה </w:t>
        </w:r>
      </w:ins>
      <w:ins w:id="1231" w:author="Shimon" w:date="2019-07-21T23:29:00Z">
        <w:r w:rsidR="00794A53" w:rsidRPr="005430D4">
          <w:rPr>
            <w:rStyle w:val="emailstyle17"/>
            <w:rFonts w:ascii="Times New Roman" w:hAnsi="Times New Roman" w:cs="David" w:hint="cs"/>
            <w:color w:val="auto"/>
            <w:rtl/>
          </w:rPr>
          <w:t>(להלן</w:t>
        </w:r>
      </w:ins>
      <w:ins w:id="1232" w:author="Shimon" w:date="2019-07-21T23:30:00Z">
        <w:r w:rsidR="00794A53" w:rsidRPr="005430D4">
          <w:rPr>
            <w:rStyle w:val="emailstyle17"/>
            <w:rFonts w:ascii="Times New Roman" w:hAnsi="Times New Roman" w:cs="David" w:hint="cs"/>
            <w:color w:val="auto"/>
            <w:rtl/>
          </w:rPr>
          <w:t>:</w:t>
        </w:r>
      </w:ins>
      <w:ins w:id="1233" w:author="Shimon" w:date="2019-07-22T13:47:00Z">
        <w:r w:rsidR="007B1E48" w:rsidRPr="005430D4">
          <w:rPr>
            <w:rStyle w:val="emailstyle17"/>
            <w:rFonts w:ascii="Times New Roman" w:hAnsi="Times New Roman" w:cs="David" w:hint="cs"/>
            <w:color w:val="auto"/>
            <w:rtl/>
          </w:rPr>
          <w:t xml:space="preserve"> </w:t>
        </w:r>
      </w:ins>
      <w:ins w:id="1234" w:author="Shimon" w:date="2019-07-21T23:29:00Z">
        <w:r w:rsidR="00794A53" w:rsidRPr="005430D4">
          <w:rPr>
            <w:rStyle w:val="emailstyle17"/>
            <w:rFonts w:ascii="Times New Roman" w:hAnsi="Times New Roman" w:cs="David" w:hint="cs"/>
            <w:color w:val="auto"/>
            <w:rtl/>
          </w:rPr>
          <w:t>המשכורת הקובעת לחוזה)</w:t>
        </w:r>
      </w:ins>
      <w:ins w:id="1235" w:author="Shimon" w:date="2019-07-21T23:16:00Z">
        <w:r w:rsidRPr="005430D4">
          <w:rPr>
            <w:rStyle w:val="emailstyle17"/>
            <w:rFonts w:ascii="Times New Roman" w:hAnsi="Times New Roman" w:cs="David" w:hint="cs"/>
            <w:color w:val="auto"/>
            <w:rtl/>
          </w:rPr>
          <w:t>,</w:t>
        </w:r>
      </w:ins>
      <w:ins w:id="1236" w:author="Shimon" w:date="2019-07-21T23:14:00Z">
        <w:r w:rsidRPr="005430D4">
          <w:rPr>
            <w:rStyle w:val="emailstyle17"/>
            <w:rFonts w:ascii="Times New Roman" w:hAnsi="Times New Roman" w:cs="David" w:hint="cs"/>
            <w:color w:val="auto"/>
            <w:rtl/>
          </w:rPr>
          <w:t xml:space="preserve"> </w:t>
        </w:r>
      </w:ins>
    </w:p>
    <w:p w14:paraId="5CB7A169" w14:textId="77777777" w:rsidR="005C5500" w:rsidRDefault="00794A53">
      <w:pPr>
        <w:pStyle w:val="11"/>
        <w:spacing w:before="0" w:after="120" w:line="360" w:lineRule="auto"/>
        <w:ind w:left="510" w:right="357" w:firstLine="0"/>
        <w:rPr>
          <w:ins w:id="1237" w:author="Shimon" w:date="2019-07-23T11:43:00Z"/>
          <w:rStyle w:val="emailstyle17"/>
          <w:rFonts w:ascii="Times New Roman" w:hAnsi="Times New Roman" w:cs="David"/>
          <w:color w:val="auto"/>
          <w:rtl/>
        </w:rPr>
        <w:pPrChange w:id="1238" w:author="Shimon" w:date="2019-07-23T11:44:00Z">
          <w:pPr>
            <w:pStyle w:val="11"/>
            <w:numPr>
              <w:numId w:val="14"/>
            </w:numPr>
            <w:tabs>
              <w:tab w:val="num" w:pos="1069"/>
            </w:tabs>
            <w:spacing w:before="0" w:after="240" w:line="360" w:lineRule="auto"/>
            <w:ind w:left="510" w:right="360" w:hanging="425"/>
          </w:pPr>
        </w:pPrChange>
      </w:pPr>
      <w:ins w:id="1239" w:author="Shimon" w:date="2019-07-21T23:15:00Z">
        <w:r w:rsidRPr="005430D4">
          <w:rPr>
            <w:rStyle w:val="emailstyle17"/>
            <w:rFonts w:ascii="Times New Roman" w:hAnsi="Times New Roman" w:cs="David" w:hint="eastAsia"/>
            <w:b/>
            <w:bCs/>
            <w:color w:val="auto"/>
            <w:rtl/>
            <w:rPrChange w:id="1240" w:author="Shimon" w:date="2019-07-22T12:29:00Z">
              <w:rPr>
                <w:rStyle w:val="emailstyle17"/>
                <w:rFonts w:ascii="Times New Roman" w:hAnsi="Times New Roman" w:cs="David" w:hint="eastAsia"/>
                <w:color w:val="auto"/>
                <w:rtl/>
              </w:rPr>
            </w:rPrChange>
          </w:rPr>
          <w:t>לכל</w:t>
        </w:r>
        <w:r w:rsidRPr="005430D4">
          <w:rPr>
            <w:rStyle w:val="emailstyle17"/>
            <w:rFonts w:ascii="Times New Roman" w:hAnsi="Times New Roman" w:cs="David"/>
            <w:b/>
            <w:bCs/>
            <w:color w:val="auto"/>
            <w:rtl/>
            <w:rPrChange w:id="1241" w:author="Shimon" w:date="2019-07-22T12:29:00Z">
              <w:rPr>
                <w:rStyle w:val="emailstyle17"/>
                <w:rFonts w:ascii="Times New Roman" w:hAnsi="Times New Roman" w:cs="David"/>
                <w:color w:val="auto"/>
                <w:rtl/>
              </w:rPr>
            </w:rPrChange>
          </w:rPr>
          <w:t xml:space="preserve"> </w:t>
        </w:r>
        <w:r w:rsidRPr="005430D4">
          <w:rPr>
            <w:rStyle w:val="emailstyle17"/>
            <w:rFonts w:ascii="Times New Roman" w:hAnsi="Times New Roman" w:cs="David" w:hint="eastAsia"/>
            <w:b/>
            <w:bCs/>
            <w:color w:val="auto"/>
            <w:rtl/>
            <w:rPrChange w:id="1242" w:author="Shimon" w:date="2019-07-22T12:29:00Z">
              <w:rPr>
                <w:rStyle w:val="emailstyle17"/>
                <w:rFonts w:ascii="Times New Roman" w:hAnsi="Times New Roman" w:cs="David" w:hint="eastAsia"/>
                <w:color w:val="auto"/>
                <w:rtl/>
              </w:rPr>
            </w:rPrChange>
          </w:rPr>
          <w:t>שנ</w:t>
        </w:r>
      </w:ins>
      <w:ins w:id="1243" w:author="Shimon" w:date="2019-07-21T23:28:00Z">
        <w:r w:rsidRPr="005430D4">
          <w:rPr>
            <w:rStyle w:val="emailstyle17"/>
            <w:rFonts w:ascii="Times New Roman" w:hAnsi="Times New Roman" w:cs="David" w:hint="eastAsia"/>
            <w:b/>
            <w:bCs/>
            <w:color w:val="auto"/>
            <w:rtl/>
            <w:rPrChange w:id="1244" w:author="Shimon" w:date="2019-07-22T12:29:00Z">
              <w:rPr>
                <w:rStyle w:val="emailstyle17"/>
                <w:rFonts w:ascii="Times New Roman" w:hAnsi="Times New Roman" w:cs="David" w:hint="eastAsia"/>
                <w:color w:val="auto"/>
                <w:rtl/>
              </w:rPr>
            </w:rPrChange>
          </w:rPr>
          <w:t>ה</w:t>
        </w:r>
        <w:r w:rsidRPr="005430D4">
          <w:rPr>
            <w:rStyle w:val="emailstyle17"/>
            <w:rFonts w:ascii="Times New Roman" w:hAnsi="Times New Roman" w:cs="David"/>
            <w:b/>
            <w:bCs/>
            <w:color w:val="auto"/>
            <w:rtl/>
            <w:rPrChange w:id="1245" w:author="Shimon" w:date="2019-07-22T12:29:00Z">
              <w:rPr>
                <w:rStyle w:val="emailstyle17"/>
                <w:rFonts w:ascii="Times New Roman" w:hAnsi="Times New Roman" w:cs="David"/>
                <w:color w:val="auto"/>
                <w:rtl/>
              </w:rPr>
            </w:rPrChange>
          </w:rPr>
          <w:t xml:space="preserve"> </w:t>
        </w:r>
        <w:r w:rsidRPr="005430D4">
          <w:rPr>
            <w:rStyle w:val="emailstyle17"/>
            <w:rFonts w:ascii="Times New Roman" w:hAnsi="Times New Roman" w:cs="David" w:hint="eastAsia"/>
            <w:b/>
            <w:bCs/>
            <w:color w:val="auto"/>
            <w:rtl/>
            <w:rPrChange w:id="1246" w:author="Shimon" w:date="2019-07-22T12:29:00Z">
              <w:rPr>
                <w:rStyle w:val="emailstyle17"/>
                <w:rFonts w:ascii="Times New Roman" w:hAnsi="Times New Roman" w:cs="David" w:hint="eastAsia"/>
                <w:color w:val="auto"/>
                <w:rtl/>
              </w:rPr>
            </w:rPrChange>
          </w:rPr>
          <w:t>מ</w:t>
        </w:r>
        <w:r w:rsidRPr="005430D4">
          <w:rPr>
            <w:rStyle w:val="emailstyle17"/>
            <w:rFonts w:ascii="Times New Roman" w:hAnsi="Times New Roman" w:cs="David"/>
            <w:b/>
            <w:bCs/>
            <w:color w:val="auto"/>
            <w:rtl/>
            <w:rPrChange w:id="1247" w:author="Shimon" w:date="2019-07-22T12:29:00Z">
              <w:rPr>
                <w:rStyle w:val="emailstyle17"/>
                <w:rFonts w:ascii="Times New Roman" w:hAnsi="Times New Roman" w:cs="David"/>
                <w:color w:val="auto"/>
                <w:rtl/>
              </w:rPr>
            </w:rPrChange>
          </w:rPr>
          <w:t>-22.</w:t>
        </w:r>
      </w:ins>
      <w:ins w:id="1248" w:author="Shimon" w:date="2019-07-22T13:48:00Z">
        <w:r w:rsidR="007B1E48" w:rsidRPr="005430D4">
          <w:rPr>
            <w:rStyle w:val="emailstyle17"/>
            <w:rFonts w:ascii="Times New Roman" w:hAnsi="Times New Roman" w:cs="David" w:hint="cs"/>
            <w:b/>
            <w:bCs/>
            <w:color w:val="auto"/>
            <w:rtl/>
          </w:rPr>
          <w:t>3</w:t>
        </w:r>
      </w:ins>
      <w:ins w:id="1249" w:author="Shimon" w:date="2019-07-21T23:28:00Z">
        <w:r w:rsidRPr="005430D4">
          <w:rPr>
            <w:rStyle w:val="emailstyle17"/>
            <w:rFonts w:ascii="Times New Roman" w:hAnsi="Times New Roman" w:cs="David"/>
            <w:b/>
            <w:bCs/>
            <w:color w:val="auto"/>
            <w:rtl/>
            <w:rPrChange w:id="1250" w:author="Shimon" w:date="2019-07-22T12:29:00Z">
              <w:rPr>
                <w:rStyle w:val="emailstyle17"/>
                <w:rFonts w:ascii="Times New Roman" w:hAnsi="Times New Roman" w:cs="David"/>
                <w:color w:val="auto"/>
                <w:rtl/>
              </w:rPr>
            </w:rPrChange>
          </w:rPr>
          <w:t>33</w:t>
        </w:r>
      </w:ins>
      <w:ins w:id="1251" w:author="Shimon" w:date="2019-07-22T12:29:00Z">
        <w:r w:rsidR="00895329" w:rsidRPr="005430D4">
          <w:rPr>
            <w:rStyle w:val="emailstyle17"/>
            <w:rFonts w:ascii="Times New Roman" w:hAnsi="Times New Roman" w:cs="David"/>
            <w:b/>
            <w:bCs/>
            <w:color w:val="auto"/>
            <w:rtl/>
            <w:rPrChange w:id="1252" w:author="Shimon" w:date="2019-07-22T12:29:00Z">
              <w:rPr>
                <w:rStyle w:val="emailstyle17"/>
                <w:rFonts w:ascii="Times New Roman" w:hAnsi="Times New Roman" w:cs="David"/>
                <w:color w:val="auto"/>
                <w:rtl/>
              </w:rPr>
            </w:rPrChange>
          </w:rPr>
          <w:t xml:space="preserve"> </w:t>
        </w:r>
      </w:ins>
      <w:ins w:id="1253" w:author="Shimon" w:date="2019-07-21T23:28:00Z">
        <w:r w:rsidRPr="005430D4">
          <w:rPr>
            <w:rStyle w:val="emailstyle17"/>
            <w:rFonts w:ascii="Times New Roman" w:hAnsi="Times New Roman" w:cs="David" w:hint="eastAsia"/>
            <w:b/>
            <w:bCs/>
            <w:color w:val="auto"/>
            <w:rtl/>
            <w:rPrChange w:id="1254" w:author="Shimon" w:date="2019-07-22T12:29:00Z">
              <w:rPr>
                <w:rStyle w:val="emailstyle17"/>
                <w:rFonts w:ascii="Times New Roman" w:hAnsi="Times New Roman" w:cs="David" w:hint="eastAsia"/>
                <w:color w:val="auto"/>
                <w:rtl/>
              </w:rPr>
            </w:rPrChange>
          </w:rPr>
          <w:t>שנות</w:t>
        </w:r>
        <w:r w:rsidRPr="005430D4">
          <w:rPr>
            <w:rStyle w:val="emailstyle17"/>
            <w:rFonts w:ascii="Times New Roman" w:hAnsi="Times New Roman" w:cs="David"/>
            <w:b/>
            <w:bCs/>
            <w:color w:val="auto"/>
            <w:rtl/>
            <w:rPrChange w:id="1255" w:author="Shimon" w:date="2019-07-22T12:29:00Z">
              <w:rPr>
                <w:rStyle w:val="emailstyle17"/>
                <w:rFonts w:ascii="Times New Roman" w:hAnsi="Times New Roman" w:cs="David"/>
                <w:color w:val="auto"/>
                <w:rtl/>
              </w:rPr>
            </w:rPrChange>
          </w:rPr>
          <w:t xml:space="preserve"> </w:t>
        </w:r>
        <w:r w:rsidRPr="005430D4">
          <w:rPr>
            <w:rStyle w:val="emailstyle17"/>
            <w:rFonts w:ascii="Times New Roman" w:hAnsi="Times New Roman" w:cs="David" w:hint="eastAsia"/>
            <w:b/>
            <w:bCs/>
            <w:color w:val="auto"/>
            <w:rtl/>
            <w:rPrChange w:id="1256" w:author="Shimon" w:date="2019-07-22T12:29:00Z">
              <w:rPr>
                <w:rStyle w:val="emailstyle17"/>
                <w:rFonts w:ascii="Times New Roman" w:hAnsi="Times New Roman" w:cs="David" w:hint="eastAsia"/>
                <w:color w:val="auto"/>
                <w:rtl/>
              </w:rPr>
            </w:rPrChange>
          </w:rPr>
          <w:t>ה</w:t>
        </w:r>
      </w:ins>
      <w:ins w:id="1257" w:author="Shimon" w:date="2019-07-21T23:15:00Z">
        <w:r w:rsidR="00BE14DA" w:rsidRPr="005430D4">
          <w:rPr>
            <w:rStyle w:val="emailstyle17"/>
            <w:rFonts w:ascii="Times New Roman" w:hAnsi="Times New Roman" w:cs="David" w:hint="eastAsia"/>
            <w:b/>
            <w:bCs/>
            <w:color w:val="auto"/>
            <w:rtl/>
            <w:rPrChange w:id="1258" w:author="Shimon" w:date="2019-07-22T12:29:00Z">
              <w:rPr>
                <w:rStyle w:val="emailstyle17"/>
                <w:rFonts w:ascii="Times New Roman" w:hAnsi="Times New Roman" w:cs="David" w:hint="eastAsia"/>
                <w:color w:val="auto"/>
                <w:rtl/>
              </w:rPr>
            </w:rPrChange>
          </w:rPr>
          <w:t>עבודה</w:t>
        </w:r>
        <w:r w:rsidR="00BE14DA" w:rsidRPr="005430D4">
          <w:rPr>
            <w:rStyle w:val="emailstyle17"/>
            <w:rFonts w:ascii="Times New Roman" w:hAnsi="Times New Roman" w:cs="David"/>
            <w:b/>
            <w:bCs/>
            <w:color w:val="auto"/>
            <w:rtl/>
            <w:rPrChange w:id="1259" w:author="Shimon" w:date="2019-07-22T12:29: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rtl/>
            <w:rPrChange w:id="1260" w:author="Shimon" w:date="2019-07-22T12:29:00Z">
              <w:rPr>
                <w:rStyle w:val="emailstyle17"/>
                <w:rFonts w:ascii="Times New Roman" w:hAnsi="Times New Roman" w:cs="David" w:hint="eastAsia"/>
                <w:color w:val="auto"/>
                <w:rtl/>
              </w:rPr>
            </w:rPrChange>
          </w:rPr>
          <w:t>במסגרת</w:t>
        </w:r>
        <w:r w:rsidR="00BE14DA" w:rsidRPr="005430D4">
          <w:rPr>
            <w:rStyle w:val="emailstyle17"/>
            <w:rFonts w:ascii="Times New Roman" w:hAnsi="Times New Roman" w:cs="David"/>
            <w:b/>
            <w:bCs/>
            <w:color w:val="auto"/>
            <w:rtl/>
            <w:rPrChange w:id="1261" w:author="Shimon" w:date="2019-07-22T12:29: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rtl/>
            <w:rPrChange w:id="1262" w:author="Shimon" w:date="2019-07-22T12:29:00Z">
              <w:rPr>
                <w:rStyle w:val="emailstyle17"/>
                <w:rFonts w:ascii="Times New Roman" w:hAnsi="Times New Roman" w:cs="David" w:hint="eastAsia"/>
                <w:color w:val="auto"/>
                <w:rtl/>
              </w:rPr>
            </w:rPrChange>
          </w:rPr>
          <w:t>החוזה</w:t>
        </w:r>
      </w:ins>
      <w:ins w:id="1263" w:author="Shimon" w:date="2019-07-21T23:16:00Z">
        <w:r w:rsidR="00BE14DA" w:rsidRPr="005430D4">
          <w:rPr>
            <w:rStyle w:val="emailstyle17"/>
            <w:rFonts w:ascii="Times New Roman" w:hAnsi="Times New Roman" w:cs="David" w:hint="cs"/>
            <w:color w:val="auto"/>
            <w:rtl/>
          </w:rPr>
          <w:t xml:space="preserve"> </w:t>
        </w:r>
      </w:ins>
      <w:ins w:id="1264" w:author="Shimon" w:date="2019-07-21T23:12:00Z">
        <w:r w:rsidR="009D504B" w:rsidRPr="005430D4">
          <w:rPr>
            <w:rStyle w:val="emailstyle17"/>
            <w:rFonts w:ascii="Times New Roman" w:hAnsi="Times New Roman" w:cs="David" w:hint="cs"/>
            <w:color w:val="auto"/>
            <w:rtl/>
          </w:rPr>
          <w:t>(1.4.1990 עד 5.8.201</w:t>
        </w:r>
      </w:ins>
      <w:ins w:id="1265" w:author="Shimon" w:date="2019-07-21T23:13:00Z">
        <w:r w:rsidR="00BE14DA" w:rsidRPr="005430D4">
          <w:rPr>
            <w:rStyle w:val="emailstyle17"/>
            <w:rFonts w:ascii="Times New Roman" w:hAnsi="Times New Roman" w:cs="David" w:hint="cs"/>
            <w:color w:val="auto"/>
            <w:rtl/>
          </w:rPr>
          <w:t>2)</w:t>
        </w:r>
      </w:ins>
      <w:ins w:id="1266" w:author="Shimon" w:date="2019-07-22T13:49:00Z">
        <w:r w:rsidR="007B1E48" w:rsidRPr="005430D4">
          <w:rPr>
            <w:rStyle w:val="emailstyle17"/>
            <w:rFonts w:ascii="Times New Roman" w:hAnsi="Times New Roman" w:cs="David" w:hint="cs"/>
            <w:color w:val="auto"/>
            <w:rtl/>
          </w:rPr>
          <w:t xml:space="preserve"> </w:t>
        </w:r>
      </w:ins>
    </w:p>
    <w:p w14:paraId="1D752BB8" w14:textId="0BB830F5" w:rsidR="00BE14DA" w:rsidRDefault="00794A53">
      <w:pPr>
        <w:pStyle w:val="11"/>
        <w:spacing w:before="0" w:after="240" w:line="360" w:lineRule="auto"/>
        <w:ind w:left="510" w:right="360" w:firstLine="0"/>
        <w:rPr>
          <w:ins w:id="1267" w:author="Shimon" w:date="2019-08-04T12:20:00Z"/>
          <w:rStyle w:val="emailstyle17"/>
          <w:rFonts w:ascii="Times New Roman" w:hAnsi="Times New Roman" w:cs="David"/>
          <w:b/>
          <w:bCs/>
          <w:color w:val="auto"/>
          <w:szCs w:val="28"/>
          <w:u w:val="single"/>
          <w:rtl/>
        </w:rPr>
        <w:pPrChange w:id="1268" w:author="Shimon" w:date="2019-07-23T11:42:00Z">
          <w:pPr>
            <w:pStyle w:val="11"/>
            <w:numPr>
              <w:numId w:val="14"/>
            </w:numPr>
            <w:tabs>
              <w:tab w:val="num" w:pos="1069"/>
            </w:tabs>
            <w:spacing w:before="0" w:after="240" w:line="360" w:lineRule="auto"/>
            <w:ind w:left="510" w:right="360" w:hanging="425"/>
          </w:pPr>
        </w:pPrChange>
      </w:pPr>
      <w:ins w:id="1269" w:author="Shimon" w:date="2019-07-21T23:29:00Z">
        <w:r w:rsidRPr="005430D4">
          <w:rPr>
            <w:rStyle w:val="emailstyle17"/>
            <w:rFonts w:ascii="Times New Roman" w:hAnsi="Times New Roman" w:cs="David" w:hint="cs"/>
            <w:color w:val="auto"/>
            <w:rtl/>
          </w:rPr>
          <w:t>דהיינו</w:t>
        </w:r>
      </w:ins>
      <w:ins w:id="1270" w:author="Shimon" w:date="2019-07-21T23:30:00Z">
        <w:r w:rsidRPr="005430D4">
          <w:rPr>
            <w:rStyle w:val="emailstyle17"/>
            <w:rFonts w:ascii="Times New Roman" w:hAnsi="Times New Roman" w:cs="David" w:hint="cs"/>
            <w:color w:val="auto"/>
            <w:rtl/>
          </w:rPr>
          <w:t xml:space="preserve">: </w:t>
        </w:r>
      </w:ins>
      <w:ins w:id="1271" w:author="Shimon" w:date="2019-07-21T23:29:00Z">
        <w:r w:rsidRPr="005430D4">
          <w:rPr>
            <w:rStyle w:val="emailstyle17"/>
            <w:rFonts w:ascii="Times New Roman" w:hAnsi="Times New Roman" w:cs="David"/>
            <w:b/>
            <w:bCs/>
            <w:color w:val="auto"/>
            <w:szCs w:val="28"/>
            <w:u w:val="single"/>
            <w:rtl/>
            <w:rPrChange w:id="1272" w:author="Shimon" w:date="2019-07-21T23:30:00Z">
              <w:rPr>
                <w:rStyle w:val="emailstyle17"/>
                <w:rFonts w:ascii="Times New Roman" w:hAnsi="Times New Roman" w:cs="David"/>
                <w:color w:val="auto"/>
                <w:rtl/>
              </w:rPr>
            </w:rPrChange>
          </w:rPr>
          <w:t>44.6</w:t>
        </w:r>
      </w:ins>
      <w:ins w:id="1273" w:author="Shimon" w:date="2019-07-22T13:48:00Z">
        <w:r w:rsidR="007B1E48" w:rsidRPr="005430D4">
          <w:rPr>
            <w:rStyle w:val="emailstyle17"/>
            <w:rFonts w:ascii="Times New Roman" w:hAnsi="Times New Roman" w:cs="David" w:hint="cs"/>
            <w:b/>
            <w:bCs/>
            <w:color w:val="auto"/>
            <w:szCs w:val="28"/>
            <w:u w:val="single"/>
            <w:rtl/>
          </w:rPr>
          <w:t>6</w:t>
        </w:r>
      </w:ins>
      <w:ins w:id="1274" w:author="Shimon" w:date="2019-07-22T13:47:00Z">
        <w:r w:rsidR="007B1E48" w:rsidRPr="005430D4">
          <w:rPr>
            <w:rStyle w:val="emailstyle17"/>
            <w:rFonts w:ascii="Times New Roman" w:hAnsi="Times New Roman" w:cs="David" w:hint="cs"/>
            <w:b/>
            <w:bCs/>
            <w:color w:val="auto"/>
            <w:szCs w:val="28"/>
            <w:u w:val="single"/>
            <w:rtl/>
          </w:rPr>
          <w:t>6</w:t>
        </w:r>
      </w:ins>
      <w:ins w:id="1275" w:author="Shimon" w:date="2019-07-21T23:42:00Z">
        <w:r w:rsidR="005D0CE5" w:rsidRPr="005430D4">
          <w:rPr>
            <w:rStyle w:val="emailstyle17"/>
            <w:rFonts w:ascii="Times New Roman" w:hAnsi="Times New Roman" w:cs="David" w:hint="cs"/>
            <w:b/>
            <w:bCs/>
            <w:color w:val="auto"/>
            <w:szCs w:val="28"/>
            <w:u w:val="single"/>
            <w:rtl/>
          </w:rPr>
          <w:t xml:space="preserve">% </w:t>
        </w:r>
        <w:r w:rsidR="005D0CE5" w:rsidRPr="005430D4">
          <w:rPr>
            <w:rStyle w:val="emailstyle17"/>
            <w:rFonts w:ascii="Times New Roman" w:hAnsi="Times New Roman" w:cs="David"/>
            <w:color w:val="auto"/>
            <w:sz w:val="24"/>
            <w:rtl/>
            <w:rPrChange w:id="1276" w:author="Shimon" w:date="2019-07-21T23:43:00Z">
              <w:rPr>
                <w:rStyle w:val="emailstyle17"/>
                <w:rFonts w:ascii="Times New Roman" w:hAnsi="Times New Roman" w:cs="David"/>
                <w:color w:val="auto"/>
                <w:szCs w:val="28"/>
                <w:rtl/>
              </w:rPr>
            </w:rPrChange>
          </w:rPr>
          <w:t>(22.</w:t>
        </w:r>
      </w:ins>
      <w:ins w:id="1277" w:author="Shimon" w:date="2019-07-21T23:43:00Z">
        <w:r w:rsidR="005D0CE5" w:rsidRPr="005430D4">
          <w:rPr>
            <w:rStyle w:val="emailstyle17"/>
            <w:rFonts w:ascii="Times New Roman" w:hAnsi="Times New Roman" w:cs="David"/>
            <w:color w:val="auto"/>
            <w:sz w:val="24"/>
            <w:rtl/>
            <w:rPrChange w:id="1278" w:author="Shimon" w:date="2019-07-21T23:43:00Z">
              <w:rPr>
                <w:rStyle w:val="emailstyle17"/>
                <w:rFonts w:ascii="Times New Roman" w:hAnsi="Times New Roman" w:cs="David"/>
                <w:color w:val="auto"/>
                <w:szCs w:val="28"/>
                <w:rtl/>
              </w:rPr>
            </w:rPrChange>
          </w:rPr>
          <w:t>3</w:t>
        </w:r>
      </w:ins>
      <w:ins w:id="1279" w:author="Shimon" w:date="2019-07-22T13:48:00Z">
        <w:r w:rsidR="007B1E48" w:rsidRPr="005430D4">
          <w:rPr>
            <w:rStyle w:val="emailstyle17"/>
            <w:rFonts w:ascii="Times New Roman" w:hAnsi="Times New Roman" w:cs="David" w:hint="cs"/>
            <w:color w:val="auto"/>
            <w:sz w:val="24"/>
            <w:rtl/>
          </w:rPr>
          <w:t>3</w:t>
        </w:r>
      </w:ins>
      <w:ins w:id="1280" w:author="Shimon" w:date="2019-07-21T23:43:00Z">
        <w:r w:rsidR="005D0CE5" w:rsidRPr="005430D4">
          <w:rPr>
            <w:rStyle w:val="emailstyle17"/>
            <w:rFonts w:ascii="Times New Roman" w:hAnsi="Times New Roman" w:cs="David"/>
            <w:color w:val="auto"/>
            <w:sz w:val="24"/>
            <w:rtl/>
            <w:rPrChange w:id="1281" w:author="Shimon" w:date="2019-07-21T23:43:00Z">
              <w:rPr>
                <w:rStyle w:val="emailstyle17"/>
                <w:rFonts w:ascii="Times New Roman" w:hAnsi="Times New Roman" w:cs="David"/>
                <w:color w:val="auto"/>
                <w:szCs w:val="28"/>
                <w:rtl/>
              </w:rPr>
            </w:rPrChange>
          </w:rPr>
          <w:t xml:space="preserve">3שנה </w:t>
        </w:r>
        <w:r w:rsidR="005D0CE5" w:rsidRPr="005430D4">
          <w:rPr>
            <w:rStyle w:val="emailstyle17"/>
            <w:rFonts w:ascii="Times New Roman" w:hAnsi="Times New Roman" w:cs="David" w:hint="eastAsia"/>
            <w:color w:val="auto"/>
            <w:sz w:val="24"/>
            <w:rtl/>
            <w:rPrChange w:id="1282" w:author="Shimon" w:date="2019-07-21T23:43:00Z">
              <w:rPr>
                <w:rStyle w:val="emailstyle17"/>
                <w:rFonts w:ascii="Times New Roman" w:hAnsi="Times New Roman" w:cs="David" w:hint="eastAsia"/>
                <w:color w:val="auto"/>
                <w:szCs w:val="28"/>
                <w:rtl/>
              </w:rPr>
            </w:rPrChange>
          </w:rPr>
          <w:t>כפול</w:t>
        </w:r>
        <w:r w:rsidR="005D0CE5" w:rsidRPr="005430D4">
          <w:rPr>
            <w:rStyle w:val="emailstyle17"/>
            <w:rFonts w:ascii="Times New Roman" w:hAnsi="Times New Roman" w:cs="David"/>
            <w:color w:val="auto"/>
            <w:sz w:val="24"/>
            <w:rtl/>
            <w:rPrChange w:id="1283" w:author="Shimon" w:date="2019-07-21T23:43:00Z">
              <w:rPr>
                <w:rStyle w:val="emailstyle17"/>
                <w:rFonts w:ascii="Times New Roman" w:hAnsi="Times New Roman" w:cs="David"/>
                <w:color w:val="auto"/>
                <w:szCs w:val="28"/>
                <w:rtl/>
              </w:rPr>
            </w:rPrChange>
          </w:rPr>
          <w:t xml:space="preserve"> 2%</w:t>
        </w:r>
        <w:r w:rsidR="0069391A" w:rsidRPr="005430D4">
          <w:rPr>
            <w:rStyle w:val="emailstyle17"/>
            <w:rFonts w:ascii="Times New Roman" w:hAnsi="Times New Roman" w:cs="David"/>
            <w:color w:val="auto"/>
            <w:sz w:val="24"/>
            <w:rtl/>
            <w:rPrChange w:id="1284" w:author="Shimon" w:date="2019-07-21T23:43:00Z">
              <w:rPr>
                <w:rStyle w:val="emailstyle17"/>
                <w:rFonts w:ascii="Times New Roman" w:hAnsi="Times New Roman" w:cs="David"/>
                <w:color w:val="auto"/>
                <w:szCs w:val="28"/>
                <w:rtl/>
              </w:rPr>
            </w:rPrChange>
          </w:rPr>
          <w:t>)</w:t>
        </w:r>
        <w:r w:rsidR="005D0CE5" w:rsidRPr="005430D4">
          <w:rPr>
            <w:rStyle w:val="emailstyle17"/>
            <w:rFonts w:ascii="Times New Roman" w:hAnsi="Times New Roman" w:cs="David" w:hint="cs"/>
            <w:color w:val="auto"/>
            <w:szCs w:val="28"/>
            <w:rtl/>
          </w:rPr>
          <w:t xml:space="preserve"> </w:t>
        </w:r>
      </w:ins>
      <w:ins w:id="1285" w:author="Shimon" w:date="2019-07-21T23:42:00Z">
        <w:r w:rsidR="005D0CE5" w:rsidRPr="005430D4">
          <w:rPr>
            <w:rStyle w:val="emailstyle17"/>
            <w:rFonts w:ascii="Times New Roman" w:hAnsi="Times New Roman" w:cs="David" w:hint="cs"/>
            <w:b/>
            <w:bCs/>
            <w:color w:val="auto"/>
            <w:szCs w:val="28"/>
            <w:u w:val="single"/>
            <w:rtl/>
          </w:rPr>
          <w:t xml:space="preserve">מהמשכורת </w:t>
        </w:r>
      </w:ins>
      <w:ins w:id="1286" w:author="Shimon" w:date="2019-07-21T23:30:00Z">
        <w:r w:rsidRPr="005430D4">
          <w:rPr>
            <w:rStyle w:val="emailstyle17"/>
            <w:rFonts w:ascii="Times New Roman" w:hAnsi="Times New Roman" w:cs="David" w:hint="cs"/>
            <w:b/>
            <w:bCs/>
            <w:color w:val="auto"/>
            <w:szCs w:val="28"/>
            <w:u w:val="single"/>
            <w:rtl/>
          </w:rPr>
          <w:t>הקובעת לחוזה</w:t>
        </w:r>
      </w:ins>
      <w:ins w:id="1287" w:author="Shimon" w:date="2019-07-21T23:44:00Z">
        <w:r w:rsidR="0069391A" w:rsidRPr="005430D4">
          <w:rPr>
            <w:rStyle w:val="emailstyle17"/>
            <w:rFonts w:ascii="Times New Roman" w:hAnsi="Times New Roman" w:cs="David" w:hint="cs"/>
            <w:b/>
            <w:bCs/>
            <w:color w:val="auto"/>
            <w:szCs w:val="28"/>
            <w:u w:val="single"/>
            <w:rtl/>
          </w:rPr>
          <w:t>.</w:t>
        </w:r>
      </w:ins>
    </w:p>
    <w:p w14:paraId="7FC6DDA1" w14:textId="77777777" w:rsidR="00046C56" w:rsidRDefault="00046C56">
      <w:pPr>
        <w:pStyle w:val="11"/>
        <w:tabs>
          <w:tab w:val="left" w:pos="523"/>
        </w:tabs>
        <w:spacing w:before="0" w:after="240"/>
        <w:ind w:left="381" w:right="360" w:firstLine="13"/>
        <w:rPr>
          <w:ins w:id="1288" w:author="Shimon" w:date="2019-08-14T15:55:00Z"/>
          <w:rStyle w:val="emailstyle17"/>
          <w:rFonts w:ascii="Times New Roman" w:hAnsi="Times New Roman" w:cs="David"/>
          <w:b/>
          <w:bCs/>
          <w:color w:val="auto"/>
          <w:rtl/>
        </w:rPr>
        <w:pPrChange w:id="1289" w:author="Shimon" w:date="2019-07-23T13:40:00Z">
          <w:pPr>
            <w:pStyle w:val="11"/>
            <w:numPr>
              <w:numId w:val="14"/>
            </w:numPr>
            <w:tabs>
              <w:tab w:val="num" w:pos="1069"/>
            </w:tabs>
            <w:spacing w:before="0" w:after="240" w:line="360" w:lineRule="auto"/>
            <w:ind w:left="510" w:right="360" w:hanging="425"/>
          </w:pPr>
        </w:pPrChange>
      </w:pPr>
    </w:p>
    <w:p w14:paraId="0B316858" w14:textId="77777777" w:rsidR="00046C56" w:rsidRDefault="00046C56">
      <w:pPr>
        <w:pStyle w:val="11"/>
        <w:tabs>
          <w:tab w:val="left" w:pos="523"/>
        </w:tabs>
        <w:spacing w:before="0" w:after="240"/>
        <w:ind w:left="381" w:right="360" w:firstLine="13"/>
        <w:rPr>
          <w:ins w:id="1290" w:author="Shimon" w:date="2019-08-14T15:55:00Z"/>
          <w:rStyle w:val="emailstyle17"/>
          <w:rFonts w:ascii="Times New Roman" w:hAnsi="Times New Roman" w:cs="David"/>
          <w:b/>
          <w:bCs/>
          <w:color w:val="auto"/>
          <w:rtl/>
        </w:rPr>
        <w:pPrChange w:id="1291" w:author="Shimon" w:date="2019-07-23T13:40:00Z">
          <w:pPr>
            <w:pStyle w:val="11"/>
            <w:numPr>
              <w:numId w:val="14"/>
            </w:numPr>
            <w:tabs>
              <w:tab w:val="num" w:pos="1069"/>
            </w:tabs>
            <w:spacing w:before="0" w:after="240" w:line="360" w:lineRule="auto"/>
            <w:ind w:left="510" w:right="360" w:hanging="425"/>
          </w:pPr>
        </w:pPrChange>
      </w:pPr>
    </w:p>
    <w:p w14:paraId="47E9BF6C" w14:textId="524F2329" w:rsidR="001D0395" w:rsidRDefault="00BE14DA">
      <w:pPr>
        <w:pStyle w:val="11"/>
        <w:tabs>
          <w:tab w:val="left" w:pos="523"/>
        </w:tabs>
        <w:spacing w:before="0" w:after="240"/>
        <w:ind w:left="381" w:right="360" w:firstLine="13"/>
        <w:rPr>
          <w:ins w:id="1292" w:author="Shimon" w:date="2019-07-23T11:29:00Z"/>
          <w:rStyle w:val="emailstyle17"/>
          <w:rFonts w:ascii="Times New Roman" w:hAnsi="Times New Roman" w:cs="David"/>
          <w:color w:val="auto"/>
          <w:rtl/>
        </w:rPr>
        <w:pPrChange w:id="1293" w:author="Shimon" w:date="2019-07-23T13:40:00Z">
          <w:pPr>
            <w:pStyle w:val="11"/>
            <w:numPr>
              <w:numId w:val="14"/>
            </w:numPr>
            <w:tabs>
              <w:tab w:val="num" w:pos="1069"/>
            </w:tabs>
            <w:spacing w:before="0" w:after="240" w:line="360" w:lineRule="auto"/>
            <w:ind w:left="510" w:right="360" w:hanging="425"/>
          </w:pPr>
        </w:pPrChange>
      </w:pPr>
      <w:ins w:id="1294" w:author="Shimon" w:date="2019-07-21T23:16:00Z">
        <w:r w:rsidRPr="00435A41">
          <w:rPr>
            <w:rStyle w:val="emailstyle17"/>
            <w:rFonts w:ascii="Times New Roman" w:hAnsi="Times New Roman" w:cs="David" w:hint="eastAsia"/>
            <w:b/>
            <w:bCs/>
            <w:color w:val="auto"/>
            <w:rtl/>
            <w:rPrChange w:id="1295" w:author="Shimon" w:date="2019-07-22T00:02:00Z">
              <w:rPr>
                <w:rStyle w:val="emailstyle17"/>
                <w:rFonts w:ascii="Times New Roman" w:hAnsi="Times New Roman" w:cs="David" w:hint="eastAsia"/>
                <w:color w:val="auto"/>
                <w:rtl/>
              </w:rPr>
            </w:rPrChange>
          </w:rPr>
          <w:t>ב</w:t>
        </w:r>
        <w:r w:rsidRPr="00435A41">
          <w:rPr>
            <w:rStyle w:val="emailstyle17"/>
            <w:rFonts w:ascii="Times New Roman" w:hAnsi="Times New Roman" w:cs="David"/>
            <w:b/>
            <w:bCs/>
            <w:color w:val="auto"/>
            <w:rtl/>
            <w:rPrChange w:id="1296" w:author="Shimon" w:date="2019-07-22T00:02:00Z">
              <w:rPr>
                <w:rStyle w:val="emailstyle17"/>
                <w:rFonts w:ascii="Times New Roman" w:hAnsi="Times New Roman" w:cs="David"/>
                <w:color w:val="auto"/>
                <w:rtl/>
              </w:rPr>
            </w:rPrChange>
          </w:rPr>
          <w:t>:</w:t>
        </w:r>
        <w:r w:rsidRPr="00291522">
          <w:rPr>
            <w:rStyle w:val="emailstyle17"/>
            <w:rFonts w:ascii="Times New Roman" w:hAnsi="Times New Roman" w:cs="David" w:hint="cs"/>
            <w:color w:val="auto"/>
            <w:rtl/>
          </w:rPr>
          <w:t xml:space="preserve"> </w:t>
        </w:r>
      </w:ins>
      <w:ins w:id="1297" w:author="Shimon" w:date="2019-07-23T13:40:00Z">
        <w:r w:rsidR="00337EAF">
          <w:rPr>
            <w:rStyle w:val="emailstyle17"/>
            <w:rFonts w:ascii="Times New Roman" w:hAnsi="Times New Roman" w:cs="David" w:hint="cs"/>
            <w:color w:val="auto"/>
            <w:rtl/>
          </w:rPr>
          <w:t xml:space="preserve"> </w:t>
        </w:r>
      </w:ins>
      <w:ins w:id="1298" w:author="Shimon" w:date="2019-07-21T23:16:00Z">
        <w:r w:rsidRPr="003D02FD">
          <w:rPr>
            <w:rStyle w:val="emailstyle17"/>
            <w:rFonts w:ascii="Times New Roman" w:hAnsi="Times New Roman" w:cs="David" w:hint="eastAsia"/>
            <w:b/>
            <w:bCs/>
            <w:color w:val="auto"/>
            <w:u w:val="single"/>
            <w:rtl/>
            <w:rPrChange w:id="1299" w:author="Shimon" w:date="2019-07-31T14:18:00Z">
              <w:rPr>
                <w:rStyle w:val="emailstyle17"/>
                <w:rFonts w:ascii="Times New Roman" w:hAnsi="Times New Roman" w:cs="David" w:hint="eastAsia"/>
                <w:color w:val="auto"/>
                <w:rtl/>
              </w:rPr>
            </w:rPrChange>
          </w:rPr>
          <w:t>לתקופת</w:t>
        </w:r>
        <w:r w:rsidRPr="003D02FD">
          <w:rPr>
            <w:rStyle w:val="emailstyle17"/>
            <w:rFonts w:ascii="Times New Roman" w:hAnsi="Times New Roman" w:cs="David"/>
            <w:b/>
            <w:bCs/>
            <w:color w:val="auto"/>
            <w:u w:val="single"/>
            <w:rtl/>
            <w:rPrChange w:id="1300" w:author="Shimon" w:date="2019-07-31T14:18:00Z">
              <w:rPr>
                <w:rStyle w:val="emailstyle17"/>
                <w:rFonts w:ascii="Times New Roman" w:hAnsi="Times New Roman" w:cs="David"/>
                <w:color w:val="auto"/>
                <w:rtl/>
              </w:rPr>
            </w:rPrChange>
          </w:rPr>
          <w:t xml:space="preserve"> </w:t>
        </w:r>
        <w:r w:rsidRPr="003D02FD">
          <w:rPr>
            <w:rStyle w:val="emailstyle17"/>
            <w:rFonts w:ascii="Times New Roman" w:hAnsi="Times New Roman" w:cs="David" w:hint="eastAsia"/>
            <w:b/>
            <w:bCs/>
            <w:color w:val="auto"/>
            <w:u w:val="single"/>
            <w:rtl/>
            <w:rPrChange w:id="1301" w:author="Shimon" w:date="2019-07-31T14:18:00Z">
              <w:rPr>
                <w:rStyle w:val="emailstyle17"/>
                <w:rFonts w:ascii="Times New Roman" w:hAnsi="Times New Roman" w:cs="David" w:hint="eastAsia"/>
                <w:color w:val="auto"/>
                <w:rtl/>
              </w:rPr>
            </w:rPrChange>
          </w:rPr>
          <w:t>העבודה</w:t>
        </w:r>
        <w:r w:rsidRPr="003D02FD">
          <w:rPr>
            <w:rStyle w:val="emailstyle17"/>
            <w:rFonts w:ascii="Times New Roman" w:hAnsi="Times New Roman" w:cs="David"/>
            <w:b/>
            <w:bCs/>
            <w:color w:val="auto"/>
            <w:u w:val="single"/>
            <w:rtl/>
            <w:rPrChange w:id="1302" w:author="Shimon" w:date="2019-07-31T14:18:00Z">
              <w:rPr>
                <w:rStyle w:val="emailstyle17"/>
                <w:rFonts w:ascii="Times New Roman" w:hAnsi="Times New Roman" w:cs="David"/>
                <w:color w:val="auto"/>
                <w:rtl/>
              </w:rPr>
            </w:rPrChange>
          </w:rPr>
          <w:t xml:space="preserve"> </w:t>
        </w:r>
        <w:r w:rsidRPr="003D02FD">
          <w:rPr>
            <w:rStyle w:val="emailstyle17"/>
            <w:rFonts w:ascii="Times New Roman" w:hAnsi="Times New Roman" w:cs="David" w:hint="eastAsia"/>
            <w:b/>
            <w:bCs/>
            <w:color w:val="auto"/>
            <w:u w:val="single"/>
            <w:rtl/>
            <w:rPrChange w:id="1303" w:author="Shimon" w:date="2019-07-31T14:18:00Z">
              <w:rPr>
                <w:rStyle w:val="emailstyle17"/>
                <w:rFonts w:ascii="Times New Roman" w:hAnsi="Times New Roman" w:cs="David" w:hint="eastAsia"/>
                <w:color w:val="auto"/>
                <w:rtl/>
              </w:rPr>
            </w:rPrChange>
          </w:rPr>
          <w:t>בכתב</w:t>
        </w:r>
        <w:r w:rsidRPr="003D02FD">
          <w:rPr>
            <w:rStyle w:val="emailstyle17"/>
            <w:rFonts w:ascii="Times New Roman" w:hAnsi="Times New Roman" w:cs="David"/>
            <w:b/>
            <w:bCs/>
            <w:color w:val="auto"/>
            <w:u w:val="single"/>
            <w:rtl/>
            <w:rPrChange w:id="1304" w:author="Shimon" w:date="2019-07-31T14:18:00Z">
              <w:rPr>
                <w:rStyle w:val="emailstyle17"/>
                <w:rFonts w:ascii="Times New Roman" w:hAnsi="Times New Roman" w:cs="David"/>
                <w:color w:val="auto"/>
                <w:rtl/>
              </w:rPr>
            </w:rPrChange>
          </w:rPr>
          <w:t xml:space="preserve"> </w:t>
        </w:r>
        <w:r w:rsidRPr="003D02FD">
          <w:rPr>
            <w:rStyle w:val="emailstyle17"/>
            <w:rFonts w:ascii="Times New Roman" w:hAnsi="Times New Roman" w:cs="David" w:hint="eastAsia"/>
            <w:b/>
            <w:bCs/>
            <w:color w:val="auto"/>
            <w:u w:val="single"/>
            <w:rtl/>
            <w:rPrChange w:id="1305" w:author="Shimon" w:date="2019-07-31T14:18:00Z">
              <w:rPr>
                <w:rStyle w:val="emailstyle17"/>
                <w:rFonts w:ascii="Times New Roman" w:hAnsi="Times New Roman" w:cs="David" w:hint="eastAsia"/>
                <w:color w:val="auto"/>
                <w:rtl/>
              </w:rPr>
            </w:rPrChange>
          </w:rPr>
          <w:t>מינוי</w:t>
        </w:r>
      </w:ins>
      <w:ins w:id="1306" w:author="Shimon" w:date="2019-07-21T23:23:00Z">
        <w:r w:rsidRPr="00291522">
          <w:rPr>
            <w:rStyle w:val="emailstyle17"/>
            <w:rFonts w:ascii="Times New Roman" w:hAnsi="Times New Roman" w:cs="David" w:hint="cs"/>
            <w:color w:val="auto"/>
            <w:rtl/>
          </w:rPr>
          <w:t xml:space="preserve"> (סעיף 12א לחוזה)</w:t>
        </w:r>
      </w:ins>
      <w:ins w:id="1307" w:author="Shimon" w:date="2019-07-21T23:17:00Z">
        <w:r w:rsidRPr="00291522">
          <w:rPr>
            <w:rStyle w:val="emailstyle17"/>
            <w:rFonts w:ascii="Times New Roman" w:hAnsi="Times New Roman" w:cs="David" w:hint="cs"/>
            <w:color w:val="auto"/>
            <w:rtl/>
          </w:rPr>
          <w:t>:</w:t>
        </w:r>
      </w:ins>
    </w:p>
    <w:p w14:paraId="087E2B59" w14:textId="34DD518F" w:rsidR="00694BF1" w:rsidRDefault="00BE14DA">
      <w:pPr>
        <w:pStyle w:val="11"/>
        <w:tabs>
          <w:tab w:val="left" w:pos="523"/>
        </w:tabs>
        <w:spacing w:before="0" w:line="360" w:lineRule="auto"/>
        <w:ind w:left="522" w:right="357" w:firstLine="0"/>
        <w:rPr>
          <w:ins w:id="1308" w:author="Shimon" w:date="2019-07-23T11:51:00Z"/>
          <w:rStyle w:val="emailstyle17"/>
          <w:rFonts w:ascii="Times New Roman" w:hAnsi="Times New Roman" w:cs="David"/>
          <w:color w:val="auto"/>
          <w:rtl/>
        </w:rPr>
        <w:pPrChange w:id="1309" w:author="Shimon" w:date="2019-08-05T13:29:00Z">
          <w:pPr>
            <w:pStyle w:val="11"/>
            <w:numPr>
              <w:numId w:val="14"/>
            </w:numPr>
            <w:tabs>
              <w:tab w:val="num" w:pos="1069"/>
            </w:tabs>
            <w:spacing w:before="0" w:after="240" w:line="360" w:lineRule="auto"/>
            <w:ind w:left="510" w:right="360" w:hanging="425"/>
          </w:pPr>
        </w:pPrChange>
      </w:pPr>
      <w:ins w:id="1310" w:author="Shimon" w:date="2019-07-21T23:18:00Z">
        <w:r w:rsidRPr="00895329">
          <w:rPr>
            <w:rStyle w:val="emailstyle17"/>
            <w:rFonts w:ascii="Times New Roman" w:hAnsi="Times New Roman" w:cs="David"/>
            <w:b/>
            <w:bCs/>
            <w:color w:val="auto"/>
            <w:rtl/>
            <w:rPrChange w:id="1311" w:author="Shimon" w:date="2019-07-22T12:30:00Z">
              <w:rPr>
                <w:rStyle w:val="emailstyle17"/>
                <w:rFonts w:ascii="Times New Roman" w:hAnsi="Times New Roman" w:cs="David"/>
                <w:color w:val="auto"/>
                <w:rtl/>
              </w:rPr>
            </w:rPrChange>
          </w:rPr>
          <w:t>2%</w:t>
        </w:r>
      </w:ins>
      <w:ins w:id="1312" w:author="Shimon" w:date="2019-07-21T23:17:00Z">
        <w:r w:rsidRPr="00291522">
          <w:rPr>
            <w:rStyle w:val="emailstyle17"/>
            <w:rFonts w:ascii="Times New Roman" w:hAnsi="Times New Roman" w:cs="David" w:hint="cs"/>
            <w:color w:val="auto"/>
            <w:rtl/>
          </w:rPr>
          <w:t xml:space="preserve"> </w:t>
        </w:r>
      </w:ins>
      <w:ins w:id="1313" w:author="Shimon" w:date="2019-07-21T23:18:00Z">
        <w:r w:rsidRPr="00291522">
          <w:rPr>
            <w:rStyle w:val="emailstyle17"/>
            <w:rFonts w:ascii="Times New Roman" w:hAnsi="Times New Roman" w:cs="David" w:hint="cs"/>
            <w:color w:val="auto"/>
            <w:rtl/>
          </w:rPr>
          <w:t>מ</w:t>
        </w:r>
      </w:ins>
      <w:ins w:id="1314" w:author="Shimon" w:date="2019-07-23T11:34:00Z">
        <w:r w:rsidR="001D0395">
          <w:rPr>
            <w:rStyle w:val="emailstyle17"/>
            <w:rFonts w:ascii="Times New Roman" w:hAnsi="Times New Roman" w:cs="David" w:hint="cs"/>
            <w:color w:val="auto"/>
            <w:rtl/>
          </w:rPr>
          <w:t>ה</w:t>
        </w:r>
      </w:ins>
      <w:ins w:id="1315" w:author="Shimon" w:date="2019-07-21T23:13:00Z">
        <w:r w:rsidRPr="00291522">
          <w:rPr>
            <w:rStyle w:val="emailstyle17"/>
            <w:rFonts w:ascii="Times New Roman" w:hAnsi="Times New Roman" w:cs="David" w:hint="cs"/>
            <w:color w:val="auto"/>
            <w:rtl/>
          </w:rPr>
          <w:t xml:space="preserve">משכורת </w:t>
        </w:r>
      </w:ins>
      <w:ins w:id="1316" w:author="Shimon" w:date="2019-07-23T11:34:00Z">
        <w:r w:rsidR="001D0395">
          <w:rPr>
            <w:rStyle w:val="emailstyle17"/>
            <w:rFonts w:ascii="Times New Roman" w:hAnsi="Times New Roman" w:cs="David" w:hint="cs"/>
            <w:color w:val="auto"/>
            <w:rtl/>
          </w:rPr>
          <w:t>ב</w:t>
        </w:r>
      </w:ins>
      <w:ins w:id="1317" w:author="Shimon" w:date="2019-07-21T23:17:00Z">
        <w:r w:rsidRPr="00291522">
          <w:rPr>
            <w:rStyle w:val="emailstyle17"/>
            <w:rFonts w:ascii="Times New Roman" w:hAnsi="Times New Roman" w:cs="David" w:hint="cs"/>
            <w:color w:val="auto"/>
            <w:rtl/>
          </w:rPr>
          <w:t>דרגה הגבוהה ביותר ב</w:t>
        </w:r>
      </w:ins>
      <w:ins w:id="1318" w:author="Shimon" w:date="2019-07-21T23:18:00Z">
        <w:r w:rsidRPr="00291522">
          <w:rPr>
            <w:rStyle w:val="emailstyle17"/>
            <w:rFonts w:ascii="Times New Roman" w:hAnsi="Times New Roman" w:cs="David" w:hint="cs"/>
            <w:color w:val="auto"/>
            <w:rtl/>
          </w:rPr>
          <w:t xml:space="preserve">סולם </w:t>
        </w:r>
      </w:ins>
      <w:ins w:id="1319" w:author="Shimon" w:date="2019-07-21T23:17:00Z">
        <w:r w:rsidRPr="00291522">
          <w:rPr>
            <w:rStyle w:val="emailstyle17"/>
            <w:rFonts w:ascii="Times New Roman" w:hAnsi="Times New Roman" w:cs="David" w:hint="cs"/>
            <w:color w:val="auto"/>
            <w:rtl/>
          </w:rPr>
          <w:t>דירוג המח"</w:t>
        </w:r>
        <w:r w:rsidR="00895329" w:rsidRPr="00291522">
          <w:rPr>
            <w:rStyle w:val="emailstyle17"/>
            <w:rFonts w:ascii="Times New Roman" w:hAnsi="Times New Roman" w:cs="David" w:hint="cs"/>
            <w:color w:val="auto"/>
            <w:rtl/>
          </w:rPr>
          <w:t>ר</w:t>
        </w:r>
      </w:ins>
      <w:ins w:id="1320" w:author="Shimon" w:date="2019-07-23T11:32:00Z">
        <w:r w:rsidR="001D0395">
          <w:rPr>
            <w:rStyle w:val="emailstyle17"/>
            <w:rFonts w:ascii="Times New Roman" w:hAnsi="Times New Roman" w:cs="David" w:hint="cs"/>
            <w:color w:val="auto"/>
            <w:rtl/>
          </w:rPr>
          <w:t xml:space="preserve"> </w:t>
        </w:r>
        <w:r w:rsidR="001D0395" w:rsidRPr="001D0395">
          <w:rPr>
            <w:rStyle w:val="emailstyle17"/>
            <w:rFonts w:ascii="Times New Roman" w:hAnsi="Times New Roman" w:cs="David"/>
            <w:b/>
            <w:bCs/>
            <w:color w:val="auto"/>
            <w:rtl/>
            <w:rPrChange w:id="1321" w:author="Shimon" w:date="2019-07-23T11:34:00Z">
              <w:rPr>
                <w:rStyle w:val="emailstyle17"/>
                <w:rFonts w:ascii="Times New Roman" w:hAnsi="Times New Roman" w:cs="David"/>
                <w:color w:val="auto"/>
                <w:rtl/>
              </w:rPr>
            </w:rPrChange>
          </w:rPr>
          <w:t>(</w:t>
        </w:r>
      </w:ins>
      <w:ins w:id="1322" w:author="Shimon" w:date="2019-07-23T11:33:00Z">
        <w:r w:rsidR="001D0395" w:rsidRPr="001D0395">
          <w:rPr>
            <w:rStyle w:val="emailstyle17"/>
            <w:rFonts w:ascii="Times New Roman" w:hAnsi="Times New Roman" w:cs="David"/>
            <w:b/>
            <w:bCs/>
            <w:color w:val="auto"/>
            <w:rtl/>
            <w:rPrChange w:id="1323" w:author="Shimon" w:date="2019-07-23T11:34:00Z">
              <w:rPr>
                <w:rStyle w:val="emailstyle17"/>
                <w:rFonts w:ascii="Times New Roman" w:hAnsi="Times New Roman" w:cs="David"/>
                <w:color w:val="auto"/>
                <w:rtl/>
              </w:rPr>
            </w:rPrChange>
          </w:rPr>
          <w:t>+46)</w:t>
        </w:r>
      </w:ins>
      <w:ins w:id="1324" w:author="Shimon" w:date="2019-07-21T23:18:00Z">
        <w:r w:rsidRPr="001D0395">
          <w:rPr>
            <w:rStyle w:val="emailstyle17"/>
            <w:rFonts w:ascii="Times New Roman" w:hAnsi="Times New Roman" w:cs="David"/>
            <w:b/>
            <w:bCs/>
            <w:color w:val="auto"/>
            <w:rtl/>
            <w:rPrChange w:id="1325" w:author="Shimon" w:date="2019-07-23T11:34:00Z">
              <w:rPr>
                <w:rStyle w:val="emailstyle17"/>
                <w:rFonts w:ascii="Times New Roman" w:hAnsi="Times New Roman" w:cs="David"/>
                <w:color w:val="auto"/>
                <w:rtl/>
              </w:rPr>
            </w:rPrChange>
          </w:rPr>
          <w:t xml:space="preserve"> </w:t>
        </w:r>
      </w:ins>
      <w:ins w:id="1326" w:author="Shimon" w:date="2019-07-23T11:30:00Z">
        <w:r w:rsidR="001D0395" w:rsidRPr="001D0395">
          <w:rPr>
            <w:rStyle w:val="emailstyle17"/>
            <w:rFonts w:ascii="Times New Roman" w:hAnsi="Times New Roman" w:cs="David" w:hint="eastAsia"/>
            <w:b/>
            <w:bCs/>
            <w:color w:val="auto"/>
            <w:rtl/>
            <w:rPrChange w:id="1327" w:author="Shimon" w:date="2019-07-23T11:34:00Z">
              <w:rPr>
                <w:rStyle w:val="emailstyle17"/>
                <w:rFonts w:ascii="Times New Roman" w:hAnsi="Times New Roman" w:cs="David" w:hint="eastAsia"/>
                <w:color w:val="auto"/>
                <w:rtl/>
              </w:rPr>
            </w:rPrChange>
          </w:rPr>
          <w:t>בשיא</w:t>
        </w:r>
        <w:r w:rsidR="001D0395" w:rsidRPr="001D0395">
          <w:rPr>
            <w:rStyle w:val="emailstyle17"/>
            <w:rFonts w:ascii="Times New Roman" w:hAnsi="Times New Roman" w:cs="David"/>
            <w:b/>
            <w:bCs/>
            <w:color w:val="auto"/>
            <w:rtl/>
            <w:rPrChange w:id="1328" w:author="Shimon" w:date="2019-07-23T11:34:00Z">
              <w:rPr>
                <w:rStyle w:val="emailstyle17"/>
                <w:rFonts w:ascii="Times New Roman" w:hAnsi="Times New Roman" w:cs="David"/>
                <w:color w:val="auto"/>
                <w:rtl/>
              </w:rPr>
            </w:rPrChange>
          </w:rPr>
          <w:t xml:space="preserve"> </w:t>
        </w:r>
        <w:r w:rsidR="001D0395" w:rsidRPr="001D0395">
          <w:rPr>
            <w:rStyle w:val="emailstyle17"/>
            <w:rFonts w:ascii="Times New Roman" w:hAnsi="Times New Roman" w:cs="David" w:hint="eastAsia"/>
            <w:b/>
            <w:bCs/>
            <w:color w:val="auto"/>
            <w:rtl/>
            <w:rPrChange w:id="1329" w:author="Shimon" w:date="2019-07-23T11:34:00Z">
              <w:rPr>
                <w:rStyle w:val="emailstyle17"/>
                <w:rFonts w:ascii="Times New Roman" w:hAnsi="Times New Roman" w:cs="David" w:hint="eastAsia"/>
                <w:color w:val="auto"/>
                <w:rtl/>
              </w:rPr>
            </w:rPrChange>
          </w:rPr>
          <w:t>הותק</w:t>
        </w:r>
        <w:r w:rsidR="001D0395" w:rsidRPr="001D0395">
          <w:rPr>
            <w:rStyle w:val="emailstyle17"/>
            <w:rFonts w:ascii="Times New Roman" w:hAnsi="Times New Roman" w:cs="David"/>
            <w:b/>
            <w:bCs/>
            <w:color w:val="auto"/>
            <w:rtl/>
            <w:rPrChange w:id="1330" w:author="Shimon" w:date="2019-07-23T11:34:00Z">
              <w:rPr>
                <w:rStyle w:val="emailstyle17"/>
                <w:rFonts w:ascii="Times New Roman" w:hAnsi="Times New Roman" w:cs="David"/>
                <w:color w:val="auto"/>
                <w:rtl/>
              </w:rPr>
            </w:rPrChange>
          </w:rPr>
          <w:t>,</w:t>
        </w:r>
      </w:ins>
      <w:ins w:id="1331" w:author="Shimon" w:date="2019-07-23T11:32:00Z">
        <w:r w:rsidR="001D0395">
          <w:rPr>
            <w:rStyle w:val="emailstyle17"/>
            <w:rFonts w:ascii="Times New Roman" w:hAnsi="Times New Roman" w:cs="David" w:hint="cs"/>
            <w:color w:val="auto"/>
            <w:rtl/>
          </w:rPr>
          <w:t xml:space="preserve"> </w:t>
        </w:r>
      </w:ins>
      <w:ins w:id="1332" w:author="Shimon" w:date="2019-07-23T11:33:00Z">
        <w:r w:rsidR="001D0395">
          <w:rPr>
            <w:rStyle w:val="emailstyle17"/>
            <w:rFonts w:ascii="Times New Roman" w:hAnsi="Times New Roman" w:cs="David" w:hint="cs"/>
            <w:color w:val="auto"/>
            <w:rtl/>
          </w:rPr>
          <w:t>(</w:t>
        </w:r>
      </w:ins>
      <w:ins w:id="1333" w:author="Shimon" w:date="2019-07-23T11:27:00Z">
        <w:r w:rsidR="001D0395">
          <w:rPr>
            <w:rStyle w:val="emailstyle17"/>
            <w:rFonts w:ascii="Times New Roman" w:hAnsi="Times New Roman" w:cs="David" w:hint="cs"/>
            <w:color w:val="auto"/>
            <w:rtl/>
          </w:rPr>
          <w:t>להלן: דרגה +46)</w:t>
        </w:r>
      </w:ins>
      <w:ins w:id="1334" w:author="Shimon" w:date="2019-07-23T11:35:00Z">
        <w:r w:rsidR="005C5500">
          <w:rPr>
            <w:rStyle w:val="emailstyle17"/>
            <w:rFonts w:ascii="Times New Roman" w:hAnsi="Times New Roman" w:cs="David" w:hint="cs"/>
            <w:color w:val="auto"/>
            <w:rtl/>
          </w:rPr>
          <w:t>,</w:t>
        </w:r>
        <w:r w:rsidR="005C5500">
          <w:rPr>
            <w:rStyle w:val="emailstyle17"/>
            <w:rFonts w:ascii="Times New Roman" w:hAnsi="Times New Roman" w:cs="David" w:hint="cs"/>
            <w:b/>
            <w:bCs/>
            <w:color w:val="auto"/>
            <w:rtl/>
          </w:rPr>
          <w:t xml:space="preserve"> </w:t>
        </w:r>
      </w:ins>
      <w:ins w:id="1335" w:author="Shimon" w:date="2019-07-21T23:19:00Z">
        <w:r w:rsidRPr="00895329">
          <w:rPr>
            <w:rStyle w:val="emailstyle17"/>
            <w:rFonts w:ascii="Times New Roman" w:hAnsi="Times New Roman" w:cs="David" w:hint="eastAsia"/>
            <w:b/>
            <w:bCs/>
            <w:color w:val="auto"/>
            <w:rtl/>
            <w:rPrChange w:id="1336" w:author="Shimon" w:date="2019-07-22T12:30:00Z">
              <w:rPr>
                <w:rStyle w:val="emailstyle17"/>
                <w:rFonts w:ascii="Times New Roman" w:hAnsi="Times New Roman" w:cs="David" w:hint="eastAsia"/>
                <w:color w:val="auto"/>
                <w:rtl/>
              </w:rPr>
            </w:rPrChange>
          </w:rPr>
          <w:t>לכל</w:t>
        </w:r>
        <w:r w:rsidRPr="00895329">
          <w:rPr>
            <w:rStyle w:val="emailstyle17"/>
            <w:rFonts w:ascii="Times New Roman" w:hAnsi="Times New Roman" w:cs="David"/>
            <w:b/>
            <w:bCs/>
            <w:color w:val="auto"/>
            <w:rtl/>
            <w:rPrChange w:id="1337" w:author="Shimon" w:date="2019-07-22T12:30:00Z">
              <w:rPr>
                <w:rStyle w:val="emailstyle17"/>
                <w:rFonts w:ascii="Times New Roman" w:hAnsi="Times New Roman" w:cs="David"/>
                <w:color w:val="auto"/>
                <w:rtl/>
              </w:rPr>
            </w:rPrChange>
          </w:rPr>
          <w:t xml:space="preserve"> </w:t>
        </w:r>
        <w:r w:rsidRPr="00895329">
          <w:rPr>
            <w:rStyle w:val="emailstyle17"/>
            <w:rFonts w:ascii="Times New Roman" w:hAnsi="Times New Roman" w:cs="David" w:hint="eastAsia"/>
            <w:b/>
            <w:bCs/>
            <w:color w:val="auto"/>
            <w:rtl/>
            <w:rPrChange w:id="1338" w:author="Shimon" w:date="2019-07-22T12:30:00Z">
              <w:rPr>
                <w:rStyle w:val="emailstyle17"/>
                <w:rFonts w:ascii="Times New Roman" w:hAnsi="Times New Roman" w:cs="David" w:hint="eastAsia"/>
                <w:color w:val="auto"/>
                <w:rtl/>
              </w:rPr>
            </w:rPrChange>
          </w:rPr>
          <w:t>שנה</w:t>
        </w:r>
      </w:ins>
      <w:ins w:id="1339" w:author="Shimon" w:date="2019-07-21T23:31:00Z">
        <w:r w:rsidR="00794A53" w:rsidRPr="00895329">
          <w:rPr>
            <w:rStyle w:val="emailstyle17"/>
            <w:rFonts w:ascii="Times New Roman" w:hAnsi="Times New Roman" w:cs="David"/>
            <w:b/>
            <w:bCs/>
            <w:color w:val="auto"/>
            <w:rtl/>
            <w:rPrChange w:id="1340" w:author="Shimon" w:date="2019-07-22T12:30:00Z">
              <w:rPr>
                <w:rStyle w:val="emailstyle17"/>
                <w:rFonts w:ascii="Times New Roman" w:hAnsi="Times New Roman" w:cs="David"/>
                <w:color w:val="auto"/>
                <w:rtl/>
              </w:rPr>
            </w:rPrChange>
          </w:rPr>
          <w:t xml:space="preserve"> מ</w:t>
        </w:r>
      </w:ins>
      <w:ins w:id="1341" w:author="Shimon" w:date="2019-07-21T23:32:00Z">
        <w:r w:rsidR="00794A53" w:rsidRPr="00895329">
          <w:rPr>
            <w:rStyle w:val="emailstyle17"/>
            <w:rFonts w:ascii="Times New Roman" w:hAnsi="Times New Roman" w:cs="David"/>
            <w:b/>
            <w:bCs/>
            <w:color w:val="auto"/>
            <w:rtl/>
            <w:rPrChange w:id="1342" w:author="Shimon" w:date="2019-07-22T12:30:00Z">
              <w:rPr>
                <w:rStyle w:val="emailstyle17"/>
                <w:rFonts w:ascii="Times New Roman" w:hAnsi="Times New Roman" w:cs="David"/>
                <w:color w:val="auto"/>
                <w:rtl/>
              </w:rPr>
            </w:rPrChange>
          </w:rPr>
          <w:t>-</w:t>
        </w:r>
      </w:ins>
      <w:ins w:id="1343" w:author="Shimon" w:date="2019-07-21T23:37:00Z">
        <w:r w:rsidR="005D0CE5" w:rsidRPr="00895329">
          <w:rPr>
            <w:rStyle w:val="emailstyle17"/>
            <w:rFonts w:ascii="Times New Roman" w:hAnsi="Times New Roman" w:cs="David"/>
            <w:b/>
            <w:bCs/>
            <w:color w:val="auto"/>
            <w:rtl/>
            <w:rPrChange w:id="1344" w:author="Shimon" w:date="2019-07-22T12:30:00Z">
              <w:rPr>
                <w:rStyle w:val="emailstyle17"/>
                <w:rFonts w:ascii="Times New Roman" w:hAnsi="Times New Roman" w:cs="David"/>
                <w:color w:val="auto"/>
                <w:rtl/>
              </w:rPr>
            </w:rPrChange>
          </w:rPr>
          <w:t>20.33</w:t>
        </w:r>
      </w:ins>
      <w:ins w:id="1345" w:author="Shimon" w:date="2019-07-21T23:45:00Z">
        <w:r w:rsidR="0069391A" w:rsidRPr="00895329">
          <w:rPr>
            <w:rStyle w:val="emailstyle17"/>
            <w:rFonts w:ascii="Times New Roman" w:hAnsi="Times New Roman" w:cs="David"/>
            <w:b/>
            <w:bCs/>
            <w:color w:val="auto"/>
            <w:rtl/>
            <w:rPrChange w:id="1346" w:author="Shimon" w:date="2019-07-22T12:30:00Z">
              <w:rPr>
                <w:rStyle w:val="emailstyle17"/>
                <w:rFonts w:ascii="Times New Roman" w:hAnsi="Times New Roman" w:cs="David"/>
                <w:color w:val="auto"/>
                <w:rtl/>
              </w:rPr>
            </w:rPrChange>
          </w:rPr>
          <w:t xml:space="preserve"> </w:t>
        </w:r>
      </w:ins>
      <w:ins w:id="1347" w:author="Shimon" w:date="2019-07-21T23:37:00Z">
        <w:r w:rsidR="005D0CE5" w:rsidRPr="00895329">
          <w:rPr>
            <w:rStyle w:val="emailstyle17"/>
            <w:rFonts w:ascii="Times New Roman" w:hAnsi="Times New Roman" w:cs="David" w:hint="eastAsia"/>
            <w:b/>
            <w:bCs/>
            <w:color w:val="auto"/>
            <w:rtl/>
            <w:rPrChange w:id="1348" w:author="Shimon" w:date="2019-07-22T12:30:00Z">
              <w:rPr>
                <w:rStyle w:val="emailstyle17"/>
                <w:rFonts w:ascii="Times New Roman" w:hAnsi="Times New Roman" w:cs="David" w:hint="eastAsia"/>
                <w:color w:val="auto"/>
                <w:rtl/>
              </w:rPr>
            </w:rPrChange>
          </w:rPr>
          <w:t>שנות</w:t>
        </w:r>
        <w:r w:rsidR="005D0CE5" w:rsidRPr="00895329">
          <w:rPr>
            <w:rStyle w:val="emailstyle17"/>
            <w:rFonts w:ascii="Times New Roman" w:hAnsi="Times New Roman" w:cs="David"/>
            <w:b/>
            <w:bCs/>
            <w:color w:val="auto"/>
            <w:rtl/>
            <w:rPrChange w:id="1349" w:author="Shimon" w:date="2019-07-22T12:30:00Z">
              <w:rPr>
                <w:rStyle w:val="emailstyle17"/>
                <w:rFonts w:ascii="Times New Roman" w:hAnsi="Times New Roman" w:cs="David"/>
                <w:color w:val="auto"/>
                <w:rtl/>
              </w:rPr>
            </w:rPrChange>
          </w:rPr>
          <w:t xml:space="preserve"> </w:t>
        </w:r>
      </w:ins>
      <w:ins w:id="1350" w:author="Shimon" w:date="2019-07-21T23:38:00Z">
        <w:r w:rsidR="005D0CE5" w:rsidRPr="00895329">
          <w:rPr>
            <w:rStyle w:val="emailstyle17"/>
            <w:rFonts w:ascii="Times New Roman" w:hAnsi="Times New Roman" w:cs="David" w:hint="eastAsia"/>
            <w:b/>
            <w:bCs/>
            <w:color w:val="auto"/>
            <w:rtl/>
            <w:rPrChange w:id="1351" w:author="Shimon" w:date="2019-07-22T12:30:00Z">
              <w:rPr>
                <w:rStyle w:val="emailstyle17"/>
                <w:rFonts w:ascii="Times New Roman" w:hAnsi="Times New Roman" w:cs="David" w:hint="eastAsia"/>
                <w:color w:val="auto"/>
                <w:rtl/>
              </w:rPr>
            </w:rPrChange>
          </w:rPr>
          <w:t>ה</w:t>
        </w:r>
      </w:ins>
      <w:ins w:id="1352" w:author="Shimon" w:date="2019-07-21T23:37:00Z">
        <w:r w:rsidR="005D0CE5" w:rsidRPr="00895329">
          <w:rPr>
            <w:rStyle w:val="emailstyle17"/>
            <w:rFonts w:ascii="Times New Roman" w:hAnsi="Times New Roman" w:cs="David" w:hint="eastAsia"/>
            <w:b/>
            <w:bCs/>
            <w:color w:val="auto"/>
            <w:rtl/>
            <w:rPrChange w:id="1353" w:author="Shimon" w:date="2019-07-22T12:30:00Z">
              <w:rPr>
                <w:rStyle w:val="emailstyle17"/>
                <w:rFonts w:ascii="Times New Roman" w:hAnsi="Times New Roman" w:cs="David" w:hint="eastAsia"/>
                <w:color w:val="auto"/>
                <w:rtl/>
              </w:rPr>
            </w:rPrChange>
          </w:rPr>
          <w:t>עבוד</w:t>
        </w:r>
      </w:ins>
      <w:ins w:id="1354" w:author="Shimon" w:date="2019-07-21T23:38:00Z">
        <w:r w:rsidR="005D0CE5" w:rsidRPr="00895329">
          <w:rPr>
            <w:rStyle w:val="emailstyle17"/>
            <w:rFonts w:ascii="Times New Roman" w:hAnsi="Times New Roman" w:cs="David" w:hint="eastAsia"/>
            <w:b/>
            <w:bCs/>
            <w:color w:val="auto"/>
            <w:rtl/>
            <w:rPrChange w:id="1355" w:author="Shimon" w:date="2019-07-22T12:30:00Z">
              <w:rPr>
                <w:rStyle w:val="emailstyle17"/>
                <w:rFonts w:ascii="Times New Roman" w:hAnsi="Times New Roman" w:cs="David" w:hint="eastAsia"/>
                <w:color w:val="auto"/>
                <w:rtl/>
              </w:rPr>
            </w:rPrChange>
          </w:rPr>
          <w:t>ה</w:t>
        </w:r>
        <w:r w:rsidR="005D0CE5" w:rsidRPr="00895329">
          <w:rPr>
            <w:rStyle w:val="emailstyle17"/>
            <w:rFonts w:ascii="Times New Roman" w:hAnsi="Times New Roman" w:cs="David"/>
            <w:b/>
            <w:bCs/>
            <w:color w:val="auto"/>
            <w:rtl/>
            <w:rPrChange w:id="1356" w:author="Shimon" w:date="2019-07-22T12:30:00Z">
              <w:rPr>
                <w:rStyle w:val="emailstyle17"/>
                <w:rFonts w:ascii="Times New Roman" w:hAnsi="Times New Roman" w:cs="David"/>
                <w:color w:val="auto"/>
                <w:rtl/>
              </w:rPr>
            </w:rPrChange>
          </w:rPr>
          <w:t xml:space="preserve"> </w:t>
        </w:r>
        <w:r w:rsidR="005D0CE5" w:rsidRPr="00895329">
          <w:rPr>
            <w:rStyle w:val="emailstyle17"/>
            <w:rFonts w:ascii="Times New Roman" w:hAnsi="Times New Roman" w:cs="David" w:hint="eastAsia"/>
            <w:b/>
            <w:bCs/>
            <w:color w:val="auto"/>
            <w:rtl/>
            <w:rPrChange w:id="1357" w:author="Shimon" w:date="2019-07-22T12:30:00Z">
              <w:rPr>
                <w:rStyle w:val="emailstyle17"/>
                <w:rFonts w:ascii="Times New Roman" w:hAnsi="Times New Roman" w:cs="David" w:hint="eastAsia"/>
                <w:color w:val="auto"/>
                <w:rtl/>
              </w:rPr>
            </w:rPrChange>
          </w:rPr>
          <w:t>ב</w:t>
        </w:r>
        <w:r w:rsidR="00694BF1" w:rsidRPr="00694BF1">
          <w:rPr>
            <w:rStyle w:val="emailstyle17"/>
            <w:rFonts w:ascii="Times New Roman" w:hAnsi="Times New Roman" w:cs="David" w:hint="cs"/>
            <w:b/>
            <w:bCs/>
            <w:color w:val="auto"/>
            <w:rtl/>
          </w:rPr>
          <w:t xml:space="preserve">כתב </w:t>
        </w:r>
        <w:r w:rsidR="005D0CE5" w:rsidRPr="00895329">
          <w:rPr>
            <w:rStyle w:val="emailstyle17"/>
            <w:rFonts w:ascii="Times New Roman" w:hAnsi="Times New Roman" w:cs="David" w:hint="eastAsia"/>
            <w:b/>
            <w:bCs/>
            <w:color w:val="auto"/>
            <w:rtl/>
            <w:rPrChange w:id="1358" w:author="Shimon" w:date="2019-07-22T12:30:00Z">
              <w:rPr>
                <w:rStyle w:val="emailstyle17"/>
                <w:rFonts w:ascii="Times New Roman" w:hAnsi="Times New Roman" w:cs="David" w:hint="eastAsia"/>
                <w:color w:val="auto"/>
                <w:rtl/>
              </w:rPr>
            </w:rPrChange>
          </w:rPr>
          <w:t>מינוי</w:t>
        </w:r>
      </w:ins>
      <w:ins w:id="1359" w:author="Shimon" w:date="2019-08-05T13:29:00Z">
        <w:r w:rsidR="00271FD1">
          <w:rPr>
            <w:rStyle w:val="emailstyle17"/>
            <w:rFonts w:ascii="Times New Roman" w:hAnsi="Times New Roman" w:cs="David" w:hint="cs"/>
            <w:color w:val="auto"/>
            <w:rtl/>
          </w:rPr>
          <w:t xml:space="preserve">, כולל </w:t>
        </w:r>
      </w:ins>
      <w:ins w:id="1360" w:author="Shimon" w:date="2019-07-23T11:46:00Z">
        <w:r w:rsidR="00694BF1">
          <w:rPr>
            <w:rStyle w:val="emailstyle17"/>
            <w:rFonts w:ascii="Times New Roman" w:hAnsi="Times New Roman" w:cs="David" w:hint="cs"/>
            <w:color w:val="auto"/>
            <w:rtl/>
          </w:rPr>
          <w:t>תקופת העבודה כארעי</w:t>
        </w:r>
      </w:ins>
      <w:ins w:id="1361" w:author="Shimon" w:date="2019-07-23T11:48:00Z">
        <w:r w:rsidR="00694BF1">
          <w:rPr>
            <w:rStyle w:val="emailstyle17"/>
            <w:rFonts w:ascii="Times New Roman" w:hAnsi="Times New Roman" w:cs="David" w:hint="cs"/>
            <w:color w:val="auto"/>
            <w:rtl/>
          </w:rPr>
          <w:t xml:space="preserve"> </w:t>
        </w:r>
      </w:ins>
      <w:ins w:id="1362" w:author="Shimon" w:date="2019-07-21T23:19:00Z">
        <w:r w:rsidRPr="00291522">
          <w:rPr>
            <w:rStyle w:val="emailstyle17"/>
            <w:rFonts w:ascii="Times New Roman" w:hAnsi="Times New Roman" w:cs="David" w:hint="cs"/>
            <w:color w:val="auto"/>
            <w:rtl/>
          </w:rPr>
          <w:t>(</w:t>
        </w:r>
        <w:r w:rsidRPr="00694BF1">
          <w:rPr>
            <w:rStyle w:val="emailstyle17"/>
            <w:rFonts w:ascii="Times New Roman" w:hAnsi="Times New Roman" w:cs="David" w:hint="eastAsia"/>
            <w:color w:val="auto"/>
            <w:sz w:val="22"/>
            <w:szCs w:val="22"/>
            <w:rtl/>
            <w:rPrChange w:id="1363" w:author="Shimon" w:date="2019-07-23T11:48:00Z">
              <w:rPr>
                <w:rStyle w:val="emailstyle17"/>
                <w:rFonts w:ascii="Times New Roman" w:hAnsi="Times New Roman" w:cs="David" w:hint="eastAsia"/>
                <w:color w:val="auto"/>
                <w:rtl/>
              </w:rPr>
            </w:rPrChange>
          </w:rPr>
          <w:t>מ</w:t>
        </w:r>
        <w:r w:rsidRPr="00694BF1">
          <w:rPr>
            <w:rStyle w:val="emailstyle17"/>
            <w:rFonts w:ascii="Times New Roman" w:hAnsi="Times New Roman" w:cs="David"/>
            <w:color w:val="auto"/>
            <w:sz w:val="22"/>
            <w:szCs w:val="22"/>
            <w:rtl/>
            <w:rPrChange w:id="1364" w:author="Shimon" w:date="2019-07-23T11:48:00Z">
              <w:rPr>
                <w:rStyle w:val="emailstyle17"/>
                <w:rFonts w:ascii="Times New Roman" w:hAnsi="Times New Roman" w:cs="David"/>
                <w:color w:val="auto"/>
                <w:rtl/>
              </w:rPr>
            </w:rPrChange>
          </w:rPr>
          <w:t>-1.7</w:t>
        </w:r>
      </w:ins>
      <w:ins w:id="1365" w:author="Shimon" w:date="2019-07-21T23:20:00Z">
        <w:r w:rsidR="00694BF1" w:rsidRPr="00694BF1">
          <w:rPr>
            <w:rStyle w:val="emailstyle17"/>
            <w:rFonts w:ascii="Times New Roman" w:hAnsi="Times New Roman" w:cs="David"/>
            <w:color w:val="auto"/>
            <w:sz w:val="22"/>
            <w:szCs w:val="22"/>
            <w:rtl/>
            <w:rPrChange w:id="1366" w:author="Shimon" w:date="2019-07-23T11:48:00Z">
              <w:rPr>
                <w:rStyle w:val="emailstyle17"/>
                <w:rFonts w:ascii="Times New Roman" w:hAnsi="Times New Roman" w:cs="David"/>
                <w:color w:val="auto"/>
                <w:rtl/>
              </w:rPr>
            </w:rPrChange>
          </w:rPr>
          <w:t>.</w:t>
        </w:r>
        <w:r w:rsidRPr="00694BF1">
          <w:rPr>
            <w:rStyle w:val="emailstyle17"/>
            <w:rFonts w:ascii="Times New Roman" w:hAnsi="Times New Roman" w:cs="David"/>
            <w:color w:val="auto"/>
            <w:sz w:val="22"/>
            <w:szCs w:val="22"/>
            <w:rtl/>
            <w:rPrChange w:id="1367" w:author="Shimon" w:date="2019-07-23T11:48:00Z">
              <w:rPr>
                <w:rStyle w:val="emailstyle17"/>
                <w:rFonts w:ascii="Times New Roman" w:hAnsi="Times New Roman" w:cs="David"/>
                <w:color w:val="auto"/>
                <w:rtl/>
              </w:rPr>
            </w:rPrChange>
          </w:rPr>
          <w:t xml:space="preserve">70 עד </w:t>
        </w:r>
      </w:ins>
      <w:ins w:id="1368" w:author="Shimon" w:date="2019-07-21T23:21:00Z">
        <w:r w:rsidR="00694BF1" w:rsidRPr="00694BF1">
          <w:rPr>
            <w:rStyle w:val="emailstyle17"/>
            <w:rFonts w:ascii="Times New Roman" w:hAnsi="Times New Roman" w:cs="David"/>
            <w:color w:val="auto"/>
            <w:sz w:val="22"/>
            <w:szCs w:val="22"/>
            <w:rtl/>
            <w:rPrChange w:id="1369" w:author="Shimon" w:date="2019-07-23T11:48:00Z">
              <w:rPr>
                <w:rStyle w:val="emailstyle17"/>
                <w:rFonts w:ascii="Times New Roman" w:hAnsi="Times New Roman" w:cs="David"/>
                <w:color w:val="auto"/>
                <w:rtl/>
              </w:rPr>
            </w:rPrChange>
          </w:rPr>
          <w:t>31.3.</w:t>
        </w:r>
      </w:ins>
      <w:ins w:id="1370" w:author="Shimon" w:date="2019-07-23T11:47:00Z">
        <w:r w:rsidR="00694BF1" w:rsidRPr="00694BF1">
          <w:rPr>
            <w:rStyle w:val="emailstyle17"/>
            <w:rFonts w:ascii="Times New Roman" w:hAnsi="Times New Roman" w:cs="David"/>
            <w:color w:val="auto"/>
            <w:sz w:val="22"/>
            <w:szCs w:val="22"/>
            <w:rtl/>
            <w:rPrChange w:id="1371" w:author="Shimon" w:date="2019-07-23T11:48:00Z">
              <w:rPr>
                <w:rStyle w:val="emailstyle17"/>
                <w:rFonts w:ascii="Times New Roman" w:hAnsi="Times New Roman" w:cs="David"/>
                <w:color w:val="auto"/>
                <w:rtl/>
              </w:rPr>
            </w:rPrChange>
          </w:rPr>
          <w:t>90</w:t>
        </w:r>
      </w:ins>
      <w:ins w:id="1372" w:author="Shimon" w:date="2019-07-21T23:21:00Z">
        <w:r w:rsidRPr="00694BF1">
          <w:rPr>
            <w:rStyle w:val="emailstyle17"/>
            <w:rFonts w:ascii="Times New Roman" w:hAnsi="Times New Roman" w:cs="David"/>
            <w:color w:val="auto"/>
            <w:sz w:val="22"/>
            <w:szCs w:val="22"/>
            <w:rtl/>
            <w:rPrChange w:id="1373" w:author="Shimon" w:date="2019-07-23T11:48:00Z">
              <w:rPr>
                <w:rStyle w:val="emailstyle17"/>
                <w:rFonts w:ascii="Times New Roman" w:hAnsi="Times New Roman" w:cs="David"/>
                <w:color w:val="auto"/>
                <w:rtl/>
              </w:rPr>
            </w:rPrChange>
          </w:rPr>
          <w:t xml:space="preserve"> ועוד 8 חודשי עבודה מ1.</w:t>
        </w:r>
      </w:ins>
      <w:ins w:id="1374" w:author="Shimon" w:date="2019-07-21T23:22:00Z">
        <w:r w:rsidRPr="00694BF1">
          <w:rPr>
            <w:rStyle w:val="emailstyle17"/>
            <w:rFonts w:ascii="Times New Roman" w:hAnsi="Times New Roman" w:cs="David"/>
            <w:color w:val="auto"/>
            <w:sz w:val="22"/>
            <w:szCs w:val="22"/>
            <w:rtl/>
            <w:rPrChange w:id="1375" w:author="Shimon" w:date="2019-07-23T11:48:00Z">
              <w:rPr>
                <w:rStyle w:val="emailstyle17"/>
                <w:rFonts w:ascii="Times New Roman" w:hAnsi="Times New Roman" w:cs="David"/>
                <w:color w:val="auto"/>
                <w:rtl/>
              </w:rPr>
            </w:rPrChange>
          </w:rPr>
          <w:t xml:space="preserve">1.1964 </w:t>
        </w:r>
        <w:r w:rsidRPr="00694BF1">
          <w:rPr>
            <w:rStyle w:val="emailstyle17"/>
            <w:rFonts w:ascii="Times New Roman" w:hAnsi="Times New Roman" w:cs="David" w:hint="eastAsia"/>
            <w:color w:val="auto"/>
            <w:sz w:val="22"/>
            <w:szCs w:val="22"/>
            <w:rtl/>
            <w:rPrChange w:id="1376" w:author="Shimon" w:date="2019-07-23T11:48:00Z">
              <w:rPr>
                <w:rStyle w:val="emailstyle17"/>
                <w:rFonts w:ascii="Times New Roman" w:hAnsi="Times New Roman" w:cs="David" w:hint="eastAsia"/>
                <w:color w:val="auto"/>
                <w:rtl/>
              </w:rPr>
            </w:rPrChange>
          </w:rPr>
          <w:t>עד</w:t>
        </w:r>
        <w:r w:rsidRPr="00694BF1">
          <w:rPr>
            <w:rStyle w:val="emailstyle17"/>
            <w:rFonts w:ascii="Times New Roman" w:hAnsi="Times New Roman" w:cs="David"/>
            <w:color w:val="auto"/>
            <w:sz w:val="22"/>
            <w:szCs w:val="22"/>
            <w:rtl/>
            <w:rPrChange w:id="1377" w:author="Shimon" w:date="2019-07-23T11:48:00Z">
              <w:rPr>
                <w:rStyle w:val="emailstyle17"/>
                <w:rFonts w:ascii="Times New Roman" w:hAnsi="Times New Roman" w:cs="David"/>
                <w:color w:val="auto"/>
                <w:rtl/>
              </w:rPr>
            </w:rPrChange>
          </w:rPr>
          <w:t xml:space="preserve"> 31.8.1964</w:t>
        </w:r>
      </w:ins>
      <w:ins w:id="1378" w:author="Shimon" w:date="2019-07-22T00:00:00Z">
        <w:r w:rsidR="00435A41" w:rsidRPr="00694BF1">
          <w:rPr>
            <w:rStyle w:val="emailstyle17"/>
            <w:rFonts w:ascii="Times New Roman" w:hAnsi="Times New Roman" w:cs="David"/>
            <w:color w:val="auto"/>
            <w:sz w:val="22"/>
            <w:szCs w:val="22"/>
            <w:rtl/>
            <w:rPrChange w:id="1379"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1380" w:author="Shimon" w:date="2019-07-23T11:48:00Z">
              <w:rPr>
                <w:rStyle w:val="emailstyle17"/>
                <w:rFonts w:ascii="Times New Roman" w:hAnsi="Times New Roman" w:cs="David" w:hint="eastAsia"/>
                <w:color w:val="auto"/>
                <w:rtl/>
              </w:rPr>
            </w:rPrChange>
          </w:rPr>
          <w:t>להלן</w:t>
        </w:r>
        <w:r w:rsidR="00435A41" w:rsidRPr="00694BF1">
          <w:rPr>
            <w:rStyle w:val="emailstyle17"/>
            <w:rFonts w:ascii="Times New Roman" w:hAnsi="Times New Roman" w:cs="David"/>
            <w:color w:val="auto"/>
            <w:sz w:val="22"/>
            <w:szCs w:val="22"/>
            <w:rtl/>
            <w:rPrChange w:id="1381"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1382" w:author="Shimon" w:date="2019-07-23T11:48:00Z">
              <w:rPr>
                <w:rStyle w:val="emailstyle17"/>
                <w:rFonts w:ascii="Times New Roman" w:hAnsi="Times New Roman" w:cs="David" w:hint="eastAsia"/>
                <w:color w:val="auto"/>
                <w:rtl/>
              </w:rPr>
            </w:rPrChange>
          </w:rPr>
          <w:t>תקופת</w:t>
        </w:r>
        <w:r w:rsidR="00435A41" w:rsidRPr="00694BF1">
          <w:rPr>
            <w:rStyle w:val="emailstyle17"/>
            <w:rFonts w:ascii="Times New Roman" w:hAnsi="Times New Roman" w:cs="David"/>
            <w:color w:val="auto"/>
            <w:sz w:val="22"/>
            <w:szCs w:val="22"/>
            <w:rtl/>
            <w:rPrChange w:id="1383"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1384" w:author="Shimon" w:date="2019-07-23T11:48:00Z">
              <w:rPr>
                <w:rStyle w:val="emailstyle17"/>
                <w:rFonts w:ascii="Times New Roman" w:hAnsi="Times New Roman" w:cs="David" w:hint="eastAsia"/>
                <w:color w:val="auto"/>
                <w:rtl/>
              </w:rPr>
            </w:rPrChange>
          </w:rPr>
          <w:t>כתב</w:t>
        </w:r>
        <w:r w:rsidR="00435A41" w:rsidRPr="00694BF1">
          <w:rPr>
            <w:rStyle w:val="emailstyle17"/>
            <w:rFonts w:ascii="Times New Roman" w:hAnsi="Times New Roman" w:cs="David"/>
            <w:color w:val="auto"/>
            <w:sz w:val="22"/>
            <w:szCs w:val="22"/>
            <w:rtl/>
            <w:rPrChange w:id="1385"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1386" w:author="Shimon" w:date="2019-07-23T11:48:00Z">
              <w:rPr>
                <w:rStyle w:val="emailstyle17"/>
                <w:rFonts w:ascii="Times New Roman" w:hAnsi="Times New Roman" w:cs="David" w:hint="eastAsia"/>
                <w:color w:val="auto"/>
                <w:rtl/>
              </w:rPr>
            </w:rPrChange>
          </w:rPr>
          <w:t>המינ</w:t>
        </w:r>
      </w:ins>
      <w:ins w:id="1387" w:author="Shimon" w:date="2019-07-22T00:01:00Z">
        <w:r w:rsidR="00435A41" w:rsidRPr="00694BF1">
          <w:rPr>
            <w:rStyle w:val="emailstyle17"/>
            <w:rFonts w:ascii="Times New Roman" w:hAnsi="Times New Roman" w:cs="David" w:hint="eastAsia"/>
            <w:color w:val="auto"/>
            <w:sz w:val="22"/>
            <w:szCs w:val="22"/>
            <w:rtl/>
            <w:rPrChange w:id="1388" w:author="Shimon" w:date="2019-07-23T11:48:00Z">
              <w:rPr>
                <w:rStyle w:val="emailstyle17"/>
                <w:rFonts w:ascii="Times New Roman" w:hAnsi="Times New Roman" w:cs="David" w:hint="eastAsia"/>
                <w:color w:val="auto"/>
                <w:rtl/>
              </w:rPr>
            </w:rPrChange>
          </w:rPr>
          <w:t>וי</w:t>
        </w:r>
      </w:ins>
      <w:ins w:id="1389" w:author="Shimon" w:date="2019-07-21T23:22:00Z">
        <w:r w:rsidRPr="00694BF1">
          <w:rPr>
            <w:rStyle w:val="emailstyle17"/>
            <w:rFonts w:ascii="Times New Roman" w:hAnsi="Times New Roman" w:cs="David"/>
            <w:color w:val="auto"/>
            <w:sz w:val="22"/>
            <w:szCs w:val="22"/>
            <w:rtl/>
            <w:rPrChange w:id="1390" w:author="Shimon" w:date="2019-07-23T11:48:00Z">
              <w:rPr>
                <w:rStyle w:val="emailstyle17"/>
                <w:rFonts w:ascii="Times New Roman" w:hAnsi="Times New Roman" w:cs="David"/>
                <w:color w:val="auto"/>
                <w:rtl/>
              </w:rPr>
            </w:rPrChange>
          </w:rPr>
          <w:t>)</w:t>
        </w:r>
      </w:ins>
      <w:ins w:id="1391" w:author="Shimon" w:date="2019-07-21T23:40:00Z">
        <w:r w:rsidR="005D0CE5" w:rsidRPr="00694BF1">
          <w:rPr>
            <w:rStyle w:val="emailstyle17"/>
            <w:rFonts w:ascii="Times New Roman" w:hAnsi="Times New Roman" w:cs="David"/>
            <w:color w:val="auto"/>
            <w:sz w:val="22"/>
            <w:szCs w:val="22"/>
            <w:rtl/>
            <w:rPrChange w:id="1392" w:author="Shimon" w:date="2019-07-23T11:48:00Z">
              <w:rPr>
                <w:rStyle w:val="emailstyle17"/>
                <w:rFonts w:ascii="Times New Roman" w:hAnsi="Times New Roman" w:cs="David"/>
                <w:color w:val="auto"/>
                <w:rtl/>
              </w:rPr>
            </w:rPrChange>
          </w:rPr>
          <w:t>,</w:t>
        </w:r>
        <w:r w:rsidR="005D0CE5">
          <w:rPr>
            <w:rStyle w:val="emailstyle17"/>
            <w:rFonts w:ascii="Times New Roman" w:hAnsi="Times New Roman" w:cs="David" w:hint="cs"/>
            <w:color w:val="auto"/>
            <w:rtl/>
          </w:rPr>
          <w:t xml:space="preserve"> </w:t>
        </w:r>
      </w:ins>
      <w:ins w:id="1393" w:author="Shimon" w:date="2019-07-23T11:48:00Z">
        <w:r w:rsidR="00694BF1">
          <w:rPr>
            <w:rStyle w:val="emailstyle17"/>
            <w:rFonts w:ascii="Times New Roman" w:hAnsi="Times New Roman" w:cs="David" w:hint="cs"/>
            <w:color w:val="auto"/>
            <w:rtl/>
          </w:rPr>
          <w:t xml:space="preserve">   </w:t>
        </w:r>
      </w:ins>
    </w:p>
    <w:p w14:paraId="2819CFF1" w14:textId="6B519DB7" w:rsidR="0069391A" w:rsidRDefault="00694BF1">
      <w:pPr>
        <w:pStyle w:val="11"/>
        <w:tabs>
          <w:tab w:val="left" w:pos="523"/>
        </w:tabs>
        <w:spacing w:before="0" w:after="120" w:line="360" w:lineRule="auto"/>
        <w:ind w:left="522" w:right="357" w:firstLine="0"/>
        <w:rPr>
          <w:ins w:id="1394" w:author="Shimon" w:date="2019-08-04T12:25:00Z"/>
          <w:rStyle w:val="emailstyle17"/>
          <w:rFonts w:ascii="Times New Roman" w:hAnsi="Times New Roman" w:cs="David"/>
          <w:color w:val="auto"/>
          <w:sz w:val="24"/>
          <w:rtl/>
        </w:rPr>
        <w:pPrChange w:id="1395" w:author="Shimon" w:date="2019-08-04T12:29:00Z">
          <w:pPr>
            <w:pStyle w:val="11"/>
            <w:numPr>
              <w:numId w:val="14"/>
            </w:numPr>
            <w:tabs>
              <w:tab w:val="num" w:pos="1069"/>
            </w:tabs>
            <w:spacing w:before="0" w:after="240" w:line="360" w:lineRule="auto"/>
            <w:ind w:left="510" w:right="360" w:hanging="425"/>
          </w:pPr>
        </w:pPrChange>
      </w:pPr>
      <w:ins w:id="1396" w:author="Shimon" w:date="2019-07-23T11:48:00Z">
        <w:r>
          <w:rPr>
            <w:rStyle w:val="emailstyle17"/>
            <w:rFonts w:ascii="Times New Roman" w:hAnsi="Times New Roman" w:cs="David" w:hint="cs"/>
            <w:color w:val="auto"/>
            <w:rtl/>
          </w:rPr>
          <w:t xml:space="preserve"> </w:t>
        </w:r>
      </w:ins>
      <w:ins w:id="1397" w:author="Shimon" w:date="2019-07-21T23:40:00Z">
        <w:r w:rsidR="005D0CE5">
          <w:rPr>
            <w:rStyle w:val="emailstyle17"/>
            <w:rFonts w:ascii="Times New Roman" w:hAnsi="Times New Roman" w:cs="David" w:hint="cs"/>
            <w:color w:val="auto"/>
            <w:rtl/>
          </w:rPr>
          <w:t xml:space="preserve">דהיינו: </w:t>
        </w:r>
      </w:ins>
      <w:ins w:id="1398" w:author="Shimon" w:date="2019-07-21T23:46:00Z">
        <w:r w:rsidR="0069391A" w:rsidRPr="00435A41">
          <w:rPr>
            <w:rStyle w:val="emailstyle17"/>
            <w:rFonts w:ascii="Times New Roman" w:hAnsi="Times New Roman" w:cs="David"/>
            <w:b/>
            <w:bCs/>
            <w:color w:val="auto"/>
            <w:sz w:val="28"/>
            <w:szCs w:val="28"/>
            <w:rtl/>
            <w:rPrChange w:id="1399" w:author="Shimon" w:date="2019-07-22T00:01:00Z">
              <w:rPr>
                <w:rStyle w:val="emailstyle17"/>
                <w:rFonts w:ascii="Times New Roman" w:hAnsi="Times New Roman" w:cs="David"/>
                <w:color w:val="auto"/>
                <w:rtl/>
              </w:rPr>
            </w:rPrChange>
          </w:rPr>
          <w:t>40.66</w:t>
        </w:r>
        <w:r w:rsidR="0069391A" w:rsidRPr="00435A41">
          <w:rPr>
            <w:rStyle w:val="emailstyle17"/>
            <w:rFonts w:ascii="Times New Roman" w:hAnsi="Times New Roman" w:cs="David"/>
            <w:b/>
            <w:bCs/>
            <w:color w:val="auto"/>
            <w:sz w:val="28"/>
            <w:szCs w:val="28"/>
            <w:rtl/>
            <w:rPrChange w:id="1400" w:author="Shimon" w:date="2019-07-22T00:01:00Z">
              <w:rPr>
                <w:rStyle w:val="emailstyle17"/>
                <w:rFonts w:ascii="Times New Roman" w:hAnsi="Times New Roman" w:cs="David"/>
                <w:color w:val="auto"/>
                <w:sz w:val="28"/>
                <w:szCs w:val="28"/>
                <w:rtl/>
              </w:rPr>
            </w:rPrChange>
          </w:rPr>
          <w:t>%</w:t>
        </w:r>
      </w:ins>
      <w:ins w:id="1401" w:author="Shimon" w:date="2019-07-22T00:03:00Z">
        <w:r w:rsidR="00435A41">
          <w:rPr>
            <w:rStyle w:val="emailstyle17"/>
            <w:rFonts w:ascii="Times New Roman" w:hAnsi="Times New Roman" w:cs="David" w:hint="cs"/>
            <w:color w:val="auto"/>
            <w:szCs w:val="20"/>
            <w:rtl/>
          </w:rPr>
          <w:t xml:space="preserve"> </w:t>
        </w:r>
      </w:ins>
      <w:ins w:id="1402" w:author="Shimon" w:date="2019-07-21T23:47:00Z">
        <w:r w:rsidR="0069391A" w:rsidRPr="0069391A">
          <w:rPr>
            <w:rStyle w:val="emailstyle17"/>
            <w:rFonts w:ascii="Times New Roman" w:hAnsi="Times New Roman" w:cs="David"/>
            <w:color w:val="auto"/>
            <w:szCs w:val="20"/>
            <w:rtl/>
            <w:rPrChange w:id="1403" w:author="Shimon" w:date="2019-07-21T23:47:00Z">
              <w:rPr>
                <w:rStyle w:val="emailstyle17"/>
                <w:rFonts w:ascii="Times New Roman" w:hAnsi="Times New Roman" w:cs="David"/>
                <w:color w:val="auto"/>
                <w:sz w:val="28"/>
                <w:szCs w:val="28"/>
                <w:rtl/>
              </w:rPr>
            </w:rPrChange>
          </w:rPr>
          <w:t>(</w:t>
        </w:r>
      </w:ins>
      <w:ins w:id="1404" w:author="Shimon" w:date="2019-07-21T23:48:00Z">
        <w:r w:rsidR="0069391A" w:rsidRPr="0069391A">
          <w:rPr>
            <w:rStyle w:val="emailstyle17"/>
            <w:rFonts w:ascii="Times New Roman" w:hAnsi="Times New Roman" w:cs="David"/>
            <w:color w:val="auto"/>
            <w:sz w:val="24"/>
            <w:rtl/>
            <w:rPrChange w:id="1405" w:author="Shimon" w:date="2019-07-21T23:48:00Z">
              <w:rPr>
                <w:rStyle w:val="emailstyle17"/>
                <w:rFonts w:ascii="Times New Roman" w:hAnsi="Times New Roman" w:cs="David"/>
                <w:color w:val="auto"/>
                <w:sz w:val="28"/>
                <w:szCs w:val="28"/>
                <w:rtl/>
              </w:rPr>
            </w:rPrChange>
          </w:rPr>
          <w:t>20.33</w:t>
        </w:r>
      </w:ins>
      <w:ins w:id="1406" w:author="Shimon" w:date="2019-07-22T00:03:00Z">
        <w:r w:rsidR="00435A41">
          <w:rPr>
            <w:rStyle w:val="emailstyle17"/>
            <w:rFonts w:ascii="Times New Roman" w:hAnsi="Times New Roman" w:cs="David" w:hint="cs"/>
            <w:color w:val="auto"/>
            <w:sz w:val="24"/>
            <w:rtl/>
          </w:rPr>
          <w:t xml:space="preserve"> </w:t>
        </w:r>
      </w:ins>
      <w:ins w:id="1407" w:author="Shimon" w:date="2019-07-21T23:48:00Z">
        <w:r w:rsidR="0069391A" w:rsidRPr="0069391A">
          <w:rPr>
            <w:rStyle w:val="emailstyle17"/>
            <w:rFonts w:ascii="Times New Roman" w:hAnsi="Times New Roman" w:cs="David" w:hint="eastAsia"/>
            <w:color w:val="auto"/>
            <w:sz w:val="24"/>
            <w:rtl/>
            <w:rPrChange w:id="1408" w:author="Shimon" w:date="2019-07-21T23:48:00Z">
              <w:rPr>
                <w:rStyle w:val="emailstyle17"/>
                <w:rFonts w:ascii="Times New Roman" w:hAnsi="Times New Roman" w:cs="David" w:hint="eastAsia"/>
                <w:color w:val="auto"/>
                <w:sz w:val="28"/>
                <w:szCs w:val="28"/>
                <w:rtl/>
              </w:rPr>
            </w:rPrChange>
          </w:rPr>
          <w:t>שנה</w:t>
        </w:r>
        <w:r w:rsidR="0069391A" w:rsidRPr="0069391A">
          <w:rPr>
            <w:rStyle w:val="emailstyle17"/>
            <w:rFonts w:ascii="Times New Roman" w:hAnsi="Times New Roman" w:cs="David"/>
            <w:color w:val="auto"/>
            <w:sz w:val="24"/>
            <w:rtl/>
            <w:rPrChange w:id="1409" w:author="Shimon" w:date="2019-07-21T23:48:00Z">
              <w:rPr>
                <w:rStyle w:val="emailstyle17"/>
                <w:rFonts w:ascii="Times New Roman" w:hAnsi="Times New Roman" w:cs="David"/>
                <w:color w:val="auto"/>
                <w:sz w:val="28"/>
                <w:szCs w:val="28"/>
                <w:rtl/>
              </w:rPr>
            </w:rPrChange>
          </w:rPr>
          <w:t xml:space="preserve"> </w:t>
        </w:r>
        <w:r w:rsidR="0069391A" w:rsidRPr="0069391A">
          <w:rPr>
            <w:rStyle w:val="emailstyle17"/>
            <w:rFonts w:ascii="Times New Roman" w:hAnsi="Times New Roman" w:cs="David" w:hint="eastAsia"/>
            <w:color w:val="auto"/>
            <w:sz w:val="24"/>
            <w:rtl/>
            <w:rPrChange w:id="1410" w:author="Shimon" w:date="2019-07-21T23:48:00Z">
              <w:rPr>
                <w:rStyle w:val="emailstyle17"/>
                <w:rFonts w:ascii="Times New Roman" w:hAnsi="Times New Roman" w:cs="David" w:hint="eastAsia"/>
                <w:color w:val="auto"/>
                <w:sz w:val="28"/>
                <w:szCs w:val="28"/>
                <w:rtl/>
              </w:rPr>
            </w:rPrChange>
          </w:rPr>
          <w:t>כפול</w:t>
        </w:r>
        <w:r w:rsidR="0069391A" w:rsidRPr="0069391A">
          <w:rPr>
            <w:rStyle w:val="emailstyle17"/>
            <w:rFonts w:ascii="Times New Roman" w:hAnsi="Times New Roman" w:cs="David"/>
            <w:color w:val="auto"/>
            <w:sz w:val="24"/>
            <w:rtl/>
            <w:rPrChange w:id="1411" w:author="Shimon" w:date="2019-07-21T23:48:00Z">
              <w:rPr>
                <w:rStyle w:val="emailstyle17"/>
                <w:rFonts w:ascii="Times New Roman" w:hAnsi="Times New Roman" w:cs="David"/>
                <w:color w:val="auto"/>
                <w:sz w:val="28"/>
                <w:szCs w:val="28"/>
                <w:rtl/>
              </w:rPr>
            </w:rPrChange>
          </w:rPr>
          <w:t xml:space="preserve"> 2%)</w:t>
        </w:r>
        <w:r w:rsidR="0069391A">
          <w:rPr>
            <w:rStyle w:val="emailstyle17"/>
            <w:rFonts w:ascii="Times New Roman" w:hAnsi="Times New Roman" w:cs="David" w:hint="cs"/>
            <w:color w:val="auto"/>
            <w:sz w:val="28"/>
            <w:szCs w:val="28"/>
            <w:rtl/>
          </w:rPr>
          <w:t xml:space="preserve"> </w:t>
        </w:r>
        <w:r w:rsidR="0069391A" w:rsidRPr="0069391A">
          <w:rPr>
            <w:rStyle w:val="emailstyle17"/>
            <w:rFonts w:ascii="Times New Roman" w:hAnsi="Times New Roman" w:cs="David" w:hint="eastAsia"/>
            <w:b/>
            <w:bCs/>
            <w:color w:val="auto"/>
            <w:sz w:val="28"/>
            <w:szCs w:val="28"/>
            <w:rtl/>
            <w:rPrChange w:id="1412" w:author="Shimon" w:date="2019-07-21T23:49:00Z">
              <w:rPr>
                <w:rStyle w:val="emailstyle17"/>
                <w:rFonts w:ascii="Times New Roman" w:hAnsi="Times New Roman" w:cs="David" w:hint="eastAsia"/>
                <w:color w:val="auto"/>
                <w:sz w:val="28"/>
                <w:szCs w:val="28"/>
                <w:rtl/>
              </w:rPr>
            </w:rPrChange>
          </w:rPr>
          <w:t>מהמשכורת</w:t>
        </w:r>
        <w:r w:rsidR="0069391A" w:rsidRPr="0069391A">
          <w:rPr>
            <w:rStyle w:val="emailstyle17"/>
            <w:rFonts w:ascii="Times New Roman" w:hAnsi="Times New Roman" w:cs="David"/>
            <w:b/>
            <w:bCs/>
            <w:color w:val="auto"/>
            <w:sz w:val="28"/>
            <w:szCs w:val="28"/>
            <w:rtl/>
            <w:rPrChange w:id="1413" w:author="Shimon" w:date="2019-07-21T23:49:00Z">
              <w:rPr>
                <w:rStyle w:val="emailstyle17"/>
                <w:rFonts w:ascii="Times New Roman" w:hAnsi="Times New Roman" w:cs="David"/>
                <w:color w:val="auto"/>
                <w:sz w:val="28"/>
                <w:szCs w:val="28"/>
                <w:rtl/>
              </w:rPr>
            </w:rPrChange>
          </w:rPr>
          <w:t xml:space="preserve"> בדרגה </w:t>
        </w:r>
      </w:ins>
      <w:ins w:id="1414" w:author="Shimon" w:date="2019-07-21T23:49:00Z">
        <w:r w:rsidR="0069391A" w:rsidRPr="0069391A">
          <w:rPr>
            <w:rStyle w:val="emailstyle17"/>
            <w:rFonts w:ascii="Times New Roman" w:hAnsi="Times New Roman" w:cs="David"/>
            <w:b/>
            <w:bCs/>
            <w:color w:val="auto"/>
            <w:sz w:val="28"/>
            <w:szCs w:val="28"/>
            <w:rtl/>
            <w:rPrChange w:id="1415" w:author="Shimon" w:date="2019-07-21T23:49:00Z">
              <w:rPr>
                <w:rStyle w:val="emailstyle17"/>
                <w:rFonts w:ascii="Times New Roman" w:hAnsi="Times New Roman" w:cs="David"/>
                <w:color w:val="auto"/>
                <w:sz w:val="28"/>
                <w:szCs w:val="28"/>
                <w:rtl/>
              </w:rPr>
            </w:rPrChange>
          </w:rPr>
          <w:t>+</w:t>
        </w:r>
      </w:ins>
      <w:ins w:id="1416" w:author="Shimon" w:date="2019-07-21T23:48:00Z">
        <w:r w:rsidR="0069391A" w:rsidRPr="0069391A">
          <w:rPr>
            <w:rStyle w:val="emailstyle17"/>
            <w:rFonts w:ascii="Times New Roman" w:hAnsi="Times New Roman" w:cs="David"/>
            <w:b/>
            <w:bCs/>
            <w:color w:val="auto"/>
            <w:sz w:val="28"/>
            <w:szCs w:val="28"/>
            <w:rtl/>
            <w:rPrChange w:id="1417" w:author="Shimon" w:date="2019-07-21T23:49:00Z">
              <w:rPr>
                <w:rStyle w:val="emailstyle17"/>
                <w:rFonts w:ascii="Times New Roman" w:hAnsi="Times New Roman" w:cs="David"/>
                <w:color w:val="auto"/>
                <w:sz w:val="28"/>
                <w:szCs w:val="28"/>
                <w:rtl/>
              </w:rPr>
            </w:rPrChange>
          </w:rPr>
          <w:t>46</w:t>
        </w:r>
      </w:ins>
      <w:ins w:id="1418" w:author="Shimon" w:date="2019-07-21T23:49:00Z">
        <w:r w:rsidR="0069391A">
          <w:rPr>
            <w:rStyle w:val="emailstyle17"/>
            <w:rFonts w:ascii="Times New Roman" w:hAnsi="Times New Roman" w:cs="David" w:hint="cs"/>
            <w:color w:val="auto"/>
            <w:sz w:val="28"/>
            <w:szCs w:val="28"/>
            <w:rtl/>
          </w:rPr>
          <w:t xml:space="preserve"> </w:t>
        </w:r>
        <w:r w:rsidR="0069391A" w:rsidRPr="0069391A">
          <w:rPr>
            <w:rStyle w:val="emailstyle17"/>
            <w:rFonts w:ascii="Times New Roman" w:hAnsi="Times New Roman" w:cs="David" w:hint="eastAsia"/>
            <w:color w:val="auto"/>
            <w:sz w:val="24"/>
            <w:rtl/>
            <w:rPrChange w:id="1419" w:author="Shimon" w:date="2019-07-21T23:50:00Z">
              <w:rPr>
                <w:rStyle w:val="emailstyle17"/>
                <w:rFonts w:ascii="Times New Roman" w:hAnsi="Times New Roman" w:cs="David" w:hint="eastAsia"/>
                <w:color w:val="auto"/>
                <w:sz w:val="28"/>
                <w:szCs w:val="28"/>
                <w:rtl/>
              </w:rPr>
            </w:rPrChange>
          </w:rPr>
          <w:t>בדירוג</w:t>
        </w:r>
        <w:r w:rsidR="0069391A" w:rsidRPr="0069391A">
          <w:rPr>
            <w:rStyle w:val="emailstyle17"/>
            <w:rFonts w:ascii="Times New Roman" w:hAnsi="Times New Roman" w:cs="David"/>
            <w:color w:val="auto"/>
            <w:sz w:val="24"/>
            <w:rtl/>
            <w:rPrChange w:id="1420" w:author="Shimon" w:date="2019-07-21T23:50:00Z">
              <w:rPr>
                <w:rStyle w:val="emailstyle17"/>
                <w:rFonts w:ascii="Times New Roman" w:hAnsi="Times New Roman" w:cs="David"/>
                <w:color w:val="auto"/>
                <w:sz w:val="28"/>
                <w:szCs w:val="28"/>
                <w:rtl/>
              </w:rPr>
            </w:rPrChange>
          </w:rPr>
          <w:t xml:space="preserve"> </w:t>
        </w:r>
        <w:r w:rsidR="0069391A" w:rsidRPr="0069391A">
          <w:rPr>
            <w:rStyle w:val="emailstyle17"/>
            <w:rFonts w:ascii="Times New Roman" w:hAnsi="Times New Roman" w:cs="David" w:hint="eastAsia"/>
            <w:color w:val="auto"/>
            <w:sz w:val="24"/>
            <w:rtl/>
            <w:rPrChange w:id="1421" w:author="Shimon" w:date="2019-07-21T23:50:00Z">
              <w:rPr>
                <w:rStyle w:val="emailstyle17"/>
                <w:rFonts w:ascii="Times New Roman" w:hAnsi="Times New Roman" w:cs="David" w:hint="eastAsia"/>
                <w:color w:val="auto"/>
                <w:sz w:val="28"/>
                <w:szCs w:val="28"/>
                <w:rtl/>
              </w:rPr>
            </w:rPrChange>
          </w:rPr>
          <w:t>המח</w:t>
        </w:r>
        <w:r w:rsidR="0069391A" w:rsidRPr="0069391A">
          <w:rPr>
            <w:rStyle w:val="emailstyle17"/>
            <w:rFonts w:ascii="Times New Roman" w:hAnsi="Times New Roman" w:cs="David"/>
            <w:color w:val="auto"/>
            <w:sz w:val="24"/>
            <w:rtl/>
            <w:rPrChange w:id="1422" w:author="Shimon" w:date="2019-07-21T23:50:00Z">
              <w:rPr>
                <w:rStyle w:val="emailstyle17"/>
                <w:rFonts w:ascii="Times New Roman" w:hAnsi="Times New Roman" w:cs="David"/>
                <w:color w:val="auto"/>
                <w:sz w:val="28"/>
                <w:szCs w:val="28"/>
                <w:rtl/>
              </w:rPr>
            </w:rPrChange>
          </w:rPr>
          <w:t>"ר</w:t>
        </w:r>
      </w:ins>
      <w:ins w:id="1423" w:author="Shimon" w:date="2019-07-21T23:51:00Z">
        <w:r w:rsidR="0069391A">
          <w:rPr>
            <w:rStyle w:val="emailstyle17"/>
            <w:rFonts w:ascii="Times New Roman" w:hAnsi="Times New Roman" w:cs="David" w:hint="cs"/>
            <w:color w:val="auto"/>
            <w:sz w:val="24"/>
            <w:rtl/>
          </w:rPr>
          <w:t>.</w:t>
        </w:r>
      </w:ins>
    </w:p>
    <w:p w14:paraId="10456ED6" w14:textId="09873D28" w:rsidR="00C23A47" w:rsidRDefault="00C23A47">
      <w:pPr>
        <w:pStyle w:val="11"/>
        <w:tabs>
          <w:tab w:val="left" w:pos="523"/>
        </w:tabs>
        <w:spacing w:before="0" w:line="360" w:lineRule="auto"/>
        <w:ind w:left="522" w:right="357" w:firstLine="0"/>
        <w:rPr>
          <w:ins w:id="1424" w:author="Shimon" w:date="2019-08-04T12:24:00Z"/>
          <w:rStyle w:val="emailstyle17"/>
          <w:rFonts w:ascii="Times New Roman" w:hAnsi="Times New Roman" w:cs="David"/>
          <w:color w:val="auto"/>
          <w:sz w:val="24"/>
          <w:rtl/>
        </w:rPr>
        <w:pPrChange w:id="1425" w:author="Shimon" w:date="2019-08-04T12:32:00Z">
          <w:pPr>
            <w:pStyle w:val="11"/>
            <w:numPr>
              <w:numId w:val="14"/>
            </w:numPr>
            <w:tabs>
              <w:tab w:val="num" w:pos="1069"/>
            </w:tabs>
            <w:spacing w:before="0" w:after="240" w:line="360" w:lineRule="auto"/>
            <w:ind w:left="510" w:right="360" w:hanging="425"/>
          </w:pPr>
        </w:pPrChange>
      </w:pPr>
      <w:ins w:id="1426" w:author="Shimon" w:date="2019-08-04T12:26:00Z">
        <w:r>
          <w:rPr>
            <w:rStyle w:val="emailstyle17"/>
            <w:rFonts w:ascii="Times New Roman" w:hAnsi="Times New Roman" w:cs="David" w:hint="cs"/>
            <w:color w:val="auto"/>
            <w:sz w:val="24"/>
            <w:rtl/>
          </w:rPr>
          <w:t>יצויין שגם בגין מרכיב זה ש</w:t>
        </w:r>
        <w:r w:rsidR="00B673A5">
          <w:rPr>
            <w:rStyle w:val="emailstyle17"/>
            <w:rFonts w:ascii="Times New Roman" w:hAnsi="Times New Roman" w:cs="David" w:hint="cs"/>
            <w:color w:val="auto"/>
            <w:sz w:val="24"/>
            <w:rtl/>
          </w:rPr>
          <w:t xml:space="preserve">ל הפנסיה, נוכה משכרו של התובע </w:t>
        </w:r>
      </w:ins>
      <w:ins w:id="1427" w:author="Shimon" w:date="2019-08-04T12:30:00Z">
        <w:r w:rsidR="00B673A5">
          <w:rPr>
            <w:rStyle w:val="emailstyle17"/>
            <w:rFonts w:ascii="Times New Roman" w:hAnsi="Times New Roman" w:cs="David" w:hint="cs"/>
            <w:color w:val="auto"/>
            <w:sz w:val="24"/>
            <w:rtl/>
          </w:rPr>
          <w:t>ב</w:t>
        </w:r>
      </w:ins>
      <w:ins w:id="1428" w:author="Shimon" w:date="2019-08-04T12:26:00Z">
        <w:r>
          <w:rPr>
            <w:rStyle w:val="emailstyle17"/>
            <w:rFonts w:ascii="Times New Roman" w:hAnsi="Times New Roman" w:cs="David" w:hint="cs"/>
            <w:color w:val="auto"/>
            <w:sz w:val="24"/>
            <w:rtl/>
          </w:rPr>
          <w:t>כל חודש</w:t>
        </w:r>
      </w:ins>
      <w:ins w:id="1429" w:author="Shimon" w:date="2019-08-04T12:30:00Z">
        <w:r w:rsidR="00B673A5">
          <w:rPr>
            <w:rStyle w:val="emailstyle17"/>
            <w:rFonts w:ascii="Times New Roman" w:hAnsi="Times New Roman" w:cs="David" w:hint="cs"/>
            <w:color w:val="auto"/>
            <w:sz w:val="24"/>
            <w:rtl/>
          </w:rPr>
          <w:t>, עד יום הפסקת עבודתו,</w:t>
        </w:r>
      </w:ins>
      <w:ins w:id="1430" w:author="Shimon" w:date="2019-08-04T12:26:00Z">
        <w:r>
          <w:rPr>
            <w:rStyle w:val="emailstyle17"/>
            <w:rFonts w:ascii="Times New Roman" w:hAnsi="Times New Roman" w:cs="David" w:hint="cs"/>
            <w:color w:val="auto"/>
            <w:sz w:val="24"/>
            <w:rtl/>
          </w:rPr>
          <w:t xml:space="preserve"> סכום המבוסס על ההנחה </w:t>
        </w:r>
      </w:ins>
      <w:ins w:id="1431" w:author="Shimon" w:date="2019-08-04T12:29:00Z">
        <w:r w:rsidR="00B673A5">
          <w:rPr>
            <w:rStyle w:val="emailstyle17"/>
            <w:rFonts w:ascii="Times New Roman" w:hAnsi="Times New Roman" w:cs="David" w:hint="cs"/>
            <w:color w:val="auto"/>
            <w:sz w:val="24"/>
            <w:rtl/>
          </w:rPr>
          <w:t>ש</w:t>
        </w:r>
      </w:ins>
      <w:ins w:id="1432" w:author="Shimon" w:date="2019-08-04T12:26:00Z">
        <w:r>
          <w:rPr>
            <w:rStyle w:val="emailstyle17"/>
            <w:rFonts w:ascii="Times New Roman" w:hAnsi="Times New Roman" w:cs="David" w:hint="cs"/>
            <w:color w:val="auto"/>
            <w:sz w:val="24"/>
            <w:rtl/>
          </w:rPr>
          <w:t xml:space="preserve">הפנסיה שלו </w:t>
        </w:r>
      </w:ins>
      <w:ins w:id="1433" w:author="Shimon" w:date="2019-08-04T12:28:00Z">
        <w:r w:rsidR="00B673A5">
          <w:rPr>
            <w:rStyle w:val="emailstyle17"/>
            <w:rFonts w:ascii="Times New Roman" w:hAnsi="Times New Roman" w:cs="David" w:hint="cs"/>
            <w:color w:val="auto"/>
            <w:sz w:val="24"/>
            <w:rtl/>
          </w:rPr>
          <w:t>לתקופת כתב המינוי תהיה לפי משכורת קובעת בדרגה 46+ בשיא הותק</w:t>
        </w:r>
      </w:ins>
      <w:ins w:id="1434" w:author="Shimon" w:date="2019-08-04T12:31:00Z">
        <w:r w:rsidR="00B673A5">
          <w:rPr>
            <w:rStyle w:val="emailstyle17"/>
            <w:rFonts w:ascii="Times New Roman" w:hAnsi="Times New Roman" w:cs="David" w:hint="cs"/>
            <w:color w:val="auto"/>
            <w:sz w:val="24"/>
            <w:rtl/>
          </w:rPr>
          <w:t xml:space="preserve"> כאמור.</w:t>
        </w:r>
      </w:ins>
    </w:p>
    <w:p w14:paraId="4B4888EA" w14:textId="77777777" w:rsidR="00C23A47" w:rsidRDefault="00C23A47">
      <w:pPr>
        <w:pStyle w:val="11"/>
        <w:tabs>
          <w:tab w:val="left" w:pos="523"/>
        </w:tabs>
        <w:spacing w:before="0" w:line="360" w:lineRule="auto"/>
        <w:ind w:right="357"/>
        <w:rPr>
          <w:ins w:id="1435" w:author="Shimon" w:date="2019-07-22T13:49:00Z"/>
          <w:rStyle w:val="emailstyle17"/>
          <w:rFonts w:ascii="Times New Roman" w:hAnsi="Times New Roman" w:cs="David"/>
          <w:color w:val="auto"/>
          <w:sz w:val="24"/>
          <w:rtl/>
        </w:rPr>
        <w:pPrChange w:id="1436" w:author="Shimon" w:date="2019-08-04T12:32:00Z">
          <w:pPr>
            <w:pStyle w:val="11"/>
            <w:numPr>
              <w:numId w:val="14"/>
            </w:numPr>
            <w:tabs>
              <w:tab w:val="num" w:pos="1069"/>
            </w:tabs>
            <w:spacing w:before="0" w:after="240" w:line="360" w:lineRule="auto"/>
            <w:ind w:left="510" w:right="360" w:hanging="425"/>
          </w:pPr>
        </w:pPrChange>
      </w:pPr>
    </w:p>
    <w:p w14:paraId="31DC5F7F" w14:textId="5446E9DD" w:rsidR="00895329" w:rsidRPr="00694BF1" w:rsidRDefault="00435A41">
      <w:pPr>
        <w:pStyle w:val="11"/>
        <w:numPr>
          <w:ilvl w:val="0"/>
          <w:numId w:val="42"/>
        </w:numPr>
        <w:tabs>
          <w:tab w:val="num" w:pos="1069"/>
        </w:tabs>
        <w:spacing w:before="0" w:after="240"/>
        <w:ind w:left="522" w:hanging="424"/>
        <w:rPr>
          <w:ins w:id="1437" w:author="Shimon" w:date="2019-07-22T00:10:00Z"/>
          <w:rStyle w:val="emailstyle17"/>
          <w:rFonts w:ascii="Times New Roman" w:hAnsi="Times New Roman" w:cs="David"/>
          <w:color w:val="auto"/>
          <w:sz w:val="24"/>
        </w:rPr>
        <w:pPrChange w:id="1438" w:author="Shimon" w:date="2019-07-22T12:31:00Z">
          <w:pPr>
            <w:pStyle w:val="11"/>
            <w:numPr>
              <w:numId w:val="14"/>
            </w:numPr>
            <w:tabs>
              <w:tab w:val="num" w:pos="1069"/>
            </w:tabs>
            <w:spacing w:before="0" w:after="240" w:line="360" w:lineRule="auto"/>
            <w:ind w:left="510" w:right="360" w:hanging="425"/>
          </w:pPr>
        </w:pPrChange>
      </w:pPr>
      <w:ins w:id="1439" w:author="Shimon" w:date="2019-07-21T23:53:00Z">
        <w:r w:rsidRPr="00694BF1">
          <w:rPr>
            <w:rStyle w:val="emailstyle17"/>
            <w:rFonts w:ascii="Times New Roman" w:hAnsi="Times New Roman" w:cs="David" w:hint="cs"/>
            <w:color w:val="auto"/>
            <w:sz w:val="24"/>
            <w:rtl/>
          </w:rPr>
          <w:t>בפועל משולמות</w:t>
        </w:r>
      </w:ins>
      <w:ins w:id="1440" w:author="Shimon" w:date="2019-07-21T23:55:00Z">
        <w:r w:rsidRPr="00694BF1">
          <w:rPr>
            <w:rStyle w:val="emailstyle17"/>
            <w:rFonts w:ascii="Times New Roman" w:hAnsi="Times New Roman" w:cs="David" w:hint="cs"/>
            <w:color w:val="auto"/>
            <w:sz w:val="24"/>
            <w:rtl/>
          </w:rPr>
          <w:t xml:space="preserve"> לתובע</w:t>
        </w:r>
      </w:ins>
      <w:ins w:id="1441" w:author="Shimon" w:date="2019-07-21T23:54:00Z">
        <w:r w:rsidRPr="00694BF1">
          <w:rPr>
            <w:rStyle w:val="emailstyle17"/>
            <w:rFonts w:ascii="Times New Roman" w:hAnsi="Times New Roman" w:cs="David" w:hint="cs"/>
            <w:color w:val="auto"/>
            <w:sz w:val="24"/>
            <w:rtl/>
          </w:rPr>
          <w:t xml:space="preserve"> 2 הגימלאות הנ"ל בשיע</w:t>
        </w:r>
      </w:ins>
      <w:ins w:id="1442" w:author="Shimon" w:date="2019-07-21T23:55:00Z">
        <w:r w:rsidRPr="00694BF1">
          <w:rPr>
            <w:rStyle w:val="emailstyle17"/>
            <w:rFonts w:ascii="Times New Roman" w:hAnsi="Times New Roman" w:cs="David" w:hint="cs"/>
            <w:color w:val="auto"/>
            <w:sz w:val="24"/>
            <w:rtl/>
          </w:rPr>
          <w:t>ו</w:t>
        </w:r>
      </w:ins>
      <w:ins w:id="1443" w:author="Shimon" w:date="2019-07-21T23:54:00Z">
        <w:r w:rsidRPr="00694BF1">
          <w:rPr>
            <w:rStyle w:val="emailstyle17"/>
            <w:rFonts w:ascii="Times New Roman" w:hAnsi="Times New Roman" w:cs="David" w:hint="cs"/>
            <w:color w:val="auto"/>
            <w:sz w:val="24"/>
            <w:rtl/>
          </w:rPr>
          <w:t>רים הבאים</w:t>
        </w:r>
      </w:ins>
      <w:ins w:id="1444" w:author="Shimon" w:date="2019-07-21T23:55:00Z">
        <w:r w:rsidRPr="00694BF1">
          <w:rPr>
            <w:rStyle w:val="emailstyle17"/>
            <w:rFonts w:ascii="Times New Roman" w:hAnsi="Times New Roman" w:cs="David" w:hint="cs"/>
            <w:color w:val="auto"/>
            <w:sz w:val="24"/>
            <w:rtl/>
          </w:rPr>
          <w:t>:</w:t>
        </w:r>
      </w:ins>
    </w:p>
    <w:p w14:paraId="12C1B382" w14:textId="12AFC9CF" w:rsidR="00435A41" w:rsidRDefault="00435A41">
      <w:pPr>
        <w:pStyle w:val="11"/>
        <w:spacing w:before="0"/>
        <w:ind w:left="98" w:right="357" w:firstLine="283"/>
        <w:rPr>
          <w:rStyle w:val="emailstyle17"/>
          <w:rFonts w:ascii="Times New Roman" w:hAnsi="Times New Roman" w:cs="David"/>
          <w:color w:val="auto"/>
          <w:sz w:val="24"/>
          <w:rtl/>
        </w:rPr>
        <w:pPrChange w:id="1445" w:author="Shimon" w:date="2019-07-21T23:55:00Z">
          <w:pPr>
            <w:pStyle w:val="11"/>
            <w:numPr>
              <w:numId w:val="14"/>
            </w:numPr>
            <w:tabs>
              <w:tab w:val="num" w:pos="1069"/>
            </w:tabs>
            <w:spacing w:before="0" w:after="240" w:line="360" w:lineRule="auto"/>
            <w:ind w:left="510" w:right="360" w:hanging="425"/>
          </w:pPr>
        </w:pPrChange>
      </w:pPr>
      <w:ins w:id="1446" w:author="Shimon" w:date="2019-07-21T23:55:00Z">
        <w:r w:rsidRPr="00694BF1">
          <w:rPr>
            <w:rStyle w:val="emailstyle17"/>
            <w:rFonts w:ascii="Times New Roman" w:hAnsi="Times New Roman" w:cs="David" w:hint="eastAsia"/>
            <w:b/>
            <w:bCs/>
            <w:color w:val="auto"/>
            <w:sz w:val="24"/>
            <w:rtl/>
            <w:rPrChange w:id="1447" w:author="Shimon" w:date="2019-07-23T11:52:00Z">
              <w:rPr>
                <w:rStyle w:val="emailstyle17"/>
                <w:rFonts w:ascii="Times New Roman" w:hAnsi="Times New Roman" w:cs="David" w:hint="eastAsia"/>
                <w:color w:val="auto"/>
                <w:sz w:val="24"/>
                <w:rtl/>
              </w:rPr>
            </w:rPrChange>
          </w:rPr>
          <w:t>בגין</w:t>
        </w:r>
        <w:r w:rsidRPr="00694BF1">
          <w:rPr>
            <w:rStyle w:val="emailstyle17"/>
            <w:rFonts w:ascii="Times New Roman" w:hAnsi="Times New Roman" w:cs="David"/>
            <w:b/>
            <w:bCs/>
            <w:color w:val="auto"/>
            <w:sz w:val="24"/>
            <w:rtl/>
            <w:rPrChange w:id="1448" w:author="Shimon" w:date="2019-07-23T11:52:00Z">
              <w:rPr>
                <w:rStyle w:val="emailstyle17"/>
                <w:rFonts w:ascii="Times New Roman" w:hAnsi="Times New Roman" w:cs="David"/>
                <w:color w:val="auto"/>
                <w:sz w:val="24"/>
                <w:rtl/>
              </w:rPr>
            </w:rPrChange>
          </w:rPr>
          <w:t xml:space="preserve"> תקופת העבודה בחוזה: </w:t>
        </w:r>
      </w:ins>
      <w:ins w:id="1449" w:author="Shimon" w:date="2019-07-21T23:58:00Z">
        <w:r w:rsidRPr="00694BF1">
          <w:rPr>
            <w:rStyle w:val="emailstyle17"/>
            <w:rFonts w:ascii="Times New Roman" w:hAnsi="Times New Roman" w:cs="David"/>
            <w:b/>
            <w:bCs/>
            <w:color w:val="auto"/>
            <w:sz w:val="24"/>
            <w:rtl/>
            <w:rPrChange w:id="1450" w:author="Shimon" w:date="2019-07-23T11:52:00Z">
              <w:rPr>
                <w:rStyle w:val="emailstyle17"/>
                <w:rFonts w:ascii="Times New Roman" w:hAnsi="Times New Roman" w:cs="David"/>
                <w:color w:val="auto"/>
                <w:sz w:val="24"/>
                <w:rtl/>
              </w:rPr>
            </w:rPrChange>
          </w:rPr>
          <w:t>36.64</w:t>
        </w:r>
      </w:ins>
      <w:ins w:id="1451" w:author="Shimon" w:date="2019-07-21T23:59:00Z">
        <w:r w:rsidRPr="00694BF1">
          <w:rPr>
            <w:rStyle w:val="emailstyle17"/>
            <w:rFonts w:ascii="Times New Roman" w:hAnsi="Times New Roman" w:cs="David"/>
            <w:b/>
            <w:bCs/>
            <w:color w:val="auto"/>
            <w:sz w:val="24"/>
            <w:rtl/>
            <w:rPrChange w:id="1452" w:author="Shimon" w:date="2019-07-23T11:52:00Z">
              <w:rPr>
                <w:rStyle w:val="emailstyle17"/>
                <w:rFonts w:ascii="Times New Roman" w:hAnsi="Times New Roman" w:cs="David"/>
                <w:color w:val="auto"/>
                <w:sz w:val="24"/>
                <w:rtl/>
              </w:rPr>
            </w:rPrChange>
          </w:rPr>
          <w:t>%</w:t>
        </w:r>
        <w:r w:rsidRPr="00291522">
          <w:rPr>
            <w:rStyle w:val="emailstyle17"/>
            <w:rFonts w:ascii="Times New Roman" w:hAnsi="Times New Roman" w:cs="David" w:hint="cs"/>
            <w:color w:val="auto"/>
            <w:sz w:val="24"/>
            <w:rtl/>
          </w:rPr>
          <w:t xml:space="preserve"> בלבד (במקום 44.66% כאמור) ממשכורת הקובעת לחוזה</w:t>
        </w:r>
      </w:ins>
      <w:r w:rsidR="007C2E4B">
        <w:rPr>
          <w:rStyle w:val="emailstyle17"/>
          <w:rFonts w:ascii="Times New Roman" w:hAnsi="Times New Roman" w:cs="David" w:hint="cs"/>
          <w:color w:val="auto"/>
          <w:sz w:val="24"/>
          <w:rtl/>
        </w:rPr>
        <w:t>.</w:t>
      </w:r>
    </w:p>
    <w:p w14:paraId="76FC0481" w14:textId="77777777" w:rsidR="00895329" w:rsidRPr="00291522" w:rsidRDefault="00895329" w:rsidP="00895329">
      <w:pPr>
        <w:pStyle w:val="11"/>
        <w:spacing w:before="0"/>
        <w:ind w:left="96" w:right="357" w:firstLine="284"/>
        <w:rPr>
          <w:ins w:id="1453" w:author="Shimon" w:date="2019-07-22T00:03:00Z"/>
          <w:rStyle w:val="emailstyle17"/>
          <w:rFonts w:ascii="Times New Roman" w:hAnsi="Times New Roman" w:cs="David"/>
          <w:color w:val="auto"/>
          <w:sz w:val="24"/>
          <w:rtl/>
        </w:rPr>
      </w:pPr>
    </w:p>
    <w:p w14:paraId="56FDCC4A" w14:textId="0887F144" w:rsidR="00365660" w:rsidRDefault="00895329">
      <w:pPr>
        <w:pStyle w:val="11"/>
        <w:spacing w:before="0" w:after="240"/>
        <w:ind w:left="523" w:right="360" w:hanging="284"/>
        <w:rPr>
          <w:rStyle w:val="emailstyle17"/>
          <w:rFonts w:ascii="Times New Roman" w:hAnsi="Times New Roman" w:cs="David"/>
          <w:color w:val="auto"/>
          <w:sz w:val="24"/>
          <w:rtl/>
        </w:rPr>
        <w:pPrChange w:id="1454" w:author="Shimon" w:date="2019-07-23T11:54:00Z">
          <w:pPr>
            <w:pStyle w:val="11"/>
            <w:numPr>
              <w:numId w:val="14"/>
            </w:numPr>
            <w:tabs>
              <w:tab w:val="num" w:pos="1069"/>
            </w:tabs>
            <w:spacing w:before="0" w:after="240" w:line="360" w:lineRule="auto"/>
            <w:ind w:left="510" w:right="360" w:hanging="425"/>
          </w:pPr>
        </w:pPrChange>
      </w:pPr>
      <w:r>
        <w:rPr>
          <w:rStyle w:val="emailstyle17"/>
          <w:rFonts w:ascii="Times New Roman" w:hAnsi="Times New Roman" w:cs="David" w:hint="cs"/>
          <w:color w:val="auto"/>
          <w:sz w:val="24"/>
          <w:rtl/>
        </w:rPr>
        <w:t xml:space="preserve">  </w:t>
      </w:r>
      <w:del w:id="1455" w:author="Shimon" w:date="2019-07-23T11:54:00Z">
        <w:r w:rsidDel="00694BF1">
          <w:rPr>
            <w:rStyle w:val="emailstyle17"/>
            <w:rFonts w:ascii="Times New Roman" w:hAnsi="Times New Roman" w:cs="David" w:hint="cs"/>
            <w:color w:val="auto"/>
            <w:sz w:val="24"/>
            <w:rtl/>
          </w:rPr>
          <w:delText xml:space="preserve"> </w:delText>
        </w:r>
      </w:del>
      <w:ins w:id="1456" w:author="Shimon" w:date="2019-07-22T00:03:00Z">
        <w:r w:rsidR="00365660" w:rsidRPr="00694BF1">
          <w:rPr>
            <w:rStyle w:val="emailstyle17"/>
            <w:rFonts w:ascii="Times New Roman" w:hAnsi="Times New Roman" w:cs="David" w:hint="eastAsia"/>
            <w:b/>
            <w:bCs/>
            <w:color w:val="auto"/>
            <w:sz w:val="24"/>
            <w:rtl/>
            <w:rPrChange w:id="1457" w:author="Shimon" w:date="2019-07-23T11:52:00Z">
              <w:rPr>
                <w:rStyle w:val="emailstyle17"/>
                <w:rFonts w:ascii="Times New Roman" w:hAnsi="Times New Roman" w:cs="David" w:hint="eastAsia"/>
                <w:color w:val="auto"/>
                <w:sz w:val="24"/>
                <w:rtl/>
              </w:rPr>
            </w:rPrChange>
          </w:rPr>
          <w:t>בגין</w:t>
        </w:r>
        <w:r w:rsidR="00365660" w:rsidRPr="00694BF1">
          <w:rPr>
            <w:rStyle w:val="emailstyle17"/>
            <w:rFonts w:ascii="Times New Roman" w:hAnsi="Times New Roman" w:cs="David"/>
            <w:b/>
            <w:bCs/>
            <w:color w:val="auto"/>
            <w:sz w:val="24"/>
            <w:rtl/>
            <w:rPrChange w:id="1458" w:author="Shimon" w:date="2019-07-23T11:52:00Z">
              <w:rPr>
                <w:rStyle w:val="emailstyle17"/>
                <w:rFonts w:ascii="Times New Roman" w:hAnsi="Times New Roman" w:cs="David"/>
                <w:color w:val="auto"/>
                <w:sz w:val="24"/>
                <w:rtl/>
              </w:rPr>
            </w:rPrChange>
          </w:rPr>
          <w:t xml:space="preserve"> </w:t>
        </w:r>
      </w:ins>
      <w:ins w:id="1459" w:author="Shimon" w:date="2019-07-22T00:04:00Z">
        <w:r w:rsidR="00365660" w:rsidRPr="00694BF1">
          <w:rPr>
            <w:rStyle w:val="emailstyle17"/>
            <w:rFonts w:ascii="Times New Roman" w:hAnsi="Times New Roman" w:cs="David" w:hint="eastAsia"/>
            <w:b/>
            <w:bCs/>
            <w:color w:val="auto"/>
            <w:sz w:val="24"/>
            <w:rtl/>
            <w:rPrChange w:id="1460" w:author="Shimon" w:date="2019-07-23T11:52:00Z">
              <w:rPr>
                <w:rStyle w:val="emailstyle17"/>
                <w:rFonts w:ascii="Times New Roman" w:hAnsi="Times New Roman" w:cs="David" w:hint="eastAsia"/>
                <w:color w:val="auto"/>
                <w:sz w:val="24"/>
                <w:rtl/>
              </w:rPr>
            </w:rPrChange>
          </w:rPr>
          <w:t>תקופת</w:t>
        </w:r>
        <w:r w:rsidR="00365660" w:rsidRPr="00694BF1">
          <w:rPr>
            <w:rStyle w:val="emailstyle17"/>
            <w:rFonts w:ascii="Times New Roman" w:hAnsi="Times New Roman" w:cs="David"/>
            <w:b/>
            <w:bCs/>
            <w:color w:val="auto"/>
            <w:sz w:val="24"/>
            <w:rtl/>
            <w:rPrChange w:id="1461" w:author="Shimon" w:date="2019-07-23T11:52:00Z">
              <w:rPr>
                <w:rStyle w:val="emailstyle17"/>
                <w:rFonts w:ascii="Times New Roman" w:hAnsi="Times New Roman" w:cs="David"/>
                <w:color w:val="auto"/>
                <w:sz w:val="24"/>
                <w:rtl/>
              </w:rPr>
            </w:rPrChange>
          </w:rPr>
          <w:t xml:space="preserve"> </w:t>
        </w:r>
        <w:r w:rsidR="00365660" w:rsidRPr="00694BF1">
          <w:rPr>
            <w:rStyle w:val="emailstyle17"/>
            <w:rFonts w:ascii="Times New Roman" w:hAnsi="Times New Roman" w:cs="David" w:hint="eastAsia"/>
            <w:b/>
            <w:bCs/>
            <w:color w:val="auto"/>
            <w:sz w:val="24"/>
            <w:rtl/>
            <w:rPrChange w:id="1462" w:author="Shimon" w:date="2019-07-23T11:52:00Z">
              <w:rPr>
                <w:rStyle w:val="emailstyle17"/>
                <w:rFonts w:ascii="Times New Roman" w:hAnsi="Times New Roman" w:cs="David" w:hint="eastAsia"/>
                <w:color w:val="auto"/>
                <w:sz w:val="24"/>
                <w:rtl/>
              </w:rPr>
            </w:rPrChange>
          </w:rPr>
          <w:t>כתב</w:t>
        </w:r>
        <w:r w:rsidR="00365660" w:rsidRPr="00694BF1">
          <w:rPr>
            <w:rStyle w:val="emailstyle17"/>
            <w:rFonts w:ascii="Times New Roman" w:hAnsi="Times New Roman" w:cs="David"/>
            <w:b/>
            <w:bCs/>
            <w:color w:val="auto"/>
            <w:sz w:val="24"/>
            <w:rtl/>
            <w:rPrChange w:id="1463" w:author="Shimon" w:date="2019-07-23T11:52:00Z">
              <w:rPr>
                <w:rStyle w:val="emailstyle17"/>
                <w:rFonts w:ascii="Times New Roman" w:hAnsi="Times New Roman" w:cs="David"/>
                <w:color w:val="auto"/>
                <w:sz w:val="24"/>
                <w:rtl/>
              </w:rPr>
            </w:rPrChange>
          </w:rPr>
          <w:t xml:space="preserve"> </w:t>
        </w:r>
        <w:r w:rsidR="00365660" w:rsidRPr="00694BF1">
          <w:rPr>
            <w:rStyle w:val="emailstyle17"/>
            <w:rFonts w:ascii="Times New Roman" w:hAnsi="Times New Roman" w:cs="David" w:hint="eastAsia"/>
            <w:b/>
            <w:bCs/>
            <w:color w:val="auto"/>
            <w:sz w:val="24"/>
            <w:rtl/>
            <w:rPrChange w:id="1464" w:author="Shimon" w:date="2019-07-23T11:52:00Z">
              <w:rPr>
                <w:rStyle w:val="emailstyle17"/>
                <w:rFonts w:ascii="Times New Roman" w:hAnsi="Times New Roman" w:cs="David" w:hint="eastAsia"/>
                <w:color w:val="auto"/>
                <w:sz w:val="24"/>
                <w:rtl/>
              </w:rPr>
            </w:rPrChange>
          </w:rPr>
          <w:t>המינוי</w:t>
        </w:r>
        <w:r w:rsidR="00365660" w:rsidRPr="00694BF1">
          <w:rPr>
            <w:rStyle w:val="emailstyle17"/>
            <w:rFonts w:ascii="Times New Roman" w:hAnsi="Times New Roman" w:cs="David"/>
            <w:b/>
            <w:bCs/>
            <w:color w:val="auto"/>
            <w:sz w:val="24"/>
            <w:rtl/>
            <w:rPrChange w:id="1465" w:author="Shimon" w:date="2019-07-23T11:52:00Z">
              <w:rPr>
                <w:rStyle w:val="emailstyle17"/>
                <w:rFonts w:ascii="Times New Roman" w:hAnsi="Times New Roman" w:cs="David"/>
                <w:color w:val="auto"/>
                <w:sz w:val="24"/>
                <w:rtl/>
              </w:rPr>
            </w:rPrChange>
          </w:rPr>
          <w:t>: 33.36</w:t>
        </w:r>
      </w:ins>
      <w:ins w:id="1466" w:author="Shimon" w:date="2019-07-22T00:09:00Z">
        <w:r w:rsidR="00365660" w:rsidRPr="00694BF1">
          <w:rPr>
            <w:rStyle w:val="emailstyle17"/>
            <w:rFonts w:ascii="Times New Roman" w:hAnsi="Times New Roman" w:cs="David"/>
            <w:b/>
            <w:bCs/>
            <w:color w:val="auto"/>
            <w:sz w:val="24"/>
            <w:rtl/>
            <w:rPrChange w:id="1467" w:author="Shimon" w:date="2019-07-23T11:52:00Z">
              <w:rPr>
                <w:rStyle w:val="emailstyle17"/>
                <w:rFonts w:ascii="Times New Roman" w:hAnsi="Times New Roman" w:cs="David"/>
                <w:color w:val="auto"/>
                <w:sz w:val="24"/>
                <w:rtl/>
              </w:rPr>
            </w:rPrChange>
          </w:rPr>
          <w:t>%</w:t>
        </w:r>
        <w:r w:rsidR="00365660">
          <w:rPr>
            <w:rStyle w:val="emailstyle17"/>
            <w:rFonts w:ascii="Times New Roman" w:hAnsi="Times New Roman" w:cs="David" w:hint="cs"/>
            <w:color w:val="auto"/>
            <w:sz w:val="24"/>
            <w:rtl/>
          </w:rPr>
          <w:t xml:space="preserve"> ב</w:t>
        </w:r>
      </w:ins>
      <w:ins w:id="1468" w:author="Shimon" w:date="2019-07-22T00:04:00Z">
        <w:r w:rsidR="00365660">
          <w:rPr>
            <w:rStyle w:val="emailstyle17"/>
            <w:rFonts w:ascii="Times New Roman" w:hAnsi="Times New Roman" w:cs="David" w:hint="cs"/>
            <w:color w:val="auto"/>
            <w:sz w:val="24"/>
            <w:rtl/>
          </w:rPr>
          <w:t>לבד (במקום 4</w:t>
        </w:r>
      </w:ins>
      <w:ins w:id="1469" w:author="Shimon" w:date="2019-07-22T00:05:00Z">
        <w:r w:rsidR="00365660">
          <w:rPr>
            <w:rStyle w:val="emailstyle17"/>
            <w:rFonts w:ascii="Times New Roman" w:hAnsi="Times New Roman" w:cs="David" w:hint="cs"/>
            <w:color w:val="auto"/>
            <w:sz w:val="24"/>
            <w:rtl/>
          </w:rPr>
          <w:t>0.66%) ממשכורת</w:t>
        </w:r>
        <w:r w:rsidR="00694BF1">
          <w:rPr>
            <w:rStyle w:val="emailstyle17"/>
            <w:rFonts w:ascii="Times New Roman" w:hAnsi="Times New Roman" w:cs="David" w:hint="cs"/>
            <w:color w:val="auto"/>
            <w:sz w:val="24"/>
            <w:rtl/>
          </w:rPr>
          <w:t xml:space="preserve"> </w:t>
        </w:r>
        <w:r w:rsidR="00365660">
          <w:rPr>
            <w:rStyle w:val="emailstyle17"/>
            <w:rFonts w:ascii="Times New Roman" w:hAnsi="Times New Roman" w:cs="David" w:hint="cs"/>
            <w:color w:val="auto"/>
            <w:sz w:val="24"/>
            <w:rtl/>
          </w:rPr>
          <w:t>דרגה</w:t>
        </w:r>
      </w:ins>
      <w:ins w:id="1470" w:author="Shimon" w:date="2019-07-22T00:06:00Z">
        <w:r w:rsidR="00365660">
          <w:rPr>
            <w:rStyle w:val="emailstyle17"/>
            <w:rFonts w:ascii="Times New Roman" w:hAnsi="Times New Roman" w:cs="David" w:hint="cs"/>
            <w:color w:val="auto"/>
            <w:sz w:val="24"/>
            <w:rtl/>
          </w:rPr>
          <w:t xml:space="preserve"> +</w:t>
        </w:r>
      </w:ins>
      <w:ins w:id="1471" w:author="Shimon" w:date="2019-07-22T00:05:00Z">
        <w:r w:rsidR="00365660">
          <w:rPr>
            <w:rStyle w:val="emailstyle17"/>
            <w:rFonts w:ascii="Times New Roman" w:hAnsi="Times New Roman" w:cs="David" w:hint="cs"/>
            <w:color w:val="auto"/>
            <w:sz w:val="24"/>
            <w:rtl/>
          </w:rPr>
          <w:t xml:space="preserve">44 (במקום </w:t>
        </w:r>
      </w:ins>
      <w:ins w:id="1472" w:author="Shimon" w:date="2019-07-22T00:06:00Z">
        <w:r w:rsidR="00365660">
          <w:rPr>
            <w:rStyle w:val="emailstyle17"/>
            <w:rFonts w:ascii="Times New Roman" w:hAnsi="Times New Roman" w:cs="David" w:hint="cs"/>
            <w:color w:val="auto"/>
            <w:sz w:val="24"/>
            <w:rtl/>
          </w:rPr>
          <w:t>+</w:t>
        </w:r>
      </w:ins>
      <w:ins w:id="1473" w:author="Shimon" w:date="2019-07-22T00:05:00Z">
        <w:r w:rsidR="00365660">
          <w:rPr>
            <w:rStyle w:val="emailstyle17"/>
            <w:rFonts w:ascii="Times New Roman" w:hAnsi="Times New Roman" w:cs="David" w:hint="cs"/>
            <w:color w:val="auto"/>
            <w:sz w:val="24"/>
            <w:rtl/>
          </w:rPr>
          <w:t>46</w:t>
        </w:r>
      </w:ins>
      <w:ins w:id="1474" w:author="Shimon" w:date="2019-07-22T00:07:00Z">
        <w:r w:rsidR="00365660">
          <w:rPr>
            <w:rStyle w:val="emailstyle17"/>
            <w:rFonts w:ascii="Times New Roman" w:hAnsi="Times New Roman" w:cs="David" w:hint="cs"/>
            <w:color w:val="auto"/>
            <w:sz w:val="24"/>
            <w:rtl/>
          </w:rPr>
          <w:t>)</w:t>
        </w:r>
      </w:ins>
    </w:p>
    <w:p w14:paraId="581205FE" w14:textId="7D8979DB" w:rsidR="007C2E4B" w:rsidRDefault="008130C8">
      <w:pPr>
        <w:pStyle w:val="11"/>
        <w:spacing w:before="0" w:after="240"/>
        <w:ind w:left="523" w:right="360" w:hanging="284"/>
        <w:rPr>
          <w:ins w:id="1475" w:author="Shimon" w:date="2019-08-05T13:31:00Z"/>
          <w:rStyle w:val="emailstyle17"/>
          <w:rFonts w:ascii="Times New Roman" w:hAnsi="Times New Roman" w:cs="David"/>
          <w:color w:val="auto"/>
          <w:sz w:val="24"/>
          <w:u w:val="single"/>
          <w:rtl/>
        </w:rPr>
        <w:pPrChange w:id="1476" w:author="Shimon" w:date="2019-07-23T14:40:00Z">
          <w:pPr>
            <w:pStyle w:val="11"/>
            <w:numPr>
              <w:numId w:val="14"/>
            </w:numPr>
            <w:tabs>
              <w:tab w:val="num" w:pos="1069"/>
            </w:tabs>
            <w:spacing w:before="0" w:after="240" w:line="360" w:lineRule="auto"/>
            <w:ind w:left="510" w:right="360" w:hanging="425"/>
          </w:pPr>
        </w:pPrChange>
      </w:pPr>
      <w:ins w:id="1477" w:author="Shimon" w:date="2019-07-23T11:59:00Z">
        <w:r w:rsidRPr="003D02FD">
          <w:rPr>
            <w:rFonts w:hint="eastAsia"/>
            <w:i/>
            <w:iCs/>
            <w:rtl/>
            <w:rPrChange w:id="1478" w:author="Shimon" w:date="2019-07-31T14:19:00Z">
              <w:rPr>
                <w:rStyle w:val="emailstyle17"/>
                <w:rFonts w:ascii="Times New Roman" w:hAnsi="Times New Roman" w:cs="David" w:hint="eastAsia"/>
                <w:color w:val="auto"/>
                <w:sz w:val="24"/>
                <w:rtl/>
              </w:rPr>
            </w:rPrChange>
          </w:rPr>
          <w:t>רצ</w:t>
        </w:r>
        <w:r w:rsidRPr="003D02FD">
          <w:rPr>
            <w:i/>
            <w:iCs/>
            <w:rtl/>
            <w:rPrChange w:id="1479" w:author="Shimon" w:date="2019-07-31T14:19:00Z">
              <w:rPr>
                <w:rStyle w:val="emailstyle17"/>
                <w:rFonts w:ascii="Times New Roman" w:hAnsi="Times New Roman" w:cs="David"/>
                <w:color w:val="auto"/>
                <w:sz w:val="24"/>
                <w:rtl/>
              </w:rPr>
            </w:rPrChange>
          </w:rPr>
          <w:t>"ב</w:t>
        </w:r>
      </w:ins>
      <w:r w:rsidR="00895329" w:rsidRPr="003D02FD">
        <w:rPr>
          <w:i/>
          <w:iCs/>
          <w:rtl/>
          <w:rPrChange w:id="1480" w:author="Shimon" w:date="2019-07-31T14:19:00Z">
            <w:rPr>
              <w:rStyle w:val="emailstyle17"/>
              <w:rFonts w:ascii="Times New Roman" w:hAnsi="Times New Roman" w:cs="David"/>
              <w:color w:val="auto"/>
              <w:sz w:val="24"/>
              <w:rtl/>
            </w:rPr>
          </w:rPrChange>
        </w:rPr>
        <w:t xml:space="preserve"> </w:t>
      </w:r>
      <w:ins w:id="1481" w:author="Shimon" w:date="2019-07-22T12:34:00Z">
        <w:r w:rsidR="00895329" w:rsidRPr="003D02FD">
          <w:rPr>
            <w:rFonts w:hint="eastAsia"/>
            <w:i/>
            <w:iCs/>
            <w:rtl/>
            <w:rPrChange w:id="1482" w:author="Shimon" w:date="2019-07-31T14:19:00Z">
              <w:rPr>
                <w:rStyle w:val="emailstyle17"/>
                <w:rFonts w:ascii="Times New Roman" w:hAnsi="Times New Roman" w:cs="David" w:hint="eastAsia"/>
                <w:color w:val="auto"/>
                <w:sz w:val="24"/>
                <w:rtl/>
              </w:rPr>
            </w:rPrChange>
          </w:rPr>
          <w:t>תלוש</w:t>
        </w:r>
        <w:r w:rsidR="00895329" w:rsidRPr="003D02FD">
          <w:rPr>
            <w:i/>
            <w:iCs/>
            <w:rtl/>
            <w:rPrChange w:id="1483" w:author="Shimon" w:date="2019-07-31T14:19:00Z">
              <w:rPr>
                <w:rStyle w:val="emailstyle17"/>
                <w:rFonts w:ascii="Times New Roman" w:hAnsi="Times New Roman" w:cs="David"/>
                <w:color w:val="auto"/>
                <w:sz w:val="24"/>
                <w:rtl/>
              </w:rPr>
            </w:rPrChange>
          </w:rPr>
          <w:t xml:space="preserve"> גימלא </w:t>
        </w:r>
      </w:ins>
      <w:ins w:id="1484" w:author="Shimon" w:date="2019-07-23T14:40:00Z">
        <w:r w:rsidR="00A87DBF" w:rsidRPr="003D02FD">
          <w:rPr>
            <w:rFonts w:hint="eastAsia"/>
            <w:i/>
            <w:iCs/>
            <w:rtl/>
            <w:rPrChange w:id="1485" w:author="Shimon" w:date="2019-07-31T14:19:00Z">
              <w:rPr>
                <w:rStyle w:val="emailstyle17"/>
                <w:rFonts w:ascii="Times New Roman" w:hAnsi="Times New Roman" w:cs="David" w:hint="eastAsia"/>
                <w:color w:val="auto"/>
                <w:sz w:val="24"/>
                <w:rtl/>
              </w:rPr>
            </w:rPrChange>
          </w:rPr>
          <w:t>לדוגמה</w:t>
        </w:r>
        <w:r w:rsidR="00A87DBF" w:rsidRPr="003D02FD">
          <w:rPr>
            <w:i/>
            <w:iCs/>
            <w:rtl/>
            <w:rPrChange w:id="1486" w:author="Shimon" w:date="2019-07-31T14:19:00Z">
              <w:rPr>
                <w:rStyle w:val="emailstyle17"/>
                <w:rFonts w:ascii="Times New Roman" w:hAnsi="Times New Roman" w:cs="David"/>
                <w:color w:val="auto"/>
                <w:sz w:val="24"/>
                <w:rtl/>
              </w:rPr>
            </w:rPrChange>
          </w:rPr>
          <w:t xml:space="preserve"> </w:t>
        </w:r>
      </w:ins>
      <w:r w:rsidR="00A651E6" w:rsidRPr="003D02FD">
        <w:rPr>
          <w:i/>
          <w:iCs/>
          <w:rtl/>
          <w:rPrChange w:id="1487" w:author="Shimon" w:date="2019-07-31T14:19:00Z">
            <w:rPr>
              <w:rStyle w:val="emailstyle17"/>
              <w:rFonts w:ascii="Times New Roman" w:hAnsi="Times New Roman" w:cs="David"/>
              <w:color w:val="auto"/>
              <w:sz w:val="24"/>
              <w:rtl/>
            </w:rPr>
          </w:rPrChange>
        </w:rPr>
        <w:t xml:space="preserve">(של </w:t>
      </w:r>
      <w:r w:rsidR="00A651E6" w:rsidRPr="003D02FD">
        <w:rPr>
          <w:rFonts w:hint="eastAsia"/>
          <w:i/>
          <w:iCs/>
          <w:rtl/>
          <w:rPrChange w:id="1488" w:author="Shimon" w:date="2019-07-31T14:19:00Z">
            <w:rPr>
              <w:rStyle w:val="emailstyle17"/>
              <w:rFonts w:ascii="Times New Roman" w:hAnsi="Times New Roman" w:cs="David" w:hint="eastAsia"/>
              <w:color w:val="auto"/>
              <w:sz w:val="24"/>
              <w:rtl/>
            </w:rPr>
          </w:rPrChange>
        </w:rPr>
        <w:t>חודש</w:t>
      </w:r>
      <w:r w:rsidR="00A651E6" w:rsidRPr="003D02FD">
        <w:rPr>
          <w:i/>
          <w:iCs/>
          <w:rtl/>
          <w:rPrChange w:id="1489" w:author="Shimon" w:date="2019-07-31T14:19:00Z">
            <w:rPr>
              <w:rStyle w:val="emailstyle17"/>
              <w:rFonts w:ascii="Times New Roman" w:hAnsi="Times New Roman" w:cs="David"/>
              <w:color w:val="auto"/>
              <w:sz w:val="24"/>
              <w:rtl/>
            </w:rPr>
          </w:rPrChange>
        </w:rPr>
        <w:t xml:space="preserve"> </w:t>
      </w:r>
      <w:r w:rsidR="00A651E6" w:rsidRPr="003D02FD">
        <w:rPr>
          <w:rFonts w:hint="eastAsia"/>
          <w:i/>
          <w:iCs/>
          <w:rtl/>
          <w:rPrChange w:id="1490" w:author="Shimon" w:date="2019-07-31T14:19:00Z">
            <w:rPr>
              <w:rStyle w:val="emailstyle17"/>
              <w:rFonts w:ascii="Times New Roman" w:hAnsi="Times New Roman" w:cs="David" w:hint="eastAsia"/>
              <w:color w:val="auto"/>
              <w:sz w:val="24"/>
              <w:rtl/>
            </w:rPr>
          </w:rPrChange>
        </w:rPr>
        <w:t>מאי</w:t>
      </w:r>
      <w:r w:rsidR="00A651E6" w:rsidRPr="003D02FD">
        <w:rPr>
          <w:i/>
          <w:iCs/>
          <w:rtl/>
          <w:rPrChange w:id="1491" w:author="Shimon" w:date="2019-07-31T14:19:00Z">
            <w:rPr>
              <w:rStyle w:val="emailstyle17"/>
              <w:rFonts w:ascii="Times New Roman" w:hAnsi="Times New Roman" w:cs="David"/>
              <w:color w:val="auto"/>
              <w:sz w:val="24"/>
              <w:rtl/>
            </w:rPr>
          </w:rPrChange>
        </w:rPr>
        <w:t xml:space="preserve"> 2019)</w:t>
      </w:r>
      <w:del w:id="1492" w:author="Shimon" w:date="2019-07-23T14:40:00Z">
        <w:r w:rsidR="00A651E6" w:rsidRPr="003D02FD" w:rsidDel="00A87DBF">
          <w:rPr>
            <w:i/>
            <w:iCs/>
            <w:rtl/>
            <w:rPrChange w:id="1493" w:author="Shimon" w:date="2019-07-31T14:19:00Z">
              <w:rPr>
                <w:rStyle w:val="emailstyle17"/>
                <w:rFonts w:ascii="Times New Roman" w:hAnsi="Times New Roman" w:cs="David"/>
                <w:color w:val="auto"/>
                <w:sz w:val="24"/>
                <w:rtl/>
              </w:rPr>
            </w:rPrChange>
          </w:rPr>
          <w:delText xml:space="preserve"> </w:delText>
        </w:r>
      </w:del>
      <w:ins w:id="1494" w:author="Shimon" w:date="2019-07-22T12:35:00Z">
        <w:r w:rsidR="00895329" w:rsidRPr="003D02FD">
          <w:rPr>
            <w:i/>
            <w:iCs/>
            <w:rtl/>
            <w:rPrChange w:id="1495"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496" w:author="Shimon" w:date="2019-07-31T14:19:00Z">
              <w:rPr>
                <w:rStyle w:val="emailstyle17"/>
                <w:rFonts w:ascii="Times New Roman" w:hAnsi="Times New Roman" w:cs="David" w:hint="eastAsia"/>
                <w:color w:val="auto"/>
                <w:sz w:val="24"/>
                <w:rtl/>
              </w:rPr>
            </w:rPrChange>
          </w:rPr>
          <w:t>המפרט</w:t>
        </w:r>
        <w:r w:rsidR="00895329" w:rsidRPr="003D02FD">
          <w:rPr>
            <w:i/>
            <w:iCs/>
            <w:rtl/>
            <w:rPrChange w:id="1497"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498" w:author="Shimon" w:date="2019-07-31T14:19:00Z">
              <w:rPr>
                <w:rStyle w:val="emailstyle17"/>
                <w:rFonts w:ascii="Times New Roman" w:hAnsi="Times New Roman" w:cs="David" w:hint="eastAsia"/>
                <w:color w:val="auto"/>
                <w:sz w:val="24"/>
                <w:rtl/>
              </w:rPr>
            </w:rPrChange>
          </w:rPr>
          <w:t>את</w:t>
        </w:r>
        <w:r w:rsidR="00895329" w:rsidRPr="003D02FD">
          <w:rPr>
            <w:i/>
            <w:iCs/>
            <w:rtl/>
            <w:rPrChange w:id="1499"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00" w:author="Shimon" w:date="2019-07-31T14:19:00Z">
              <w:rPr>
                <w:rStyle w:val="emailstyle17"/>
                <w:rFonts w:ascii="Times New Roman" w:hAnsi="Times New Roman" w:cs="David" w:hint="eastAsia"/>
                <w:color w:val="auto"/>
                <w:sz w:val="24"/>
                <w:rtl/>
              </w:rPr>
            </w:rPrChange>
          </w:rPr>
          <w:t>שיעורי</w:t>
        </w:r>
        <w:r w:rsidR="00895329" w:rsidRPr="003D02FD">
          <w:rPr>
            <w:i/>
            <w:iCs/>
            <w:rtl/>
            <w:rPrChange w:id="1501"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02" w:author="Shimon" w:date="2019-07-31T14:19:00Z">
              <w:rPr>
                <w:rStyle w:val="emailstyle17"/>
                <w:rFonts w:ascii="Times New Roman" w:hAnsi="Times New Roman" w:cs="David" w:hint="eastAsia"/>
                <w:color w:val="auto"/>
                <w:sz w:val="24"/>
                <w:rtl/>
              </w:rPr>
            </w:rPrChange>
          </w:rPr>
          <w:t>הגימלה</w:t>
        </w:r>
        <w:r w:rsidR="00895329" w:rsidRPr="003D02FD">
          <w:rPr>
            <w:i/>
            <w:iCs/>
            <w:rtl/>
            <w:rPrChange w:id="1503" w:author="Shimon" w:date="2019-07-31T14:19:00Z">
              <w:rPr>
                <w:rStyle w:val="emailstyle17"/>
                <w:rFonts w:ascii="Times New Roman" w:hAnsi="Times New Roman" w:cs="David"/>
                <w:color w:val="auto"/>
                <w:sz w:val="24"/>
                <w:rtl/>
              </w:rPr>
            </w:rPrChange>
          </w:rPr>
          <w:t xml:space="preserve"> (באחוזים) </w:t>
        </w:r>
        <w:r w:rsidR="00895329" w:rsidRPr="003D02FD">
          <w:rPr>
            <w:rFonts w:hint="eastAsia"/>
            <w:i/>
            <w:iCs/>
            <w:rtl/>
            <w:rPrChange w:id="1504" w:author="Shimon" w:date="2019-07-31T14:19:00Z">
              <w:rPr>
                <w:rStyle w:val="emailstyle17"/>
                <w:rFonts w:ascii="Times New Roman" w:hAnsi="Times New Roman" w:cs="David" w:hint="eastAsia"/>
                <w:color w:val="auto"/>
                <w:sz w:val="24"/>
                <w:rtl/>
              </w:rPr>
            </w:rPrChange>
          </w:rPr>
          <w:t>ואת</w:t>
        </w:r>
        <w:r w:rsidR="00895329" w:rsidRPr="003D02FD">
          <w:rPr>
            <w:i/>
            <w:iCs/>
            <w:rtl/>
            <w:rPrChange w:id="1505"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06" w:author="Shimon" w:date="2019-07-31T14:19:00Z">
              <w:rPr>
                <w:rStyle w:val="emailstyle17"/>
                <w:rFonts w:ascii="Times New Roman" w:hAnsi="Times New Roman" w:cs="David" w:hint="eastAsia"/>
                <w:color w:val="auto"/>
                <w:sz w:val="24"/>
                <w:rtl/>
              </w:rPr>
            </w:rPrChange>
          </w:rPr>
          <w:t>סכומי</w:t>
        </w:r>
        <w:r w:rsidR="00895329" w:rsidRPr="003D02FD">
          <w:rPr>
            <w:i/>
            <w:iCs/>
            <w:rtl/>
            <w:rPrChange w:id="1507"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08" w:author="Shimon" w:date="2019-07-31T14:19:00Z">
              <w:rPr>
                <w:rStyle w:val="emailstyle17"/>
                <w:rFonts w:ascii="Times New Roman" w:hAnsi="Times New Roman" w:cs="David" w:hint="eastAsia"/>
                <w:color w:val="auto"/>
                <w:sz w:val="24"/>
                <w:rtl/>
              </w:rPr>
            </w:rPrChange>
          </w:rPr>
          <w:t>הגימלה</w:t>
        </w:r>
        <w:r w:rsidR="00895329" w:rsidRPr="003D02FD">
          <w:rPr>
            <w:i/>
            <w:iCs/>
            <w:rtl/>
            <w:rPrChange w:id="1509"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10" w:author="Shimon" w:date="2019-07-31T14:19:00Z">
              <w:rPr>
                <w:rStyle w:val="emailstyle17"/>
                <w:rFonts w:ascii="Times New Roman" w:hAnsi="Times New Roman" w:cs="David" w:hint="eastAsia"/>
                <w:color w:val="auto"/>
                <w:sz w:val="24"/>
                <w:rtl/>
              </w:rPr>
            </w:rPrChange>
          </w:rPr>
          <w:t>לכל</w:t>
        </w:r>
        <w:r w:rsidR="00895329" w:rsidRPr="003D02FD">
          <w:rPr>
            <w:i/>
            <w:iCs/>
            <w:rtl/>
            <w:rPrChange w:id="1511"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12" w:author="Shimon" w:date="2019-07-31T14:19:00Z">
              <w:rPr>
                <w:rStyle w:val="emailstyle17"/>
                <w:rFonts w:ascii="Times New Roman" w:hAnsi="Times New Roman" w:cs="David" w:hint="eastAsia"/>
                <w:color w:val="auto"/>
                <w:sz w:val="24"/>
                <w:rtl/>
              </w:rPr>
            </w:rPrChange>
          </w:rPr>
          <w:t>אחד</w:t>
        </w:r>
        <w:r w:rsidR="00895329" w:rsidRPr="003D02FD">
          <w:rPr>
            <w:i/>
            <w:iCs/>
            <w:rtl/>
            <w:rPrChange w:id="1513"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14" w:author="Shimon" w:date="2019-07-31T14:19:00Z">
              <w:rPr>
                <w:rStyle w:val="emailstyle17"/>
                <w:rFonts w:ascii="Times New Roman" w:hAnsi="Times New Roman" w:cs="David" w:hint="eastAsia"/>
                <w:color w:val="auto"/>
                <w:sz w:val="24"/>
                <w:rtl/>
              </w:rPr>
            </w:rPrChange>
          </w:rPr>
          <w:t>מתקופות</w:t>
        </w:r>
        <w:r w:rsidR="00895329" w:rsidRPr="003D02FD">
          <w:rPr>
            <w:i/>
            <w:iCs/>
            <w:rtl/>
            <w:rPrChange w:id="1515" w:author="Shimon" w:date="2019-07-31T14:19:00Z">
              <w:rPr>
                <w:rStyle w:val="emailstyle17"/>
                <w:rFonts w:ascii="Times New Roman" w:hAnsi="Times New Roman" w:cs="David"/>
                <w:color w:val="auto"/>
                <w:sz w:val="24"/>
                <w:rtl/>
              </w:rPr>
            </w:rPrChange>
          </w:rPr>
          <w:t xml:space="preserve"> </w:t>
        </w:r>
        <w:r w:rsidR="00895329" w:rsidRPr="003D02FD">
          <w:rPr>
            <w:rFonts w:hint="eastAsia"/>
            <w:i/>
            <w:iCs/>
            <w:rtl/>
            <w:rPrChange w:id="1516" w:author="Shimon" w:date="2019-07-31T14:19:00Z">
              <w:rPr>
                <w:rStyle w:val="emailstyle17"/>
                <w:rFonts w:ascii="Times New Roman" w:hAnsi="Times New Roman" w:cs="David" w:hint="eastAsia"/>
                <w:color w:val="auto"/>
                <w:sz w:val="24"/>
                <w:rtl/>
              </w:rPr>
            </w:rPrChange>
          </w:rPr>
          <w:t>העבודה</w:t>
        </w:r>
      </w:ins>
      <w:ins w:id="1517" w:author="Shimon" w:date="2019-07-22T12:36:00Z">
        <w:r w:rsidR="00895329" w:rsidRPr="003D02FD">
          <w:rPr>
            <w:i/>
            <w:iCs/>
            <w:rtl/>
            <w:rPrChange w:id="1518" w:author="Shimon" w:date="2019-07-31T14:19:00Z">
              <w:rPr>
                <w:rStyle w:val="emailstyle17"/>
                <w:rFonts w:ascii="Times New Roman" w:hAnsi="Times New Roman" w:cs="David"/>
                <w:color w:val="auto"/>
                <w:sz w:val="24"/>
                <w:rtl/>
              </w:rPr>
            </w:rPrChange>
          </w:rPr>
          <w:t xml:space="preserve"> (חוזה/כתב מינוי)</w:t>
        </w:r>
      </w:ins>
      <w:ins w:id="1519" w:author="Shimon" w:date="2019-07-22T12:35:00Z">
        <w:r w:rsidR="00B314F0" w:rsidRPr="003D02FD">
          <w:rPr>
            <w:i/>
            <w:iCs/>
            <w:rtl/>
            <w:rPrChange w:id="1520" w:author="Shimon" w:date="2019-07-31T14:19:00Z">
              <w:rPr>
                <w:rStyle w:val="emailstyle17"/>
                <w:rFonts w:ascii="Times New Roman" w:hAnsi="Times New Roman" w:cs="David"/>
                <w:color w:val="auto"/>
                <w:sz w:val="24"/>
                <w:rtl/>
              </w:rPr>
            </w:rPrChange>
          </w:rPr>
          <w:t xml:space="preserve"> בנפרד</w:t>
        </w:r>
      </w:ins>
      <w:ins w:id="1521" w:author="Shimon" w:date="2019-07-22T13:31:00Z">
        <w:r w:rsidR="00B314F0" w:rsidRPr="003D02FD">
          <w:rPr>
            <w:i/>
            <w:iCs/>
            <w:rtl/>
            <w:rPrChange w:id="1522" w:author="Shimon" w:date="2019-07-31T14:19:00Z">
              <w:rPr>
                <w:rStyle w:val="emailstyle17"/>
                <w:rFonts w:ascii="Times New Roman" w:hAnsi="Times New Roman" w:cs="David"/>
                <w:color w:val="auto"/>
                <w:sz w:val="24"/>
                <w:rtl/>
              </w:rPr>
            </w:rPrChange>
          </w:rPr>
          <w:t xml:space="preserve">, </w:t>
        </w:r>
      </w:ins>
      <w:ins w:id="1523" w:author="Shimon" w:date="2019-07-22T13:32:00Z">
        <w:r w:rsidR="00B314F0" w:rsidRPr="003D02FD">
          <w:rPr>
            <w:rFonts w:hint="eastAsia"/>
            <w:i/>
            <w:iCs/>
            <w:rtl/>
            <w:rPrChange w:id="1524" w:author="Shimon" w:date="2019-07-31T14:19:00Z">
              <w:rPr>
                <w:rStyle w:val="emailstyle17"/>
                <w:rFonts w:ascii="Times New Roman" w:hAnsi="Times New Roman" w:cs="David" w:hint="eastAsia"/>
                <w:color w:val="auto"/>
                <w:sz w:val="24"/>
                <w:rtl/>
              </w:rPr>
            </w:rPrChange>
          </w:rPr>
          <w:t>מסומנים</w:t>
        </w:r>
        <w:r w:rsidR="00B314F0" w:rsidRPr="003D02FD">
          <w:rPr>
            <w:i/>
            <w:iCs/>
            <w:rtl/>
            <w:rPrChange w:id="1525" w:author="Shimon" w:date="2019-07-31T14:19:00Z">
              <w:rPr>
                <w:rStyle w:val="emailstyle17"/>
                <w:rFonts w:ascii="Times New Roman" w:hAnsi="Times New Roman" w:cs="David"/>
                <w:color w:val="auto"/>
                <w:sz w:val="24"/>
                <w:rtl/>
              </w:rPr>
            </w:rPrChange>
          </w:rPr>
          <w:t xml:space="preserve"> </w:t>
        </w:r>
        <w:r w:rsidR="00B314F0" w:rsidRPr="003D02FD">
          <w:rPr>
            <w:rFonts w:hint="eastAsia"/>
            <w:i/>
            <w:iCs/>
            <w:rtl/>
            <w:rPrChange w:id="1526" w:author="Shimon" w:date="2019-07-31T14:19:00Z">
              <w:rPr>
                <w:rStyle w:val="emailstyle17"/>
                <w:rFonts w:ascii="Times New Roman" w:hAnsi="Times New Roman" w:cs="David" w:hint="eastAsia"/>
                <w:color w:val="auto"/>
                <w:sz w:val="24"/>
                <w:rtl/>
              </w:rPr>
            </w:rPrChange>
          </w:rPr>
          <w:t>כנספחים</w:t>
        </w:r>
        <w:r w:rsidR="00B314F0">
          <w:rPr>
            <w:rStyle w:val="emailstyle17"/>
            <w:rFonts w:ascii="Times New Roman" w:hAnsi="Times New Roman" w:cs="David" w:hint="cs"/>
            <w:color w:val="auto"/>
            <w:sz w:val="24"/>
            <w:u w:val="single"/>
            <w:rtl/>
          </w:rPr>
          <w:t xml:space="preserve">     .</w:t>
        </w:r>
        <w:r w:rsidR="00B314F0" w:rsidRPr="00B314F0">
          <w:rPr>
            <w:rStyle w:val="emailstyle17"/>
            <w:rFonts w:ascii="Times New Roman" w:hAnsi="Times New Roman" w:cs="David"/>
            <w:color w:val="auto"/>
            <w:sz w:val="24"/>
            <w:u w:val="single"/>
            <w:rtl/>
            <w:rPrChange w:id="1527" w:author="Shimon" w:date="2019-07-22T13:32:00Z">
              <w:rPr>
                <w:rStyle w:val="emailstyle17"/>
                <w:rFonts w:ascii="Times New Roman" w:hAnsi="Times New Roman" w:cs="David"/>
                <w:color w:val="auto"/>
                <w:sz w:val="24"/>
                <w:rtl/>
              </w:rPr>
            </w:rPrChange>
          </w:rPr>
          <w:t xml:space="preserve"> </w:t>
        </w:r>
      </w:ins>
    </w:p>
    <w:p w14:paraId="568F5790" w14:textId="77777777" w:rsidR="00271FD1" w:rsidRDefault="00271FD1">
      <w:pPr>
        <w:pStyle w:val="11"/>
        <w:spacing w:before="0" w:after="240"/>
        <w:ind w:left="523" w:right="360" w:hanging="284"/>
        <w:rPr>
          <w:ins w:id="1528" w:author="Shimon" w:date="2019-08-05T13:31:00Z"/>
          <w:rStyle w:val="emailstyle17"/>
          <w:rFonts w:ascii="Times New Roman" w:hAnsi="Times New Roman" w:cs="David"/>
          <w:color w:val="auto"/>
          <w:sz w:val="24"/>
          <w:u w:val="single"/>
          <w:rtl/>
        </w:rPr>
        <w:pPrChange w:id="1529" w:author="Shimon" w:date="2019-07-23T14:40:00Z">
          <w:pPr>
            <w:pStyle w:val="11"/>
            <w:numPr>
              <w:numId w:val="14"/>
            </w:numPr>
            <w:tabs>
              <w:tab w:val="num" w:pos="1069"/>
            </w:tabs>
            <w:spacing w:before="0" w:after="240" w:line="360" w:lineRule="auto"/>
            <w:ind w:left="510" w:right="360" w:hanging="425"/>
          </w:pPr>
        </w:pPrChange>
      </w:pPr>
    </w:p>
    <w:p w14:paraId="541F14B1" w14:textId="685E6F1F" w:rsidR="00271FD1" w:rsidRPr="00271FD1" w:rsidRDefault="00271FD1">
      <w:pPr>
        <w:pStyle w:val="2"/>
        <w:numPr>
          <w:ilvl w:val="1"/>
          <w:numId w:val="18"/>
        </w:numPr>
        <w:rPr>
          <w:ins w:id="1530" w:author="Shimon" w:date="2019-07-22T00:00:00Z"/>
          <w:rStyle w:val="emailstyle17"/>
          <w:rFonts w:ascii="Times New Roman" w:hAnsi="Times New Roman" w:cs="David"/>
          <w:color w:val="auto"/>
          <w:sz w:val="24"/>
          <w:rtl/>
          <w:rPrChange w:id="1531" w:author="Shimon" w:date="2019-08-05T13:33:00Z">
            <w:rPr>
              <w:ins w:id="1532" w:author="Shimon" w:date="2019-07-22T00:00:00Z"/>
              <w:rStyle w:val="emailstyle17"/>
              <w:rFonts w:ascii="Times New Roman" w:hAnsi="Times New Roman" w:cs="David"/>
              <w:color w:val="auto"/>
              <w:sz w:val="24"/>
              <w:rtl/>
            </w:rPr>
          </w:rPrChange>
        </w:rPr>
        <w:pPrChange w:id="1533" w:author="Shimon" w:date="2019-08-05T13:33:00Z">
          <w:pPr>
            <w:pStyle w:val="11"/>
            <w:numPr>
              <w:numId w:val="14"/>
            </w:numPr>
            <w:tabs>
              <w:tab w:val="num" w:pos="1069"/>
            </w:tabs>
            <w:spacing w:before="0" w:after="240" w:line="360" w:lineRule="auto"/>
            <w:ind w:left="510" w:right="360" w:hanging="425"/>
          </w:pPr>
        </w:pPrChange>
      </w:pPr>
      <w:ins w:id="1534" w:author="Shimon" w:date="2019-08-05T13:33:00Z">
        <w:r>
          <w:rPr>
            <w:rStyle w:val="emailstyle17"/>
            <w:rFonts w:ascii="Times New Roman" w:hAnsi="Times New Roman" w:cs="David" w:hint="cs"/>
            <w:color w:val="auto"/>
            <w:sz w:val="24"/>
            <w:szCs w:val="24"/>
            <w:rtl/>
          </w:rPr>
          <w:lastRenderedPageBreak/>
          <w:t xml:space="preserve"> הליכי </w:t>
        </w:r>
      </w:ins>
      <w:ins w:id="1535" w:author="Shimon" w:date="2019-08-05T13:34:00Z">
        <w:r>
          <w:rPr>
            <w:rStyle w:val="emailstyle17"/>
            <w:rFonts w:ascii="Times New Roman" w:hAnsi="Times New Roman" w:cs="David" w:hint="cs"/>
            <w:color w:val="auto"/>
            <w:sz w:val="24"/>
            <w:szCs w:val="24"/>
            <w:rtl/>
          </w:rPr>
          <w:t>העירעור על הפנסיה השגויה</w:t>
        </w:r>
      </w:ins>
    </w:p>
    <w:p w14:paraId="007855D2" w14:textId="014B2A6E" w:rsidR="00506C84" w:rsidDel="00291522" w:rsidRDefault="00CC48AF">
      <w:pPr>
        <w:pStyle w:val="11"/>
        <w:numPr>
          <w:ilvl w:val="0"/>
          <w:numId w:val="42"/>
        </w:numPr>
        <w:spacing w:before="0" w:after="240" w:line="360" w:lineRule="auto"/>
        <w:rPr>
          <w:del w:id="1536" w:author="Shimon" w:date="2019-07-21T23:39:00Z"/>
          <w:rStyle w:val="emailstyle17"/>
          <w:rFonts w:ascii="Times New Roman" w:hAnsi="Times New Roman" w:cs="David"/>
          <w:b/>
          <w:bCs/>
          <w:color w:val="auto"/>
          <w:szCs w:val="28"/>
          <w:u w:val="single"/>
          <w:rtl/>
        </w:rPr>
        <w:pPrChange w:id="1537" w:author="Shimon" w:date="2019-07-21T23:31:00Z">
          <w:pPr>
            <w:pStyle w:val="11"/>
            <w:numPr>
              <w:numId w:val="14"/>
            </w:numPr>
            <w:tabs>
              <w:tab w:val="num" w:pos="1069"/>
            </w:tabs>
            <w:spacing w:before="0" w:after="240" w:line="360" w:lineRule="auto"/>
            <w:ind w:left="510" w:right="360" w:hanging="425"/>
          </w:pPr>
        </w:pPrChange>
      </w:pPr>
      <w:del w:id="1538" w:author="Shimon" w:date="2019-07-21T23:26:00Z">
        <w:r w:rsidRPr="0069391A" w:rsidDel="00794A53">
          <w:rPr>
            <w:rStyle w:val="emailstyle17"/>
            <w:rFonts w:ascii="Times New Roman" w:hAnsi="Times New Roman" w:cs="David" w:hint="eastAsia"/>
            <w:color w:val="auto"/>
            <w:sz w:val="28"/>
            <w:szCs w:val="28"/>
            <w:rtl/>
            <w:rPrChange w:id="1539" w:author="Shimon" w:date="2019-07-21T23:46:00Z">
              <w:rPr>
                <w:rStyle w:val="emailstyle17"/>
                <w:rFonts w:ascii="Times New Roman" w:hAnsi="Times New Roman" w:cs="David" w:hint="eastAsia"/>
                <w:color w:val="auto"/>
                <w:rtl/>
              </w:rPr>
            </w:rPrChange>
          </w:rPr>
          <w:delText>ע</w:delText>
        </w:r>
        <w:r w:rsidRPr="00291522" w:rsidDel="00794A53">
          <w:rPr>
            <w:rStyle w:val="emailstyle17"/>
            <w:rFonts w:ascii="Times New Roman" w:hAnsi="Times New Roman" w:cs="David" w:hint="cs"/>
            <w:color w:val="auto"/>
            <w:rtl/>
          </w:rPr>
          <w:delText xml:space="preserve">ל פי </w:delText>
        </w:r>
      </w:del>
      <w:del w:id="1540" w:author="Shimon" w:date="2019-07-21T23:39:00Z">
        <w:r w:rsidRPr="00291522" w:rsidDel="005D0CE5">
          <w:rPr>
            <w:rStyle w:val="emailstyle17"/>
            <w:rFonts w:ascii="Times New Roman" w:hAnsi="Times New Roman" w:cs="David" w:hint="cs"/>
            <w:color w:val="auto"/>
            <w:rtl/>
          </w:rPr>
          <w:delText xml:space="preserve">דין, בשל </w:delText>
        </w:r>
      </w:del>
      <w:del w:id="1541" w:author="Shimon" w:date="2019-07-21T22:52:00Z">
        <w:r w:rsidRPr="00291522" w:rsidDel="00D26EA4">
          <w:rPr>
            <w:rStyle w:val="emailstyle17"/>
            <w:rFonts w:ascii="Times New Roman" w:hAnsi="Times New Roman" w:cs="David" w:hint="cs"/>
            <w:color w:val="auto"/>
            <w:rtl/>
          </w:rPr>
          <w:delText xml:space="preserve">שתי </w:delText>
        </w:r>
      </w:del>
      <w:del w:id="1542" w:author="Shimon" w:date="2019-07-21T23:39:00Z">
        <w:r w:rsidRPr="00291522" w:rsidDel="005D0CE5">
          <w:rPr>
            <w:rStyle w:val="emailstyle17"/>
            <w:rFonts w:ascii="Times New Roman" w:hAnsi="Times New Roman" w:cs="David" w:hint="cs"/>
            <w:color w:val="auto"/>
            <w:rtl/>
          </w:rPr>
          <w:delText xml:space="preserve">סיבות: </w:delText>
        </w:r>
        <w:r w:rsidRPr="00291522" w:rsidDel="005D0CE5">
          <w:rPr>
            <w:rStyle w:val="emailstyle17"/>
            <w:rFonts w:ascii="Times New Roman" w:hAnsi="Times New Roman" w:cs="David" w:hint="cs"/>
            <w:color w:val="auto"/>
            <w:u w:val="single"/>
            <w:rtl/>
          </w:rPr>
          <w:delText>האחת</w:delText>
        </w:r>
        <w:r w:rsidRPr="00291522" w:rsidDel="005D0CE5">
          <w:rPr>
            <w:rStyle w:val="emailstyle17"/>
            <w:rFonts w:ascii="Times New Roman" w:hAnsi="Times New Roman" w:cs="David" w:hint="cs"/>
            <w:color w:val="auto"/>
            <w:rtl/>
          </w:rPr>
          <w:delText xml:space="preserve"> </w:delText>
        </w:r>
        <w:r w:rsidR="004E3ABC" w:rsidRPr="00291522" w:rsidDel="005D0CE5">
          <w:rPr>
            <w:rStyle w:val="emailstyle17"/>
            <w:rFonts w:ascii="Times New Roman" w:hAnsi="Times New Roman" w:cs="David"/>
            <w:color w:val="auto"/>
            <w:rtl/>
          </w:rPr>
          <w:delText>–</w:delText>
        </w:r>
        <w:r w:rsidRPr="00291522" w:rsidDel="005D0CE5">
          <w:rPr>
            <w:rStyle w:val="emailstyle17"/>
            <w:rFonts w:ascii="Times New Roman" w:hAnsi="Times New Roman" w:cs="David" w:hint="cs"/>
            <w:color w:val="auto"/>
            <w:rtl/>
          </w:rPr>
          <w:delText xml:space="preserve"> </w:delText>
        </w:r>
        <w:r w:rsidR="004E3ABC" w:rsidRPr="00291522" w:rsidDel="005D0CE5">
          <w:rPr>
            <w:rStyle w:val="emailstyle17"/>
            <w:rFonts w:ascii="Times New Roman" w:hAnsi="Times New Roman" w:cs="David" w:hint="cs"/>
            <w:color w:val="auto"/>
            <w:rtl/>
          </w:rPr>
          <w:delText>טעות בדרגת הפרישה לפיה מחושבת משכורתו הקובעת</w:delText>
        </w:r>
        <w:r w:rsidR="00B67C81" w:rsidRPr="00291522" w:rsidDel="005D0CE5">
          <w:rPr>
            <w:rStyle w:val="emailstyle17"/>
            <w:rFonts w:ascii="Times New Roman" w:hAnsi="Times New Roman" w:cs="David" w:hint="cs"/>
            <w:color w:val="auto"/>
            <w:rtl/>
          </w:rPr>
          <w:delText xml:space="preserve"> ביחס לתקופה שבה עבד </w:delText>
        </w:r>
      </w:del>
      <w:del w:id="1543" w:author="Shimon" w:date="2019-07-21T22:51:00Z">
        <w:r w:rsidR="00B67C81" w:rsidRPr="00291522" w:rsidDel="002A5FA6">
          <w:rPr>
            <w:rStyle w:val="emailstyle17"/>
            <w:rFonts w:ascii="Times New Roman" w:hAnsi="Times New Roman" w:cs="David" w:hint="cs"/>
            <w:color w:val="auto"/>
            <w:rtl/>
          </w:rPr>
          <w:delText xml:space="preserve">בדירוג </w:delText>
        </w:r>
        <w:r w:rsidR="00B67C81" w:rsidRPr="00291522" w:rsidDel="002A5FA6">
          <w:rPr>
            <w:rStyle w:val="emailstyle17"/>
            <w:rFonts w:ascii="Times New Roman" w:hAnsi="Times New Roman" w:cs="David"/>
            <w:color w:val="auto"/>
            <w:rtl/>
          </w:rPr>
          <w:delText>-</w:delText>
        </w:r>
        <w:r w:rsidR="00B67C81" w:rsidRPr="00291522" w:rsidDel="002A5FA6">
          <w:rPr>
            <w:rStyle w:val="emailstyle17"/>
            <w:rFonts w:ascii="Times New Roman" w:hAnsi="Times New Roman" w:cs="David" w:hint="cs"/>
            <w:color w:val="auto"/>
            <w:rtl/>
          </w:rPr>
          <w:delText xml:space="preserve"> דרגה</w:delText>
        </w:r>
      </w:del>
      <w:del w:id="1544" w:author="Shimon" w:date="2019-07-21T23:39:00Z">
        <w:r w:rsidRPr="00291522" w:rsidDel="005D0CE5">
          <w:rPr>
            <w:rStyle w:val="emailstyle17"/>
            <w:rFonts w:ascii="Times New Roman" w:hAnsi="Times New Roman" w:cs="David" w:hint="cs"/>
            <w:color w:val="auto"/>
            <w:rtl/>
          </w:rPr>
          <w:delText xml:space="preserve">; </w:delText>
        </w:r>
        <w:r w:rsidRPr="00291522" w:rsidDel="005D0CE5">
          <w:rPr>
            <w:rStyle w:val="emailstyle17"/>
            <w:rFonts w:ascii="Times New Roman" w:hAnsi="Times New Roman" w:cs="David" w:hint="cs"/>
            <w:color w:val="auto"/>
            <w:u w:val="single"/>
            <w:rtl/>
          </w:rPr>
          <w:delText>והשנייה</w:delText>
        </w:r>
        <w:r w:rsidRPr="00291522" w:rsidDel="005D0CE5">
          <w:rPr>
            <w:rStyle w:val="emailstyle17"/>
            <w:rFonts w:ascii="Times New Roman" w:hAnsi="Times New Roman" w:cs="David" w:hint="cs"/>
            <w:color w:val="auto"/>
            <w:rtl/>
          </w:rPr>
          <w:delText xml:space="preserve"> </w:delText>
        </w:r>
        <w:r w:rsidRPr="00291522" w:rsidDel="005D0CE5">
          <w:rPr>
            <w:rStyle w:val="emailstyle17"/>
            <w:rFonts w:ascii="Times New Roman" w:hAnsi="Times New Roman" w:cs="David"/>
            <w:color w:val="auto"/>
            <w:rtl/>
          </w:rPr>
          <w:delText>–</w:delText>
        </w:r>
        <w:r w:rsidRPr="00291522" w:rsidDel="005D0CE5">
          <w:rPr>
            <w:rStyle w:val="emailstyle17"/>
            <w:rFonts w:ascii="Times New Roman" w:hAnsi="Times New Roman" w:cs="David" w:hint="cs"/>
            <w:color w:val="auto"/>
            <w:rtl/>
          </w:rPr>
          <w:delText xml:space="preserve"> </w:delText>
        </w:r>
      </w:del>
      <w:del w:id="1545" w:author="Shimon" w:date="2019-07-21T22:53:00Z">
        <w:r w:rsidRPr="00291522" w:rsidDel="00D26EA4">
          <w:rPr>
            <w:rStyle w:val="emailstyle17"/>
            <w:rFonts w:ascii="Times New Roman" w:hAnsi="Times New Roman" w:cs="David" w:hint="cs"/>
            <w:color w:val="auto"/>
            <w:rtl/>
          </w:rPr>
          <w:delText xml:space="preserve">חישוב </w:delText>
        </w:r>
      </w:del>
      <w:del w:id="1546" w:author="Shimon" w:date="2019-07-21T23:39:00Z">
        <w:r w:rsidR="00D26EA4" w:rsidRPr="00291522" w:rsidDel="005D0CE5">
          <w:rPr>
            <w:rStyle w:val="emailstyle17"/>
            <w:rFonts w:ascii="Times New Roman" w:hAnsi="Times New Roman" w:cs="David" w:hint="cs"/>
            <w:color w:val="auto"/>
            <w:rtl/>
          </w:rPr>
          <w:delText>שגוי של</w:delText>
        </w:r>
      </w:del>
      <w:del w:id="1547" w:author="Shimon" w:date="2019-07-21T22:52:00Z">
        <w:r w:rsidRPr="00291522" w:rsidDel="002A5FA6">
          <w:rPr>
            <w:rStyle w:val="emailstyle17"/>
            <w:rFonts w:ascii="Times New Roman" w:hAnsi="Times New Roman" w:cs="David" w:hint="cs"/>
            <w:color w:val="auto"/>
            <w:rtl/>
          </w:rPr>
          <w:delText xml:space="preserve"> </w:delText>
        </w:r>
      </w:del>
      <w:del w:id="1548" w:author="Shimon" w:date="2019-07-21T23:39:00Z">
        <w:r w:rsidRPr="00291522" w:rsidDel="005D0CE5">
          <w:rPr>
            <w:rStyle w:val="emailstyle17"/>
            <w:rFonts w:ascii="Times New Roman" w:hAnsi="Times New Roman" w:cs="David" w:hint="cs"/>
            <w:color w:val="auto"/>
            <w:rtl/>
          </w:rPr>
          <w:delText xml:space="preserve">המשכורת הקובעת </w:delText>
        </w:r>
      </w:del>
      <w:del w:id="1549" w:author="Shimon" w:date="2019-07-21T22:54:00Z">
        <w:r w:rsidRPr="00291522" w:rsidDel="00D26EA4">
          <w:rPr>
            <w:rStyle w:val="emailstyle17"/>
            <w:rFonts w:ascii="Times New Roman" w:hAnsi="Times New Roman" w:cs="David" w:hint="cs"/>
            <w:color w:val="auto"/>
            <w:rtl/>
          </w:rPr>
          <w:delText>בשל שיטת חישוב שגויה</w:delText>
        </w:r>
      </w:del>
      <w:del w:id="1550" w:author="Shimon" w:date="2019-07-21T23:39:00Z">
        <w:r w:rsidR="00B67C81" w:rsidRPr="00291522" w:rsidDel="005D0CE5">
          <w:rPr>
            <w:rStyle w:val="emailstyle17"/>
            <w:rFonts w:ascii="Times New Roman" w:hAnsi="Times New Roman" w:cs="David" w:hint="cs"/>
            <w:color w:val="auto"/>
            <w:rtl/>
          </w:rPr>
          <w:delText>, המתעלמת מהחוזה המחייב בין הצדדים.</w:delText>
        </w:r>
      </w:del>
    </w:p>
    <w:p w14:paraId="629185E8" w14:textId="77621BC7" w:rsidR="008C395C" w:rsidRPr="008C395C" w:rsidRDefault="00291522">
      <w:pPr>
        <w:pStyle w:val="11"/>
        <w:numPr>
          <w:ilvl w:val="0"/>
          <w:numId w:val="42"/>
        </w:numPr>
        <w:tabs>
          <w:tab w:val="num" w:pos="1069"/>
        </w:tabs>
        <w:spacing w:before="0" w:after="120" w:line="360" w:lineRule="auto"/>
        <w:ind w:left="380" w:hanging="357"/>
        <w:rPr>
          <w:ins w:id="1551" w:author="Shimon" w:date="2019-07-23T12:09:00Z"/>
          <w:rStyle w:val="emailstyle17"/>
          <w:rFonts w:ascii="Times New Roman" w:hAnsi="Times New Roman" w:cs="David"/>
          <w:b/>
          <w:bCs/>
          <w:color w:val="auto"/>
          <w:szCs w:val="28"/>
          <w:u w:val="single"/>
          <w:rtl/>
          <w:rPrChange w:id="1552" w:author="Shimon" w:date="2019-07-23T12:09:00Z">
            <w:rPr>
              <w:ins w:id="1553" w:author="Shimon" w:date="2019-07-23T12:09:00Z"/>
              <w:rStyle w:val="emailstyle17"/>
              <w:rFonts w:ascii="Times New Roman" w:hAnsi="Times New Roman" w:cs="David"/>
              <w:color w:val="auto"/>
              <w:sz w:val="24"/>
              <w:rtl/>
            </w:rPr>
          </w:rPrChange>
        </w:rPr>
        <w:pPrChange w:id="1554" w:author="Shimon" w:date="2019-08-04T12:34:00Z">
          <w:pPr>
            <w:pStyle w:val="11"/>
            <w:numPr>
              <w:numId w:val="14"/>
            </w:numPr>
            <w:tabs>
              <w:tab w:val="num" w:pos="1069"/>
            </w:tabs>
            <w:spacing w:before="0" w:after="240" w:line="360" w:lineRule="auto"/>
            <w:ind w:left="510" w:right="360" w:hanging="425"/>
          </w:pPr>
        </w:pPrChange>
      </w:pPr>
      <w:ins w:id="1555" w:author="Shimon" w:date="2019-07-22T12:41:00Z">
        <w:r>
          <w:rPr>
            <w:rStyle w:val="emailstyle17"/>
            <w:rFonts w:ascii="Times New Roman" w:hAnsi="Times New Roman" w:cs="David" w:hint="cs"/>
            <w:color w:val="auto"/>
            <w:sz w:val="24"/>
            <w:rtl/>
          </w:rPr>
          <w:t xml:space="preserve">מיד לאחר </w:t>
        </w:r>
      </w:ins>
      <w:ins w:id="1556" w:author="Shimon" w:date="2019-07-22T12:42:00Z">
        <w:r>
          <w:rPr>
            <w:rStyle w:val="emailstyle17"/>
            <w:rFonts w:ascii="Times New Roman" w:hAnsi="Times New Roman" w:cs="David" w:hint="cs"/>
            <w:color w:val="auto"/>
            <w:sz w:val="24"/>
            <w:rtl/>
          </w:rPr>
          <w:t>שנודע לתובע על הפער בין</w:t>
        </w:r>
      </w:ins>
      <w:ins w:id="1557" w:author="Shimon" w:date="2019-07-22T12:43:00Z">
        <w:r>
          <w:rPr>
            <w:rStyle w:val="emailstyle17"/>
            <w:rFonts w:ascii="Times New Roman" w:hAnsi="Times New Roman" w:cs="David" w:hint="cs"/>
            <w:color w:val="auto"/>
            <w:sz w:val="24"/>
            <w:rtl/>
          </w:rPr>
          <w:t xml:space="preserve"> הגימל</w:t>
        </w:r>
      </w:ins>
      <w:ins w:id="1558" w:author="Shimon" w:date="2019-07-22T12:44:00Z">
        <w:r>
          <w:rPr>
            <w:rStyle w:val="emailstyle17"/>
            <w:rFonts w:ascii="Times New Roman" w:hAnsi="Times New Roman" w:cs="David" w:hint="cs"/>
            <w:color w:val="auto"/>
            <w:sz w:val="24"/>
            <w:rtl/>
          </w:rPr>
          <w:t>אות</w:t>
        </w:r>
      </w:ins>
      <w:ins w:id="1559" w:author="Shimon" w:date="2019-07-22T12:43:00Z">
        <w:r>
          <w:rPr>
            <w:rStyle w:val="emailstyle17"/>
            <w:rFonts w:ascii="Times New Roman" w:hAnsi="Times New Roman" w:cs="David" w:hint="cs"/>
            <w:color w:val="auto"/>
            <w:sz w:val="24"/>
            <w:rtl/>
          </w:rPr>
          <w:t xml:space="preserve"> שאושר</w:t>
        </w:r>
      </w:ins>
      <w:ins w:id="1560" w:author="Shimon" w:date="2019-07-22T12:44:00Z">
        <w:r>
          <w:rPr>
            <w:rStyle w:val="emailstyle17"/>
            <w:rFonts w:ascii="Times New Roman" w:hAnsi="Times New Roman" w:cs="David" w:hint="cs"/>
            <w:color w:val="auto"/>
            <w:sz w:val="24"/>
            <w:rtl/>
          </w:rPr>
          <w:t>ו</w:t>
        </w:r>
      </w:ins>
      <w:ins w:id="1561" w:author="Shimon" w:date="2019-07-22T12:43:00Z">
        <w:r>
          <w:rPr>
            <w:rStyle w:val="emailstyle17"/>
            <w:rFonts w:ascii="Times New Roman" w:hAnsi="Times New Roman" w:cs="David" w:hint="cs"/>
            <w:color w:val="auto"/>
            <w:sz w:val="24"/>
            <w:rtl/>
          </w:rPr>
          <w:t xml:space="preserve"> </w:t>
        </w:r>
      </w:ins>
      <w:ins w:id="1562" w:author="Shimon" w:date="2019-07-22T12:44:00Z">
        <w:r>
          <w:rPr>
            <w:rStyle w:val="emailstyle17"/>
            <w:rFonts w:ascii="Times New Roman" w:hAnsi="Times New Roman" w:cs="David" w:hint="cs"/>
            <w:color w:val="auto"/>
            <w:sz w:val="24"/>
            <w:rtl/>
          </w:rPr>
          <w:t xml:space="preserve">לבין הסכומים המגיעים לו ע"פ החוזה, </w:t>
        </w:r>
      </w:ins>
      <w:ins w:id="1563" w:author="Shimon" w:date="2019-07-22T12:41:00Z">
        <w:r>
          <w:rPr>
            <w:rStyle w:val="emailstyle17"/>
            <w:rFonts w:ascii="Times New Roman" w:hAnsi="Times New Roman" w:cs="David" w:hint="cs"/>
            <w:color w:val="auto"/>
            <w:sz w:val="24"/>
            <w:rtl/>
          </w:rPr>
          <w:t>פנה התובע</w:t>
        </w:r>
      </w:ins>
      <w:ins w:id="1564" w:author="Shimon" w:date="2019-07-22T12:45:00Z">
        <w:r w:rsidR="00B314F0">
          <w:rPr>
            <w:rStyle w:val="emailstyle17"/>
            <w:rFonts w:ascii="Times New Roman" w:hAnsi="Times New Roman" w:cs="David" w:hint="cs"/>
            <w:color w:val="auto"/>
            <w:sz w:val="24"/>
            <w:rtl/>
          </w:rPr>
          <w:t xml:space="preserve"> ל</w:t>
        </w:r>
      </w:ins>
      <w:ins w:id="1565" w:author="Shimon" w:date="2019-07-22T13:33:00Z">
        <w:r w:rsidR="00B314F0">
          <w:rPr>
            <w:rStyle w:val="emailstyle17"/>
            <w:rFonts w:ascii="Times New Roman" w:hAnsi="Times New Roman" w:cs="David" w:hint="cs"/>
            <w:color w:val="auto"/>
            <w:sz w:val="24"/>
            <w:rtl/>
          </w:rPr>
          <w:t>מי</w:t>
        </w:r>
      </w:ins>
      <w:ins w:id="1566" w:author="Shimon" w:date="2019-07-22T12:45:00Z">
        <w:r>
          <w:rPr>
            <w:rStyle w:val="emailstyle17"/>
            <w:rFonts w:ascii="Times New Roman" w:hAnsi="Times New Roman" w:cs="David" w:hint="cs"/>
            <w:color w:val="auto"/>
            <w:sz w:val="24"/>
            <w:rtl/>
          </w:rPr>
          <w:t xml:space="preserve">נהל הגמלאות ושטח בפני </w:t>
        </w:r>
      </w:ins>
      <w:ins w:id="1567" w:author="Shimon" w:date="2019-07-22T13:33:00Z">
        <w:r w:rsidR="00B314F0">
          <w:rPr>
            <w:rStyle w:val="emailstyle17"/>
            <w:rFonts w:ascii="Times New Roman" w:hAnsi="Times New Roman" w:cs="David" w:hint="cs"/>
            <w:color w:val="auto"/>
            <w:sz w:val="24"/>
            <w:rtl/>
          </w:rPr>
          <w:t>ה</w:t>
        </w:r>
      </w:ins>
      <w:ins w:id="1568" w:author="Shimon" w:date="2019-07-22T12:45:00Z">
        <w:r>
          <w:rPr>
            <w:rStyle w:val="emailstyle17"/>
            <w:rFonts w:ascii="Times New Roman" w:hAnsi="Times New Roman" w:cs="David" w:hint="cs"/>
            <w:color w:val="auto"/>
            <w:sz w:val="24"/>
            <w:rtl/>
          </w:rPr>
          <w:t>מנהלת</w:t>
        </w:r>
      </w:ins>
      <w:ins w:id="1569" w:author="Shimon" w:date="2019-07-22T13:33:00Z">
        <w:r w:rsidR="00B314F0">
          <w:rPr>
            <w:rStyle w:val="emailstyle17"/>
            <w:rFonts w:ascii="Times New Roman" w:hAnsi="Times New Roman" w:cs="David" w:hint="cs"/>
            <w:color w:val="auto"/>
            <w:sz w:val="24"/>
            <w:rtl/>
          </w:rPr>
          <w:t xml:space="preserve"> החתומה על אישור הגימלאות</w:t>
        </w:r>
      </w:ins>
      <w:ins w:id="1570" w:author="Shimon" w:date="2019-07-22T13:34:00Z">
        <w:r w:rsidR="00B314F0">
          <w:rPr>
            <w:rStyle w:val="emailstyle17"/>
            <w:rFonts w:ascii="Times New Roman" w:hAnsi="Times New Roman" w:cs="David" w:hint="cs"/>
            <w:color w:val="auto"/>
            <w:sz w:val="24"/>
            <w:rtl/>
          </w:rPr>
          <w:t xml:space="preserve"> את טענותיו. </w:t>
        </w:r>
      </w:ins>
    </w:p>
    <w:p w14:paraId="4B62D17C" w14:textId="444FBAAC" w:rsidR="00DD7305" w:rsidRPr="00DD7305" w:rsidRDefault="00B314F0">
      <w:pPr>
        <w:pStyle w:val="11"/>
        <w:numPr>
          <w:ilvl w:val="0"/>
          <w:numId w:val="42"/>
        </w:numPr>
        <w:tabs>
          <w:tab w:val="num" w:pos="1069"/>
        </w:tabs>
        <w:spacing w:before="0" w:line="360" w:lineRule="auto"/>
        <w:ind w:left="380" w:hanging="357"/>
        <w:rPr>
          <w:ins w:id="1571" w:author="Shimon" w:date="2019-07-23T12:28:00Z"/>
          <w:rStyle w:val="emailstyle17"/>
          <w:rFonts w:ascii="Times New Roman" w:hAnsi="Times New Roman" w:cs="David"/>
          <w:b/>
          <w:bCs/>
          <w:color w:val="auto"/>
          <w:szCs w:val="28"/>
          <w:u w:val="single"/>
          <w:rtl/>
          <w:rPrChange w:id="1572" w:author="Shimon" w:date="2019-07-23T12:28:00Z">
            <w:rPr>
              <w:ins w:id="1573" w:author="Shimon" w:date="2019-07-23T12:28:00Z"/>
              <w:rStyle w:val="emailstyle17"/>
              <w:rFonts w:ascii="Times New Roman" w:hAnsi="Times New Roman" w:cs="David"/>
              <w:color w:val="auto"/>
              <w:sz w:val="24"/>
              <w:rtl/>
            </w:rPr>
          </w:rPrChange>
        </w:rPr>
        <w:pPrChange w:id="1574" w:author="Shimon" w:date="2019-08-04T12:45:00Z">
          <w:pPr>
            <w:pStyle w:val="11"/>
            <w:numPr>
              <w:numId w:val="14"/>
            </w:numPr>
            <w:tabs>
              <w:tab w:val="num" w:pos="1069"/>
            </w:tabs>
            <w:spacing w:before="0" w:after="240" w:line="360" w:lineRule="auto"/>
            <w:ind w:left="510" w:right="360" w:hanging="425"/>
          </w:pPr>
        </w:pPrChange>
      </w:pPr>
      <w:ins w:id="1575" w:author="Shimon" w:date="2019-07-22T13:34:00Z">
        <w:r>
          <w:rPr>
            <w:rStyle w:val="emailstyle17"/>
            <w:rFonts w:ascii="Times New Roman" w:hAnsi="Times New Roman" w:cs="David" w:hint="cs"/>
            <w:color w:val="auto"/>
            <w:sz w:val="24"/>
            <w:rtl/>
          </w:rPr>
          <w:t>המנהלת אישרה בפנ</w:t>
        </w:r>
      </w:ins>
      <w:ins w:id="1576" w:author="Shimon" w:date="2019-07-23T12:09:00Z">
        <w:r w:rsidR="008C395C">
          <w:rPr>
            <w:rStyle w:val="emailstyle17"/>
            <w:rFonts w:ascii="Times New Roman" w:hAnsi="Times New Roman" w:cs="David" w:hint="cs"/>
            <w:color w:val="auto"/>
            <w:sz w:val="24"/>
            <w:rtl/>
          </w:rPr>
          <w:t xml:space="preserve">י התובע </w:t>
        </w:r>
      </w:ins>
      <w:ins w:id="1577" w:author="Shimon" w:date="2019-07-22T13:34:00Z">
        <w:r>
          <w:rPr>
            <w:rStyle w:val="emailstyle17"/>
            <w:rFonts w:ascii="Times New Roman" w:hAnsi="Times New Roman" w:cs="David" w:hint="cs"/>
            <w:color w:val="auto"/>
            <w:sz w:val="24"/>
            <w:rtl/>
          </w:rPr>
          <w:t xml:space="preserve">שאכן </w:t>
        </w:r>
      </w:ins>
      <w:ins w:id="1578" w:author="Shimon" w:date="2019-07-22T13:38:00Z">
        <w:r w:rsidR="00E26AE7">
          <w:rPr>
            <w:rStyle w:val="emailstyle17"/>
            <w:rFonts w:ascii="Times New Roman" w:hAnsi="Times New Roman" w:cs="David" w:hint="cs"/>
            <w:color w:val="auto"/>
            <w:sz w:val="24"/>
            <w:rtl/>
          </w:rPr>
          <w:t>ט</w:t>
        </w:r>
      </w:ins>
      <w:ins w:id="1579" w:author="Shimon" w:date="2019-07-22T13:35:00Z">
        <w:r w:rsidR="00E26AE7">
          <w:rPr>
            <w:rStyle w:val="emailstyle17"/>
            <w:rFonts w:ascii="Times New Roman" w:hAnsi="Times New Roman" w:cs="David" w:hint="cs"/>
            <w:color w:val="auto"/>
            <w:sz w:val="24"/>
            <w:rtl/>
          </w:rPr>
          <w:t>יעוני</w:t>
        </w:r>
      </w:ins>
      <w:ins w:id="1580" w:author="Shimon" w:date="2019-07-22T16:30:00Z">
        <w:r w:rsidR="002564D5">
          <w:rPr>
            <w:rStyle w:val="emailstyle17"/>
            <w:rFonts w:ascii="Times New Roman" w:hAnsi="Times New Roman" w:cs="David" w:hint="cs"/>
            <w:color w:val="auto"/>
            <w:sz w:val="24"/>
            <w:rtl/>
          </w:rPr>
          <w:t>ו</w:t>
        </w:r>
      </w:ins>
      <w:ins w:id="1581" w:author="Shimon" w:date="2019-07-22T13:35:00Z">
        <w:r w:rsidR="00E26AE7">
          <w:rPr>
            <w:rStyle w:val="emailstyle17"/>
            <w:rFonts w:ascii="Times New Roman" w:hAnsi="Times New Roman" w:cs="David" w:hint="cs"/>
            <w:color w:val="auto"/>
            <w:sz w:val="24"/>
            <w:rtl/>
          </w:rPr>
          <w:t xml:space="preserve"> צודקים</w:t>
        </w:r>
      </w:ins>
      <w:ins w:id="1582" w:author="Shimon" w:date="2019-07-22T13:39:00Z">
        <w:r w:rsidR="00E26AE7">
          <w:rPr>
            <w:rStyle w:val="emailstyle17"/>
            <w:rFonts w:ascii="Times New Roman" w:hAnsi="Times New Roman" w:cs="David" w:hint="cs"/>
            <w:color w:val="auto"/>
            <w:sz w:val="24"/>
            <w:rtl/>
          </w:rPr>
          <w:t>,</w:t>
        </w:r>
      </w:ins>
      <w:ins w:id="1583" w:author="Shimon" w:date="2019-07-22T13:35:00Z">
        <w:r w:rsidR="00E26AE7">
          <w:rPr>
            <w:rStyle w:val="emailstyle17"/>
            <w:rFonts w:ascii="Times New Roman" w:hAnsi="Times New Roman" w:cs="David" w:hint="cs"/>
            <w:color w:val="auto"/>
            <w:sz w:val="24"/>
            <w:rtl/>
          </w:rPr>
          <w:t xml:space="preserve"> א</w:t>
        </w:r>
        <w:r w:rsidR="002564D5">
          <w:rPr>
            <w:rStyle w:val="emailstyle17"/>
            <w:rFonts w:ascii="Times New Roman" w:hAnsi="Times New Roman" w:cs="David" w:hint="cs"/>
            <w:color w:val="auto"/>
            <w:sz w:val="24"/>
            <w:rtl/>
          </w:rPr>
          <w:t xml:space="preserve">ך </w:t>
        </w:r>
      </w:ins>
      <w:ins w:id="1584" w:author="Shimon" w:date="2019-07-23T12:00:00Z">
        <w:r w:rsidR="008130C8">
          <w:rPr>
            <w:rStyle w:val="emailstyle17"/>
            <w:rFonts w:ascii="Times New Roman" w:hAnsi="Times New Roman" w:cs="David" w:hint="cs"/>
            <w:color w:val="auto"/>
            <w:sz w:val="24"/>
            <w:rtl/>
          </w:rPr>
          <w:t>לדבריה לא היה ב</w:t>
        </w:r>
      </w:ins>
      <w:ins w:id="1585" w:author="Shimon" w:date="2019-07-22T16:36:00Z">
        <w:r w:rsidR="002564D5">
          <w:rPr>
            <w:rStyle w:val="emailstyle17"/>
            <w:rFonts w:ascii="Times New Roman" w:hAnsi="Times New Roman" w:cs="David" w:hint="cs"/>
            <w:color w:val="auto"/>
            <w:sz w:val="24"/>
            <w:rtl/>
          </w:rPr>
          <w:t xml:space="preserve">ידה לתקן את </w:t>
        </w:r>
      </w:ins>
      <w:ins w:id="1586" w:author="Shimon" w:date="2019-07-22T16:40:00Z">
        <w:r w:rsidR="001D5FE3">
          <w:rPr>
            <w:rStyle w:val="emailstyle17"/>
            <w:rFonts w:ascii="Times New Roman" w:hAnsi="Times New Roman" w:cs="David" w:hint="cs"/>
            <w:color w:val="auto"/>
            <w:sz w:val="24"/>
            <w:rtl/>
          </w:rPr>
          <w:t xml:space="preserve">נוסחת </w:t>
        </w:r>
      </w:ins>
      <w:ins w:id="1587" w:author="Shimon" w:date="2019-07-22T16:37:00Z">
        <w:r w:rsidR="002564D5">
          <w:rPr>
            <w:rStyle w:val="emailstyle17"/>
            <w:rFonts w:ascii="Times New Roman" w:hAnsi="Times New Roman" w:cs="David" w:hint="cs"/>
            <w:color w:val="auto"/>
            <w:sz w:val="24"/>
            <w:rtl/>
          </w:rPr>
          <w:t xml:space="preserve">החישוב </w:t>
        </w:r>
      </w:ins>
      <w:ins w:id="1588" w:author="Shimon" w:date="2019-07-22T16:40:00Z">
        <w:r w:rsidR="001D5FE3">
          <w:rPr>
            <w:rStyle w:val="emailstyle17"/>
            <w:rFonts w:ascii="Times New Roman" w:hAnsi="Times New Roman" w:cs="David" w:hint="cs"/>
            <w:color w:val="auto"/>
            <w:sz w:val="24"/>
            <w:rtl/>
          </w:rPr>
          <w:t>ו</w:t>
        </w:r>
      </w:ins>
      <w:ins w:id="1589" w:author="Shimon" w:date="2019-07-22T16:41:00Z">
        <w:r w:rsidR="001D5FE3">
          <w:rPr>
            <w:rStyle w:val="emailstyle17"/>
            <w:rFonts w:ascii="Times New Roman" w:hAnsi="Times New Roman" w:cs="David" w:hint="cs"/>
            <w:color w:val="auto"/>
            <w:sz w:val="24"/>
            <w:rtl/>
          </w:rPr>
          <w:t>/</w:t>
        </w:r>
      </w:ins>
      <w:ins w:id="1590" w:author="Shimon" w:date="2019-07-22T16:40:00Z">
        <w:r w:rsidR="001D5FE3">
          <w:rPr>
            <w:rStyle w:val="emailstyle17"/>
            <w:rFonts w:ascii="Times New Roman" w:hAnsi="Times New Roman" w:cs="David" w:hint="cs"/>
            <w:color w:val="auto"/>
            <w:sz w:val="24"/>
            <w:rtl/>
          </w:rPr>
          <w:t>או את הדרגה</w:t>
        </w:r>
      </w:ins>
      <w:ins w:id="1591" w:author="Shimon" w:date="2019-07-22T16:41:00Z">
        <w:r w:rsidR="001D5FE3">
          <w:rPr>
            <w:rStyle w:val="emailstyle17"/>
            <w:rFonts w:ascii="Times New Roman" w:hAnsi="Times New Roman" w:cs="David" w:hint="cs"/>
            <w:color w:val="auto"/>
            <w:sz w:val="24"/>
            <w:rtl/>
          </w:rPr>
          <w:t xml:space="preserve"> </w:t>
        </w:r>
      </w:ins>
      <w:ins w:id="1592" w:author="Shimon" w:date="2019-07-23T12:01:00Z">
        <w:r w:rsidR="008130C8">
          <w:rPr>
            <w:rStyle w:val="emailstyle17"/>
            <w:rFonts w:ascii="Times New Roman" w:hAnsi="Times New Roman" w:cs="David" w:hint="cs"/>
            <w:color w:val="auto"/>
            <w:sz w:val="24"/>
            <w:rtl/>
          </w:rPr>
          <w:t xml:space="preserve">כי אלה נקבעו </w:t>
        </w:r>
      </w:ins>
      <w:ins w:id="1593" w:author="Shimon" w:date="2019-07-23T12:02:00Z">
        <w:r w:rsidR="008130C8">
          <w:rPr>
            <w:rStyle w:val="emailstyle17"/>
            <w:rFonts w:ascii="Times New Roman" w:hAnsi="Times New Roman" w:cs="David" w:hint="cs"/>
            <w:color w:val="auto"/>
            <w:sz w:val="24"/>
            <w:rtl/>
          </w:rPr>
          <w:t>והוכתבו לה במכתב</w:t>
        </w:r>
      </w:ins>
      <w:ins w:id="1594" w:author="Shimon" w:date="2019-07-23T12:03:00Z">
        <w:r w:rsidR="008130C8">
          <w:rPr>
            <w:rStyle w:val="emailstyle17"/>
            <w:rFonts w:ascii="Times New Roman" w:hAnsi="Times New Roman" w:cs="David" w:hint="cs"/>
            <w:color w:val="auto"/>
            <w:sz w:val="24"/>
            <w:rtl/>
          </w:rPr>
          <w:t xml:space="preserve"> </w:t>
        </w:r>
      </w:ins>
      <w:ins w:id="1595" w:author="Shimon" w:date="2019-07-25T11:36:00Z">
        <w:r w:rsidR="00124403">
          <w:rPr>
            <w:rStyle w:val="emailstyle17"/>
            <w:rFonts w:ascii="Times New Roman" w:hAnsi="Times New Roman" w:cs="David" w:hint="cs"/>
            <w:color w:val="auto"/>
            <w:sz w:val="24"/>
            <w:rtl/>
          </w:rPr>
          <w:t xml:space="preserve">בחתימת </w:t>
        </w:r>
      </w:ins>
      <w:ins w:id="1596" w:author="Shimon" w:date="2019-08-04T12:44:00Z">
        <w:r w:rsidR="00CD6567">
          <w:rPr>
            <w:rStyle w:val="emailstyle17"/>
            <w:rFonts w:ascii="Times New Roman" w:hAnsi="Times New Roman" w:cs="David" w:hint="cs"/>
            <w:color w:val="auto"/>
            <w:sz w:val="24"/>
            <w:rtl/>
          </w:rPr>
          <w:t xml:space="preserve">מר אהרונוב, </w:t>
        </w:r>
      </w:ins>
      <w:ins w:id="1597" w:author="Shimon" w:date="2019-07-25T11:36:00Z">
        <w:r w:rsidR="00124403">
          <w:rPr>
            <w:rStyle w:val="emailstyle17"/>
            <w:rFonts w:ascii="Times New Roman" w:hAnsi="Times New Roman" w:cs="David" w:hint="cs"/>
            <w:color w:val="auto"/>
            <w:sz w:val="24"/>
            <w:rtl/>
          </w:rPr>
          <w:t>סגן בכיר לנציב שרות המדינה</w:t>
        </w:r>
      </w:ins>
      <w:ins w:id="1598" w:author="Shimon" w:date="2019-08-04T12:44:00Z">
        <w:r w:rsidR="00CD6567">
          <w:rPr>
            <w:rStyle w:val="emailstyle17"/>
            <w:rFonts w:ascii="Times New Roman" w:hAnsi="Times New Roman" w:cs="David" w:hint="cs"/>
            <w:color w:val="auto"/>
            <w:sz w:val="24"/>
            <w:rtl/>
          </w:rPr>
          <w:t>,</w:t>
        </w:r>
      </w:ins>
      <w:ins w:id="1599" w:author="Shimon" w:date="2019-07-25T11:36:00Z">
        <w:r w:rsidR="00124403" w:rsidRPr="002564D5">
          <w:rPr>
            <w:rStyle w:val="emailstyle17"/>
            <w:rFonts w:ascii="Times New Roman" w:hAnsi="Times New Roman" w:cs="David" w:hint="cs"/>
            <w:color w:val="auto"/>
            <w:sz w:val="24"/>
            <w:rtl/>
          </w:rPr>
          <w:t xml:space="preserve"> </w:t>
        </w:r>
      </w:ins>
      <w:ins w:id="1600" w:author="Shimon" w:date="2019-07-23T12:25:00Z">
        <w:r w:rsidR="00C36583">
          <w:rPr>
            <w:rStyle w:val="emailstyle17"/>
            <w:rFonts w:ascii="Times New Roman" w:hAnsi="Times New Roman" w:cs="David" w:hint="cs"/>
            <w:color w:val="auto"/>
            <w:sz w:val="24"/>
            <w:rtl/>
          </w:rPr>
          <w:t>מיום 21.8.2012 (שלשה שבועות לאחר הפסקת עבודת התובע)</w:t>
        </w:r>
      </w:ins>
      <w:ins w:id="1601" w:author="Shimon" w:date="2019-08-04T12:44:00Z">
        <w:r w:rsidR="00CD6567">
          <w:rPr>
            <w:rStyle w:val="emailstyle17"/>
            <w:rFonts w:ascii="Times New Roman" w:hAnsi="Times New Roman" w:cs="David" w:hint="cs"/>
            <w:color w:val="auto"/>
            <w:sz w:val="24"/>
            <w:rtl/>
          </w:rPr>
          <w:t xml:space="preserve"> ש</w:t>
        </w:r>
      </w:ins>
      <w:ins w:id="1602" w:author="Shimon" w:date="2019-07-23T12:25:00Z">
        <w:r w:rsidR="00DD7305">
          <w:rPr>
            <w:rStyle w:val="emailstyle17"/>
            <w:rFonts w:ascii="Times New Roman" w:hAnsi="Times New Roman" w:cs="David" w:hint="cs"/>
            <w:color w:val="auto"/>
            <w:sz w:val="24"/>
            <w:rtl/>
          </w:rPr>
          <w:t xml:space="preserve">הגיע </w:t>
        </w:r>
      </w:ins>
      <w:ins w:id="1603" w:author="Shimon" w:date="2019-08-04T12:45:00Z">
        <w:r w:rsidR="00CD6567">
          <w:rPr>
            <w:rStyle w:val="emailstyle17"/>
            <w:rFonts w:ascii="Times New Roman" w:hAnsi="Times New Roman" w:cs="David" w:hint="cs"/>
            <w:color w:val="auto"/>
            <w:sz w:val="24"/>
            <w:rtl/>
          </w:rPr>
          <w:t xml:space="preserve">אליה </w:t>
        </w:r>
      </w:ins>
      <w:ins w:id="1604" w:author="Shimon" w:date="2019-07-23T12:25:00Z">
        <w:r w:rsidR="00DD7305">
          <w:rPr>
            <w:rStyle w:val="emailstyle17"/>
            <w:rFonts w:ascii="Times New Roman" w:hAnsi="Times New Roman" w:cs="David" w:hint="cs"/>
            <w:color w:val="auto"/>
            <w:sz w:val="24"/>
            <w:rtl/>
          </w:rPr>
          <w:t>בפקס ר</w:t>
        </w:r>
      </w:ins>
      <w:ins w:id="1605" w:author="Shimon" w:date="2019-07-23T12:27:00Z">
        <w:r w:rsidR="00DD7305">
          <w:rPr>
            <w:rStyle w:val="emailstyle17"/>
            <w:rFonts w:ascii="Times New Roman" w:hAnsi="Times New Roman" w:cs="David" w:hint="cs"/>
            <w:color w:val="auto"/>
            <w:sz w:val="24"/>
            <w:rtl/>
          </w:rPr>
          <w:t xml:space="preserve">ק </w:t>
        </w:r>
      </w:ins>
      <w:ins w:id="1606" w:author="Shimon" w:date="2019-07-23T12:25:00Z">
        <w:r w:rsidR="00DD7305">
          <w:rPr>
            <w:rStyle w:val="emailstyle17"/>
            <w:rFonts w:ascii="Times New Roman" w:hAnsi="Times New Roman" w:cs="David" w:hint="cs"/>
            <w:color w:val="auto"/>
            <w:sz w:val="24"/>
            <w:rtl/>
          </w:rPr>
          <w:t>ב-3.12.2012 (4 חודשים(!) לאחר הפסקת עבודת התובע)</w:t>
        </w:r>
      </w:ins>
      <w:ins w:id="1607" w:author="Shimon" w:date="2019-07-23T12:27:00Z">
        <w:r w:rsidR="00DD7305">
          <w:rPr>
            <w:rStyle w:val="emailstyle17"/>
            <w:rFonts w:ascii="Times New Roman" w:hAnsi="Times New Roman" w:cs="David" w:hint="cs"/>
            <w:color w:val="auto"/>
            <w:sz w:val="24"/>
            <w:rtl/>
          </w:rPr>
          <w:t xml:space="preserve">. </w:t>
        </w:r>
      </w:ins>
    </w:p>
    <w:p w14:paraId="4744A4B6" w14:textId="1E1E938C" w:rsidR="00E26AE7" w:rsidRDefault="00124403">
      <w:pPr>
        <w:pStyle w:val="11"/>
        <w:spacing w:before="0" w:after="120" w:line="360" w:lineRule="auto"/>
        <w:ind w:left="380" w:right="357" w:hanging="142"/>
        <w:rPr>
          <w:ins w:id="1608" w:author="Shimon" w:date="2019-07-31T14:29:00Z"/>
          <w:rStyle w:val="emailstyle17"/>
          <w:rFonts w:ascii="Times New Roman" w:hAnsi="Times New Roman" w:cs="David"/>
          <w:b/>
          <w:bCs/>
          <w:color w:val="auto"/>
          <w:szCs w:val="28"/>
          <w:u w:val="single"/>
          <w:rtl/>
        </w:rPr>
        <w:pPrChange w:id="1609" w:author="Shimon" w:date="2019-08-04T12:46:00Z">
          <w:pPr>
            <w:pStyle w:val="11"/>
            <w:numPr>
              <w:numId w:val="14"/>
            </w:numPr>
            <w:tabs>
              <w:tab w:val="num" w:pos="1069"/>
            </w:tabs>
            <w:spacing w:before="0" w:after="240" w:line="360" w:lineRule="auto"/>
            <w:ind w:left="510" w:right="360" w:hanging="425"/>
          </w:pPr>
        </w:pPrChange>
      </w:pPr>
      <w:ins w:id="1610" w:author="Shimon" w:date="2019-07-25T11:38:00Z">
        <w:r>
          <w:rPr>
            <w:rStyle w:val="emailstyle17"/>
            <w:rFonts w:ascii="Times New Roman" w:hAnsi="Times New Roman" w:cs="David" w:hint="cs"/>
            <w:color w:val="auto"/>
            <w:sz w:val="24"/>
            <w:rtl/>
          </w:rPr>
          <w:t xml:space="preserve">  </w:t>
        </w:r>
      </w:ins>
      <w:ins w:id="1611" w:author="Shimon" w:date="2019-07-23T12:29:00Z">
        <w:r w:rsidR="00DD7305">
          <w:rPr>
            <w:rStyle w:val="emailstyle17"/>
            <w:rFonts w:ascii="Times New Roman" w:hAnsi="Times New Roman" w:cs="David" w:hint="cs"/>
            <w:color w:val="auto"/>
            <w:sz w:val="24"/>
            <w:rtl/>
          </w:rPr>
          <w:t>המנהלת הבהירה לתובע ש</w:t>
        </w:r>
      </w:ins>
      <w:ins w:id="1612" w:author="Shimon" w:date="2019-08-04T12:45:00Z">
        <w:r w:rsidR="00CD6567">
          <w:rPr>
            <w:rStyle w:val="emailstyle17"/>
            <w:rFonts w:ascii="Times New Roman" w:hAnsi="Times New Roman" w:cs="David" w:hint="cs"/>
            <w:color w:val="auto"/>
            <w:sz w:val="24"/>
            <w:rtl/>
          </w:rPr>
          <w:t>מאחר ו</w:t>
        </w:r>
      </w:ins>
      <w:ins w:id="1613" w:author="Shimon" w:date="2019-07-23T12:30:00Z">
        <w:r w:rsidR="00DD7305">
          <w:rPr>
            <w:rStyle w:val="emailstyle17"/>
            <w:rFonts w:ascii="Times New Roman" w:hAnsi="Times New Roman" w:cs="David" w:hint="cs"/>
            <w:color w:val="auto"/>
            <w:sz w:val="24"/>
            <w:rtl/>
          </w:rPr>
          <w:t xml:space="preserve">מכתב </w:t>
        </w:r>
      </w:ins>
      <w:ins w:id="1614" w:author="Shimon" w:date="2019-07-23T12:28:00Z">
        <w:r w:rsidR="00DD7305">
          <w:rPr>
            <w:rStyle w:val="emailstyle17"/>
            <w:rFonts w:ascii="Times New Roman" w:hAnsi="Times New Roman" w:cs="David" w:hint="cs"/>
            <w:color w:val="auto"/>
            <w:sz w:val="24"/>
            <w:rtl/>
          </w:rPr>
          <w:t xml:space="preserve">אישור הגמלאות </w:t>
        </w:r>
      </w:ins>
      <w:ins w:id="1615" w:author="Shimon" w:date="2019-07-23T12:30:00Z">
        <w:r w:rsidR="00DD7305">
          <w:rPr>
            <w:rStyle w:val="emailstyle17"/>
            <w:rFonts w:ascii="Times New Roman" w:hAnsi="Times New Roman" w:cs="David" w:hint="cs"/>
            <w:color w:val="auto"/>
            <w:sz w:val="24"/>
            <w:rtl/>
          </w:rPr>
          <w:t>מיום 10.12.12</w:t>
        </w:r>
      </w:ins>
      <w:ins w:id="1616" w:author="Shimon" w:date="2019-07-25T11:38:00Z">
        <w:r>
          <w:rPr>
            <w:rStyle w:val="emailstyle17"/>
            <w:rFonts w:ascii="Times New Roman" w:hAnsi="Times New Roman" w:cs="David" w:hint="cs"/>
            <w:color w:val="auto"/>
            <w:sz w:val="24"/>
            <w:rtl/>
          </w:rPr>
          <w:t xml:space="preserve"> הנ"ל,</w:t>
        </w:r>
      </w:ins>
      <w:ins w:id="1617" w:author="Shimon" w:date="2019-07-23T12:30:00Z">
        <w:r w:rsidR="00DD7305">
          <w:rPr>
            <w:rStyle w:val="emailstyle17"/>
            <w:rFonts w:ascii="Times New Roman" w:hAnsi="Times New Roman" w:cs="David" w:hint="cs"/>
            <w:color w:val="auto"/>
            <w:sz w:val="24"/>
            <w:rtl/>
          </w:rPr>
          <w:t xml:space="preserve"> הוכן ונחתם על ידה </w:t>
        </w:r>
      </w:ins>
      <w:ins w:id="1618" w:author="Shimon" w:date="2019-07-23T12:29:00Z">
        <w:r w:rsidR="00DD7305">
          <w:rPr>
            <w:rStyle w:val="emailstyle17"/>
            <w:rFonts w:ascii="Times New Roman" w:hAnsi="Times New Roman" w:cs="David" w:hint="cs"/>
            <w:color w:val="auto"/>
            <w:sz w:val="24"/>
            <w:rtl/>
          </w:rPr>
          <w:t xml:space="preserve"> </w:t>
        </w:r>
      </w:ins>
      <w:ins w:id="1619" w:author="Shimon" w:date="2019-07-23T12:08:00Z">
        <w:r w:rsidR="008C395C">
          <w:rPr>
            <w:rStyle w:val="emailstyle17"/>
            <w:rFonts w:ascii="Times New Roman" w:hAnsi="Times New Roman" w:cs="David" w:hint="cs"/>
            <w:color w:val="auto"/>
            <w:sz w:val="24"/>
            <w:rtl/>
          </w:rPr>
          <w:t>על בסיס</w:t>
        </w:r>
      </w:ins>
      <w:ins w:id="1620" w:author="Shimon" w:date="2019-07-23T12:28:00Z">
        <w:r w:rsidR="004736AA">
          <w:rPr>
            <w:rStyle w:val="emailstyle17"/>
            <w:rFonts w:ascii="Times New Roman" w:hAnsi="Times New Roman" w:cs="David" w:hint="cs"/>
            <w:color w:val="auto"/>
            <w:sz w:val="24"/>
            <w:rtl/>
          </w:rPr>
          <w:t xml:space="preserve"> הנחיית אהרונוב</w:t>
        </w:r>
      </w:ins>
      <w:ins w:id="1621" w:author="Shimon" w:date="2019-07-23T12:38:00Z">
        <w:r w:rsidR="004736AA">
          <w:rPr>
            <w:rStyle w:val="emailstyle17"/>
            <w:rFonts w:ascii="Times New Roman" w:hAnsi="Times New Roman" w:cs="David" w:hint="cs"/>
            <w:color w:val="auto"/>
            <w:sz w:val="24"/>
            <w:rtl/>
          </w:rPr>
          <w:t xml:space="preserve">, </w:t>
        </w:r>
      </w:ins>
      <w:ins w:id="1622" w:author="Shimon" w:date="2019-07-23T12:32:00Z">
        <w:r w:rsidR="00DD7305">
          <w:rPr>
            <w:rStyle w:val="emailstyle17"/>
            <w:rFonts w:ascii="Times New Roman" w:hAnsi="Times New Roman" w:cs="David" w:hint="cs"/>
            <w:color w:val="auto"/>
            <w:sz w:val="24"/>
            <w:rtl/>
          </w:rPr>
          <w:t xml:space="preserve">על התובע להפנות בכתב את ערעורו </w:t>
        </w:r>
      </w:ins>
      <w:ins w:id="1623" w:author="Shimon" w:date="2019-07-23T12:12:00Z">
        <w:r w:rsidR="008C395C">
          <w:rPr>
            <w:rStyle w:val="emailstyle17"/>
            <w:rFonts w:ascii="Times New Roman" w:hAnsi="Times New Roman" w:cs="David" w:hint="cs"/>
            <w:color w:val="auto"/>
            <w:sz w:val="24"/>
            <w:rtl/>
          </w:rPr>
          <w:t xml:space="preserve">ישירות </w:t>
        </w:r>
      </w:ins>
      <w:ins w:id="1624" w:author="Shimon" w:date="2019-07-22T13:58:00Z">
        <w:r w:rsidR="00907F97">
          <w:rPr>
            <w:rStyle w:val="emailstyle17"/>
            <w:rFonts w:ascii="Times New Roman" w:hAnsi="Times New Roman" w:cs="David" w:hint="cs"/>
            <w:color w:val="auto"/>
            <w:sz w:val="24"/>
            <w:rtl/>
          </w:rPr>
          <w:t>למר אהרונוב</w:t>
        </w:r>
      </w:ins>
      <w:ins w:id="1625" w:author="Shimon" w:date="2019-07-23T12:11:00Z">
        <w:r w:rsidR="008C395C">
          <w:rPr>
            <w:rStyle w:val="emailstyle17"/>
            <w:rFonts w:ascii="Times New Roman" w:hAnsi="Times New Roman" w:cs="David" w:hint="cs"/>
            <w:color w:val="auto"/>
            <w:sz w:val="24"/>
            <w:rtl/>
          </w:rPr>
          <w:t xml:space="preserve"> בנ</w:t>
        </w:r>
      </w:ins>
      <w:ins w:id="1626" w:author="Shimon" w:date="2019-07-23T12:12:00Z">
        <w:r w:rsidR="008C395C">
          <w:rPr>
            <w:rStyle w:val="emailstyle17"/>
            <w:rFonts w:ascii="Times New Roman" w:hAnsi="Times New Roman" w:cs="David" w:hint="cs"/>
            <w:color w:val="auto"/>
            <w:sz w:val="24"/>
            <w:rtl/>
          </w:rPr>
          <w:t>ש"מ</w:t>
        </w:r>
      </w:ins>
      <w:ins w:id="1627" w:author="Shimon" w:date="2019-07-22T13:40:00Z">
        <w:r w:rsidR="00E26AE7">
          <w:rPr>
            <w:rStyle w:val="emailstyle17"/>
            <w:rFonts w:ascii="Times New Roman" w:hAnsi="Times New Roman" w:cs="David" w:hint="cs"/>
            <w:color w:val="auto"/>
            <w:sz w:val="24"/>
            <w:rtl/>
          </w:rPr>
          <w:t>.</w:t>
        </w:r>
      </w:ins>
    </w:p>
    <w:p w14:paraId="73E1CE4B" w14:textId="0110935B" w:rsidR="00907F97" w:rsidRPr="001F3B5D" w:rsidRDefault="00B673A5">
      <w:pPr>
        <w:pStyle w:val="11"/>
        <w:spacing w:before="0" w:after="240"/>
        <w:ind w:left="665" w:right="360" w:hanging="284"/>
        <w:rPr>
          <w:ins w:id="1628" w:author="Shimon" w:date="2019-07-22T13:40:00Z"/>
          <w:i/>
          <w:iCs/>
          <w:u w:val="single"/>
          <w:rtl/>
          <w:rPrChange w:id="1629" w:author="Shimon" w:date="2019-07-31T14:31:00Z">
            <w:rPr>
              <w:ins w:id="1630" w:author="Shimon" w:date="2019-07-22T13:40:00Z"/>
              <w:rStyle w:val="emailstyle17"/>
              <w:rFonts w:ascii="Times New Roman" w:hAnsi="Times New Roman" w:cs="David"/>
              <w:color w:val="auto"/>
              <w:sz w:val="24"/>
              <w:rtl/>
            </w:rPr>
          </w:rPrChange>
        </w:rPr>
        <w:pPrChange w:id="1631" w:author="Shimon" w:date="2019-08-04T12:35:00Z">
          <w:pPr>
            <w:pStyle w:val="11"/>
            <w:numPr>
              <w:numId w:val="14"/>
            </w:numPr>
            <w:tabs>
              <w:tab w:val="num" w:pos="1069"/>
            </w:tabs>
            <w:spacing w:before="0" w:after="240" w:line="360" w:lineRule="auto"/>
            <w:ind w:left="510" w:right="360" w:hanging="425"/>
          </w:pPr>
        </w:pPrChange>
      </w:pPr>
      <w:ins w:id="1632" w:author="Shimon" w:date="2019-08-04T12:35:00Z">
        <w:r w:rsidRPr="00B673A5">
          <w:rPr>
            <w:i/>
            <w:iCs/>
            <w:rtl/>
            <w:rPrChange w:id="1633" w:author="Shimon" w:date="2019-08-04T12:35:00Z">
              <w:rPr>
                <w:rFonts w:ascii="Arial" w:hAnsi="Arial" w:cs="Arial"/>
                <w:i/>
                <w:iCs/>
                <w:color w:val="000000"/>
                <w:rtl/>
              </w:rPr>
            </w:rPrChange>
          </w:rPr>
          <w:t>*</w:t>
        </w:r>
        <w:r>
          <w:rPr>
            <w:rFonts w:hint="cs"/>
            <w:i/>
            <w:iCs/>
            <w:rtl/>
          </w:rPr>
          <w:t xml:space="preserve">   </w:t>
        </w:r>
      </w:ins>
      <w:ins w:id="1634" w:author="Shimon" w:date="2019-07-31T14:30:00Z">
        <w:r w:rsidR="001F3B5D">
          <w:rPr>
            <w:rFonts w:hint="cs"/>
            <w:i/>
            <w:iCs/>
            <w:rtl/>
          </w:rPr>
          <w:t>ר</w:t>
        </w:r>
      </w:ins>
      <w:ins w:id="1635" w:author="Shimon" w:date="2019-07-22T13:59:00Z">
        <w:r w:rsidR="00907F97" w:rsidRPr="001F3B5D">
          <w:rPr>
            <w:rFonts w:hint="eastAsia"/>
            <w:i/>
            <w:iCs/>
            <w:rtl/>
            <w:rPrChange w:id="1636" w:author="Shimon" w:date="2019-07-31T14:30:00Z">
              <w:rPr>
                <w:rStyle w:val="emailstyle17"/>
                <w:rFonts w:ascii="Times New Roman" w:hAnsi="Times New Roman" w:cs="David" w:hint="eastAsia"/>
                <w:color w:val="auto"/>
                <w:szCs w:val="28"/>
                <w:rtl/>
              </w:rPr>
            </w:rPrChange>
          </w:rPr>
          <w:t>צ</w:t>
        </w:r>
        <w:r w:rsidR="00907F97" w:rsidRPr="001F3B5D">
          <w:rPr>
            <w:i/>
            <w:iCs/>
            <w:rtl/>
            <w:rPrChange w:id="1637" w:author="Shimon" w:date="2019-07-31T14:30:00Z">
              <w:rPr>
                <w:rStyle w:val="emailstyle17"/>
                <w:rFonts w:ascii="Times New Roman" w:hAnsi="Times New Roman" w:cs="David"/>
                <w:color w:val="auto"/>
                <w:szCs w:val="28"/>
                <w:rtl/>
              </w:rPr>
            </w:rPrChange>
          </w:rPr>
          <w:t xml:space="preserve">"ב </w:t>
        </w:r>
      </w:ins>
      <w:ins w:id="1638" w:author="Shimon" w:date="2019-07-23T12:05:00Z">
        <w:r w:rsidR="008C395C" w:rsidRPr="001F3B5D">
          <w:rPr>
            <w:rFonts w:hint="eastAsia"/>
            <w:i/>
            <w:iCs/>
            <w:rtl/>
            <w:rPrChange w:id="1639" w:author="Shimon" w:date="2019-07-31T14:30:00Z">
              <w:rPr>
                <w:rStyle w:val="emailstyle17"/>
                <w:rFonts w:ascii="Times New Roman" w:hAnsi="Times New Roman" w:cs="David" w:hint="eastAsia"/>
                <w:color w:val="auto"/>
                <w:sz w:val="24"/>
                <w:rtl/>
              </w:rPr>
            </w:rPrChange>
          </w:rPr>
          <w:t>צילום</w:t>
        </w:r>
        <w:r w:rsidR="008C395C" w:rsidRPr="001F3B5D">
          <w:rPr>
            <w:i/>
            <w:iCs/>
            <w:rtl/>
            <w:rPrChange w:id="1640" w:author="Shimon" w:date="2019-07-31T14:30:00Z">
              <w:rPr>
                <w:rStyle w:val="emailstyle17"/>
                <w:rFonts w:ascii="Times New Roman" w:hAnsi="Times New Roman" w:cs="David"/>
                <w:color w:val="auto"/>
                <w:sz w:val="24"/>
                <w:rtl/>
              </w:rPr>
            </w:rPrChange>
          </w:rPr>
          <w:t xml:space="preserve"> </w:t>
        </w:r>
      </w:ins>
      <w:ins w:id="1641" w:author="Shimon" w:date="2019-07-22T14:02:00Z">
        <w:r w:rsidR="00907F97" w:rsidRPr="001F3B5D">
          <w:rPr>
            <w:rFonts w:hint="eastAsia"/>
            <w:i/>
            <w:iCs/>
            <w:rtl/>
            <w:rPrChange w:id="1642" w:author="Shimon" w:date="2019-07-31T14:30:00Z">
              <w:rPr>
                <w:rStyle w:val="emailstyle17"/>
                <w:rFonts w:ascii="Times New Roman" w:hAnsi="Times New Roman" w:cs="David" w:hint="eastAsia"/>
                <w:color w:val="auto"/>
                <w:sz w:val="24"/>
                <w:rtl/>
              </w:rPr>
            </w:rPrChange>
          </w:rPr>
          <w:t>מכתב</w:t>
        </w:r>
        <w:r w:rsidR="00907F97" w:rsidRPr="001F3B5D">
          <w:rPr>
            <w:i/>
            <w:iCs/>
            <w:rtl/>
            <w:rPrChange w:id="1643" w:author="Shimon" w:date="2019-07-31T14:30:00Z">
              <w:rPr>
                <w:rStyle w:val="emailstyle17"/>
                <w:rFonts w:ascii="Times New Roman" w:hAnsi="Times New Roman" w:cs="David"/>
                <w:color w:val="auto"/>
                <w:sz w:val="24"/>
                <w:rtl/>
              </w:rPr>
            </w:rPrChange>
          </w:rPr>
          <w:t xml:space="preserve"> </w:t>
        </w:r>
        <w:r w:rsidR="00907F97" w:rsidRPr="001F3B5D">
          <w:rPr>
            <w:rFonts w:hint="eastAsia"/>
            <w:i/>
            <w:iCs/>
            <w:rtl/>
            <w:rPrChange w:id="1644" w:author="Shimon" w:date="2019-07-31T14:30:00Z">
              <w:rPr>
                <w:rStyle w:val="emailstyle17"/>
                <w:rFonts w:ascii="Times New Roman" w:hAnsi="Times New Roman" w:cs="David" w:hint="eastAsia"/>
                <w:color w:val="auto"/>
                <w:sz w:val="24"/>
                <w:rtl/>
              </w:rPr>
            </w:rPrChange>
          </w:rPr>
          <w:t>ה</w:t>
        </w:r>
      </w:ins>
      <w:ins w:id="1645" w:author="Shimon" w:date="2019-07-22T14:00:00Z">
        <w:r w:rsidR="00907F97" w:rsidRPr="001F3B5D">
          <w:rPr>
            <w:rFonts w:hint="eastAsia"/>
            <w:i/>
            <w:iCs/>
            <w:rtl/>
            <w:rPrChange w:id="1646" w:author="Shimon" w:date="2019-07-31T14:30:00Z">
              <w:rPr>
                <w:rStyle w:val="emailstyle17"/>
                <w:rFonts w:ascii="Times New Roman" w:hAnsi="Times New Roman" w:cs="David" w:hint="eastAsia"/>
                <w:color w:val="auto"/>
                <w:sz w:val="24"/>
                <w:rtl/>
              </w:rPr>
            </w:rPrChange>
          </w:rPr>
          <w:t>הנחיות</w:t>
        </w:r>
        <w:r w:rsidR="00907F97" w:rsidRPr="001F3B5D">
          <w:rPr>
            <w:i/>
            <w:iCs/>
            <w:rtl/>
            <w:rPrChange w:id="1647" w:author="Shimon" w:date="2019-07-31T14:30:00Z">
              <w:rPr>
                <w:rStyle w:val="emailstyle17"/>
                <w:rFonts w:ascii="Times New Roman" w:hAnsi="Times New Roman" w:cs="David"/>
                <w:color w:val="auto"/>
                <w:sz w:val="24"/>
                <w:rtl/>
              </w:rPr>
            </w:rPrChange>
          </w:rPr>
          <w:t xml:space="preserve"> </w:t>
        </w:r>
      </w:ins>
      <w:ins w:id="1648" w:author="Shimon" w:date="2019-07-22T14:02:00Z">
        <w:r w:rsidR="00907F97" w:rsidRPr="001F3B5D">
          <w:rPr>
            <w:rFonts w:hint="eastAsia"/>
            <w:i/>
            <w:iCs/>
            <w:rtl/>
            <w:rPrChange w:id="1649" w:author="Shimon" w:date="2019-07-31T14:30:00Z">
              <w:rPr>
                <w:rStyle w:val="emailstyle17"/>
                <w:rFonts w:ascii="Times New Roman" w:hAnsi="Times New Roman" w:cs="David" w:hint="eastAsia"/>
                <w:color w:val="auto"/>
                <w:sz w:val="24"/>
                <w:rtl/>
              </w:rPr>
            </w:rPrChange>
          </w:rPr>
          <w:t>של</w:t>
        </w:r>
        <w:r w:rsidR="00907F97" w:rsidRPr="001F3B5D">
          <w:rPr>
            <w:i/>
            <w:iCs/>
            <w:rtl/>
            <w:rPrChange w:id="1650" w:author="Shimon" w:date="2019-07-31T14:30:00Z">
              <w:rPr>
                <w:rStyle w:val="emailstyle17"/>
                <w:rFonts w:ascii="Times New Roman" w:hAnsi="Times New Roman" w:cs="David"/>
                <w:color w:val="auto"/>
                <w:sz w:val="24"/>
                <w:rtl/>
              </w:rPr>
            </w:rPrChange>
          </w:rPr>
          <w:t xml:space="preserve"> </w:t>
        </w:r>
      </w:ins>
      <w:ins w:id="1651" w:author="Shimon" w:date="2019-07-22T14:00:00Z">
        <w:r w:rsidR="00907F97" w:rsidRPr="001F3B5D">
          <w:rPr>
            <w:rFonts w:hint="eastAsia"/>
            <w:i/>
            <w:iCs/>
            <w:rtl/>
            <w:rPrChange w:id="1652" w:author="Shimon" w:date="2019-07-31T14:30:00Z">
              <w:rPr>
                <w:rStyle w:val="emailstyle17"/>
                <w:rFonts w:ascii="Times New Roman" w:hAnsi="Times New Roman" w:cs="David" w:hint="eastAsia"/>
                <w:color w:val="auto"/>
                <w:sz w:val="24"/>
                <w:rtl/>
              </w:rPr>
            </w:rPrChange>
          </w:rPr>
          <w:t>מר</w:t>
        </w:r>
        <w:r w:rsidR="00907F97" w:rsidRPr="001F3B5D">
          <w:rPr>
            <w:i/>
            <w:iCs/>
            <w:rtl/>
            <w:rPrChange w:id="1653" w:author="Shimon" w:date="2019-07-31T14:30:00Z">
              <w:rPr>
                <w:rStyle w:val="emailstyle17"/>
                <w:rFonts w:ascii="Times New Roman" w:hAnsi="Times New Roman" w:cs="David"/>
                <w:color w:val="auto"/>
                <w:sz w:val="24"/>
                <w:rtl/>
              </w:rPr>
            </w:rPrChange>
          </w:rPr>
          <w:t xml:space="preserve"> </w:t>
        </w:r>
        <w:r w:rsidR="00907F97" w:rsidRPr="001F3B5D">
          <w:rPr>
            <w:rFonts w:hint="eastAsia"/>
            <w:i/>
            <w:iCs/>
            <w:rtl/>
            <w:rPrChange w:id="1654" w:author="Shimon" w:date="2019-07-31T14:30:00Z">
              <w:rPr>
                <w:rStyle w:val="emailstyle17"/>
                <w:rFonts w:ascii="Times New Roman" w:hAnsi="Times New Roman" w:cs="David" w:hint="eastAsia"/>
                <w:color w:val="auto"/>
                <w:sz w:val="24"/>
                <w:rtl/>
              </w:rPr>
            </w:rPrChange>
          </w:rPr>
          <w:t>אהרו</w:t>
        </w:r>
      </w:ins>
      <w:ins w:id="1655" w:author="Shimon" w:date="2019-07-31T14:31:00Z">
        <w:r w:rsidR="001F3B5D">
          <w:rPr>
            <w:rFonts w:hint="cs"/>
            <w:i/>
            <w:iCs/>
            <w:rtl/>
          </w:rPr>
          <w:t>נ</w:t>
        </w:r>
      </w:ins>
      <w:ins w:id="1656" w:author="Shimon" w:date="2019-07-22T14:00:00Z">
        <w:r w:rsidR="00907F97" w:rsidRPr="001F3B5D">
          <w:rPr>
            <w:rFonts w:hint="eastAsia"/>
            <w:i/>
            <w:iCs/>
            <w:rtl/>
            <w:rPrChange w:id="1657" w:author="Shimon" w:date="2019-07-31T14:30:00Z">
              <w:rPr>
                <w:rStyle w:val="emailstyle17"/>
                <w:rFonts w:ascii="Times New Roman" w:hAnsi="Times New Roman" w:cs="David" w:hint="eastAsia"/>
                <w:color w:val="auto"/>
                <w:sz w:val="24"/>
                <w:rtl/>
              </w:rPr>
            </w:rPrChange>
          </w:rPr>
          <w:t>וב</w:t>
        </w:r>
        <w:r w:rsidR="00907F97" w:rsidRPr="001F3B5D">
          <w:rPr>
            <w:i/>
            <w:iCs/>
            <w:rtl/>
            <w:rPrChange w:id="1658" w:author="Shimon" w:date="2019-07-31T14:30:00Z">
              <w:rPr>
                <w:rStyle w:val="emailstyle17"/>
                <w:rFonts w:ascii="Times New Roman" w:hAnsi="Times New Roman" w:cs="David"/>
                <w:color w:val="auto"/>
                <w:sz w:val="24"/>
                <w:rtl/>
              </w:rPr>
            </w:rPrChange>
          </w:rPr>
          <w:t xml:space="preserve"> לגב' חנה שוורץ </w:t>
        </w:r>
      </w:ins>
      <w:ins w:id="1659" w:author="Shimon" w:date="2019-07-23T12:20:00Z">
        <w:r w:rsidR="00C36583" w:rsidRPr="001F3B5D">
          <w:rPr>
            <w:rFonts w:hint="eastAsia"/>
            <w:i/>
            <w:iCs/>
            <w:rtl/>
            <w:rPrChange w:id="1660" w:author="Shimon" w:date="2019-07-31T14:30:00Z">
              <w:rPr>
                <w:rStyle w:val="emailstyle17"/>
                <w:rFonts w:ascii="Times New Roman" w:hAnsi="Times New Roman" w:cs="David" w:hint="eastAsia"/>
                <w:color w:val="auto"/>
                <w:sz w:val="24"/>
                <w:rtl/>
              </w:rPr>
            </w:rPrChange>
          </w:rPr>
          <w:t>הנושא</w:t>
        </w:r>
        <w:r w:rsidR="00C36583" w:rsidRPr="001F3B5D">
          <w:rPr>
            <w:i/>
            <w:iCs/>
            <w:rtl/>
            <w:rPrChange w:id="1661" w:author="Shimon" w:date="2019-07-31T14:30:00Z">
              <w:rPr>
                <w:rStyle w:val="emailstyle17"/>
                <w:rFonts w:ascii="Times New Roman" w:hAnsi="Times New Roman" w:cs="David"/>
                <w:color w:val="auto"/>
                <w:sz w:val="24"/>
                <w:rtl/>
              </w:rPr>
            </w:rPrChange>
          </w:rPr>
          <w:t xml:space="preserve"> את התאריך </w:t>
        </w:r>
      </w:ins>
      <w:ins w:id="1662" w:author="Shimon" w:date="2019-07-22T14:00:00Z">
        <w:r w:rsidR="00907F97" w:rsidRPr="001F3B5D">
          <w:rPr>
            <w:i/>
            <w:iCs/>
            <w:rtl/>
            <w:rPrChange w:id="1663" w:author="Shimon" w:date="2019-07-31T14:30:00Z">
              <w:rPr>
                <w:rStyle w:val="emailstyle17"/>
                <w:rFonts w:ascii="Times New Roman" w:hAnsi="Times New Roman" w:cs="David"/>
                <w:color w:val="auto"/>
                <w:sz w:val="24"/>
                <w:rtl/>
              </w:rPr>
            </w:rPrChange>
          </w:rPr>
          <w:t xml:space="preserve">21.8.12 </w:t>
        </w:r>
        <w:r w:rsidR="00907F97" w:rsidRPr="001F3B5D">
          <w:rPr>
            <w:rFonts w:hint="eastAsia"/>
            <w:i/>
            <w:iCs/>
            <w:rtl/>
            <w:rPrChange w:id="1664" w:author="Shimon" w:date="2019-07-31T14:30:00Z">
              <w:rPr>
                <w:rStyle w:val="emailstyle17"/>
                <w:rFonts w:ascii="Times New Roman" w:hAnsi="Times New Roman" w:cs="David" w:hint="eastAsia"/>
                <w:color w:val="auto"/>
                <w:sz w:val="24"/>
                <w:rtl/>
              </w:rPr>
            </w:rPrChange>
          </w:rPr>
          <w:t>ש</w:t>
        </w:r>
      </w:ins>
      <w:ins w:id="1665" w:author="Shimon" w:date="2019-07-23T12:06:00Z">
        <w:r w:rsidR="008C395C" w:rsidRPr="001F3B5D">
          <w:rPr>
            <w:rFonts w:hint="eastAsia"/>
            <w:i/>
            <w:iCs/>
            <w:rtl/>
            <w:rPrChange w:id="1666" w:author="Shimon" w:date="2019-07-31T14:30:00Z">
              <w:rPr>
                <w:rStyle w:val="emailstyle17"/>
                <w:rFonts w:ascii="Times New Roman" w:hAnsi="Times New Roman" w:cs="David" w:hint="eastAsia"/>
                <w:color w:val="auto"/>
                <w:sz w:val="24"/>
                <w:rtl/>
              </w:rPr>
            </w:rPrChange>
          </w:rPr>
          <w:t>נשלח</w:t>
        </w:r>
        <w:r w:rsidR="008C395C" w:rsidRPr="001F3B5D">
          <w:rPr>
            <w:i/>
            <w:iCs/>
            <w:rtl/>
            <w:rPrChange w:id="1667" w:author="Shimon" w:date="2019-07-31T14:30:00Z">
              <w:rPr>
                <w:rStyle w:val="emailstyle17"/>
                <w:rFonts w:ascii="Times New Roman" w:hAnsi="Times New Roman" w:cs="David"/>
                <w:color w:val="auto"/>
                <w:sz w:val="24"/>
                <w:rtl/>
              </w:rPr>
            </w:rPrChange>
          </w:rPr>
          <w:t xml:space="preserve"> </w:t>
        </w:r>
        <w:r w:rsidR="008C395C" w:rsidRPr="001F3B5D">
          <w:rPr>
            <w:rFonts w:hint="eastAsia"/>
            <w:i/>
            <w:iCs/>
            <w:rtl/>
            <w:rPrChange w:id="1668" w:author="Shimon" w:date="2019-07-31T14:30:00Z">
              <w:rPr>
                <w:rStyle w:val="emailstyle17"/>
                <w:rFonts w:ascii="Times New Roman" w:hAnsi="Times New Roman" w:cs="David" w:hint="eastAsia"/>
                <w:color w:val="auto"/>
                <w:sz w:val="24"/>
                <w:rtl/>
              </w:rPr>
            </w:rPrChange>
          </w:rPr>
          <w:t>א</w:t>
        </w:r>
      </w:ins>
      <w:ins w:id="1669" w:author="Shimon" w:date="2019-07-23T12:04:00Z">
        <w:r w:rsidR="008130C8" w:rsidRPr="001F3B5D">
          <w:rPr>
            <w:rFonts w:hint="eastAsia"/>
            <w:i/>
            <w:iCs/>
            <w:rtl/>
            <w:rPrChange w:id="1670" w:author="Shimon" w:date="2019-07-31T14:30:00Z">
              <w:rPr>
                <w:rStyle w:val="emailstyle17"/>
                <w:rFonts w:ascii="Times New Roman" w:hAnsi="Times New Roman" w:cs="David" w:hint="eastAsia"/>
                <w:color w:val="auto"/>
                <w:sz w:val="24"/>
                <w:rtl/>
              </w:rPr>
            </w:rPrChange>
          </w:rPr>
          <w:t>ליה</w:t>
        </w:r>
        <w:r w:rsidR="008130C8" w:rsidRPr="001F3B5D">
          <w:rPr>
            <w:i/>
            <w:iCs/>
            <w:rtl/>
            <w:rPrChange w:id="1671" w:author="Shimon" w:date="2019-07-31T14:30:00Z">
              <w:rPr>
                <w:rStyle w:val="emailstyle17"/>
                <w:rFonts w:ascii="Times New Roman" w:hAnsi="Times New Roman" w:cs="David"/>
                <w:color w:val="auto"/>
                <w:sz w:val="24"/>
                <w:rtl/>
              </w:rPr>
            </w:rPrChange>
          </w:rPr>
          <w:t xml:space="preserve"> </w:t>
        </w:r>
      </w:ins>
      <w:ins w:id="1672" w:author="Shimon" w:date="2019-07-22T14:00:00Z">
        <w:r w:rsidR="00907F97" w:rsidRPr="001F3B5D">
          <w:rPr>
            <w:rFonts w:hint="eastAsia"/>
            <w:i/>
            <w:iCs/>
            <w:rtl/>
            <w:rPrChange w:id="1673" w:author="Shimon" w:date="2019-07-31T14:30:00Z">
              <w:rPr>
                <w:rStyle w:val="emailstyle17"/>
                <w:rFonts w:ascii="Times New Roman" w:hAnsi="Times New Roman" w:cs="David" w:hint="eastAsia"/>
                <w:color w:val="auto"/>
                <w:sz w:val="24"/>
                <w:rtl/>
              </w:rPr>
            </w:rPrChange>
          </w:rPr>
          <w:t>בפקס</w:t>
        </w:r>
        <w:r w:rsidR="00907F97" w:rsidRPr="001F3B5D">
          <w:rPr>
            <w:i/>
            <w:iCs/>
            <w:rtl/>
            <w:rPrChange w:id="1674" w:author="Shimon" w:date="2019-07-31T14:30:00Z">
              <w:rPr>
                <w:rStyle w:val="emailstyle17"/>
                <w:rFonts w:ascii="Times New Roman" w:hAnsi="Times New Roman" w:cs="David"/>
                <w:color w:val="auto"/>
                <w:sz w:val="24"/>
                <w:rtl/>
              </w:rPr>
            </w:rPrChange>
          </w:rPr>
          <w:t xml:space="preserve"> </w:t>
        </w:r>
      </w:ins>
      <w:ins w:id="1675" w:author="Shimon" w:date="2019-07-22T16:47:00Z">
        <w:r w:rsidR="001D5FE3" w:rsidRPr="001F3B5D">
          <w:rPr>
            <w:rFonts w:hint="eastAsia"/>
            <w:i/>
            <w:iCs/>
            <w:rtl/>
            <w:rPrChange w:id="1676" w:author="Shimon" w:date="2019-07-31T14:30:00Z">
              <w:rPr>
                <w:rStyle w:val="emailstyle17"/>
                <w:rFonts w:ascii="Times New Roman" w:hAnsi="Times New Roman" w:cs="David" w:hint="eastAsia"/>
                <w:color w:val="auto"/>
                <w:sz w:val="24"/>
                <w:rtl/>
              </w:rPr>
            </w:rPrChange>
          </w:rPr>
          <w:t>רק</w:t>
        </w:r>
        <w:r w:rsidR="001D5FE3" w:rsidRPr="001F3B5D">
          <w:rPr>
            <w:i/>
            <w:iCs/>
            <w:rtl/>
            <w:rPrChange w:id="1677" w:author="Shimon" w:date="2019-07-31T14:30:00Z">
              <w:rPr>
                <w:rStyle w:val="emailstyle17"/>
                <w:rFonts w:ascii="Times New Roman" w:hAnsi="Times New Roman" w:cs="David"/>
                <w:color w:val="auto"/>
                <w:sz w:val="24"/>
                <w:rtl/>
              </w:rPr>
            </w:rPrChange>
          </w:rPr>
          <w:t xml:space="preserve"> </w:t>
        </w:r>
      </w:ins>
      <w:ins w:id="1678" w:author="Shimon" w:date="2019-07-22T14:01:00Z">
        <w:r w:rsidR="00907F97" w:rsidRPr="001F3B5D">
          <w:rPr>
            <w:rFonts w:hint="eastAsia"/>
            <w:i/>
            <w:iCs/>
            <w:rtl/>
            <w:rPrChange w:id="1679" w:author="Shimon" w:date="2019-07-31T14:30:00Z">
              <w:rPr>
                <w:rStyle w:val="emailstyle17"/>
                <w:rFonts w:ascii="Times New Roman" w:hAnsi="Times New Roman" w:cs="David" w:hint="eastAsia"/>
                <w:color w:val="auto"/>
                <w:sz w:val="24"/>
                <w:rtl/>
              </w:rPr>
            </w:rPrChange>
          </w:rPr>
          <w:t>ביום</w:t>
        </w:r>
        <w:r w:rsidR="00907F97" w:rsidRPr="001F3B5D">
          <w:rPr>
            <w:i/>
            <w:iCs/>
            <w:rtl/>
            <w:rPrChange w:id="1680" w:author="Shimon" w:date="2019-07-31T14:30:00Z">
              <w:rPr>
                <w:rStyle w:val="emailstyle17"/>
                <w:rFonts w:ascii="Times New Roman" w:hAnsi="Times New Roman" w:cs="David"/>
                <w:color w:val="auto"/>
                <w:sz w:val="24"/>
                <w:rtl/>
              </w:rPr>
            </w:rPrChange>
          </w:rPr>
          <w:t xml:space="preserve"> 3.12.12 </w:t>
        </w:r>
      </w:ins>
      <w:ins w:id="1681" w:author="Shimon" w:date="2019-07-22T14:02:00Z">
        <w:r w:rsidR="00907F97" w:rsidRPr="001F3B5D">
          <w:rPr>
            <w:rFonts w:hint="eastAsia"/>
            <w:i/>
            <w:iCs/>
            <w:rtl/>
            <w:rPrChange w:id="1682" w:author="Shimon" w:date="2019-07-31T14:30:00Z">
              <w:rPr>
                <w:rStyle w:val="emailstyle17"/>
                <w:rFonts w:ascii="Times New Roman" w:hAnsi="Times New Roman" w:cs="David" w:hint="eastAsia"/>
                <w:color w:val="auto"/>
                <w:sz w:val="24"/>
                <w:rtl/>
              </w:rPr>
            </w:rPrChange>
          </w:rPr>
          <w:t>בשעה</w:t>
        </w:r>
        <w:r w:rsidR="00907F97" w:rsidRPr="001F3B5D">
          <w:rPr>
            <w:i/>
            <w:iCs/>
            <w:rtl/>
            <w:rPrChange w:id="1683" w:author="Shimon" w:date="2019-07-31T14:30:00Z">
              <w:rPr>
                <w:rStyle w:val="emailstyle17"/>
                <w:rFonts w:ascii="Times New Roman" w:hAnsi="Times New Roman" w:cs="David"/>
                <w:color w:val="auto"/>
                <w:sz w:val="24"/>
                <w:rtl/>
              </w:rPr>
            </w:rPrChange>
          </w:rPr>
          <w:t xml:space="preserve"> </w:t>
        </w:r>
      </w:ins>
      <w:ins w:id="1684" w:author="Shimon" w:date="2019-07-23T12:06:00Z">
        <w:r w:rsidR="008C395C" w:rsidRPr="001F3B5D">
          <w:rPr>
            <w:i/>
            <w:iCs/>
            <w:rtl/>
            <w:rPrChange w:id="1685" w:author="Shimon" w:date="2019-07-31T14:30:00Z">
              <w:rPr>
                <w:rStyle w:val="emailstyle17"/>
                <w:rFonts w:ascii="Times New Roman" w:hAnsi="Times New Roman" w:cs="David"/>
                <w:color w:val="auto"/>
                <w:sz w:val="24"/>
                <w:rtl/>
              </w:rPr>
            </w:rPrChange>
          </w:rPr>
          <w:t>1</w:t>
        </w:r>
      </w:ins>
      <w:ins w:id="1686" w:author="Shimon" w:date="2019-07-22T14:02:00Z">
        <w:r w:rsidR="00907F97" w:rsidRPr="001F3B5D">
          <w:rPr>
            <w:i/>
            <w:iCs/>
            <w:rtl/>
            <w:rPrChange w:id="1687" w:author="Shimon" w:date="2019-07-31T14:30:00Z">
              <w:rPr>
                <w:rStyle w:val="emailstyle17"/>
                <w:rFonts w:ascii="Times New Roman" w:hAnsi="Times New Roman" w:cs="David"/>
                <w:color w:val="auto"/>
                <w:sz w:val="24"/>
                <w:rtl/>
              </w:rPr>
            </w:rPrChange>
          </w:rPr>
          <w:t>5:04</w:t>
        </w:r>
      </w:ins>
      <w:ins w:id="1688" w:author="Shimon" w:date="2019-07-23T12:06:00Z">
        <w:r w:rsidR="008C395C" w:rsidRPr="001F3B5D">
          <w:rPr>
            <w:i/>
            <w:iCs/>
            <w:rtl/>
            <w:rPrChange w:id="1689" w:author="Shimon" w:date="2019-07-31T14:30:00Z">
              <w:rPr>
                <w:rStyle w:val="emailstyle17"/>
                <w:rFonts w:ascii="Times New Roman" w:hAnsi="Times New Roman" w:cs="David"/>
                <w:color w:val="auto"/>
                <w:sz w:val="24"/>
                <w:rtl/>
              </w:rPr>
            </w:rPrChange>
          </w:rPr>
          <w:t xml:space="preserve"> (כמסומן ע"ג המסמך)</w:t>
        </w:r>
      </w:ins>
      <w:ins w:id="1690" w:author="Shimon" w:date="2019-07-31T14:30:00Z">
        <w:r w:rsidR="001F3B5D">
          <w:rPr>
            <w:rFonts w:hint="cs"/>
            <w:i/>
            <w:iCs/>
            <w:rtl/>
          </w:rPr>
          <w:t>,</w:t>
        </w:r>
      </w:ins>
      <w:ins w:id="1691" w:author="Shimon" w:date="2019-07-31T14:31:00Z">
        <w:r w:rsidR="001F3B5D">
          <w:rPr>
            <w:rFonts w:hint="cs"/>
            <w:i/>
            <w:iCs/>
            <w:rtl/>
          </w:rPr>
          <w:t xml:space="preserve"> מסומן כנספח</w:t>
        </w:r>
        <w:r w:rsidR="001F3B5D">
          <w:rPr>
            <w:rFonts w:hint="cs"/>
            <w:i/>
            <w:iCs/>
            <w:u w:val="single"/>
            <w:rtl/>
          </w:rPr>
          <w:t xml:space="preserve">     </w:t>
        </w:r>
      </w:ins>
    </w:p>
    <w:p w14:paraId="231690EF" w14:textId="0ED3D414" w:rsidR="00DD7305" w:rsidRPr="00DD7305" w:rsidRDefault="00C36583">
      <w:pPr>
        <w:pStyle w:val="11"/>
        <w:numPr>
          <w:ilvl w:val="0"/>
          <w:numId w:val="42"/>
        </w:numPr>
        <w:tabs>
          <w:tab w:val="num" w:pos="1069"/>
        </w:tabs>
        <w:spacing w:before="0" w:after="120" w:line="360" w:lineRule="auto"/>
        <w:ind w:left="380" w:right="357" w:hanging="357"/>
        <w:rPr>
          <w:ins w:id="1692" w:author="Shimon" w:date="2019-07-23T12:34:00Z"/>
          <w:rStyle w:val="emailstyle17"/>
          <w:rFonts w:ascii="Times New Roman" w:hAnsi="Times New Roman" w:cs="David"/>
          <w:b/>
          <w:bCs/>
          <w:color w:val="auto"/>
          <w:szCs w:val="28"/>
          <w:u w:val="single"/>
          <w:rtl/>
          <w:rPrChange w:id="1693" w:author="Shimon" w:date="2019-07-23T12:34:00Z">
            <w:rPr>
              <w:ins w:id="1694" w:author="Shimon" w:date="2019-07-23T12:34:00Z"/>
              <w:rStyle w:val="emailstyle17"/>
              <w:rFonts w:ascii="Times New Roman" w:hAnsi="Times New Roman" w:cs="David"/>
              <w:color w:val="auto"/>
              <w:sz w:val="24"/>
              <w:rtl/>
            </w:rPr>
          </w:rPrChange>
        </w:rPr>
        <w:pPrChange w:id="1695" w:author="Shimon" w:date="2019-08-04T12:46:00Z">
          <w:pPr>
            <w:pStyle w:val="11"/>
            <w:numPr>
              <w:numId w:val="14"/>
            </w:numPr>
            <w:tabs>
              <w:tab w:val="num" w:pos="1069"/>
            </w:tabs>
            <w:spacing w:before="0" w:after="240" w:line="360" w:lineRule="auto"/>
            <w:ind w:left="510" w:right="360" w:hanging="425"/>
          </w:pPr>
        </w:pPrChange>
      </w:pPr>
      <w:ins w:id="1696" w:author="Shimon" w:date="2019-07-23T12:15:00Z">
        <w:r>
          <w:rPr>
            <w:rStyle w:val="emailstyle17"/>
            <w:rFonts w:ascii="Times New Roman" w:hAnsi="Times New Roman" w:cs="David" w:hint="cs"/>
            <w:color w:val="auto"/>
            <w:sz w:val="24"/>
            <w:rtl/>
          </w:rPr>
          <w:t>לפיכך, ו</w:t>
        </w:r>
      </w:ins>
      <w:ins w:id="1697" w:author="Shimon" w:date="2019-07-23T12:12:00Z">
        <w:r w:rsidR="008C395C">
          <w:rPr>
            <w:rStyle w:val="emailstyle17"/>
            <w:rFonts w:ascii="Times New Roman" w:hAnsi="Times New Roman" w:cs="David" w:hint="cs"/>
            <w:color w:val="auto"/>
            <w:sz w:val="24"/>
            <w:rtl/>
          </w:rPr>
          <w:t>ע"פ ה</w:t>
        </w:r>
      </w:ins>
      <w:ins w:id="1698" w:author="Shimon" w:date="2019-07-23T12:16:00Z">
        <w:r>
          <w:rPr>
            <w:rStyle w:val="emailstyle17"/>
            <w:rFonts w:ascii="Times New Roman" w:hAnsi="Times New Roman" w:cs="David" w:hint="cs"/>
            <w:color w:val="auto"/>
            <w:sz w:val="24"/>
            <w:rtl/>
          </w:rPr>
          <w:t>נחיי</w:t>
        </w:r>
      </w:ins>
      <w:ins w:id="1699" w:author="Shimon" w:date="2019-07-23T12:12:00Z">
        <w:r w:rsidR="008C395C">
          <w:rPr>
            <w:rStyle w:val="emailstyle17"/>
            <w:rFonts w:ascii="Times New Roman" w:hAnsi="Times New Roman" w:cs="David" w:hint="cs"/>
            <w:color w:val="auto"/>
            <w:sz w:val="24"/>
            <w:rtl/>
          </w:rPr>
          <w:t>ת מינהל הגימלאות</w:t>
        </w:r>
      </w:ins>
      <w:ins w:id="1700" w:author="Shimon" w:date="2019-07-23T12:16:00Z">
        <w:r>
          <w:rPr>
            <w:rStyle w:val="emailstyle17"/>
            <w:rFonts w:ascii="Times New Roman" w:hAnsi="Times New Roman" w:cs="David" w:hint="cs"/>
            <w:color w:val="auto"/>
            <w:sz w:val="24"/>
            <w:rtl/>
          </w:rPr>
          <w:t>,</w:t>
        </w:r>
      </w:ins>
      <w:ins w:id="1701" w:author="Shimon" w:date="2019-07-23T12:12:00Z">
        <w:r w:rsidR="008C395C">
          <w:rPr>
            <w:rStyle w:val="emailstyle17"/>
            <w:rFonts w:ascii="Times New Roman" w:hAnsi="Times New Roman" w:cs="David" w:hint="cs"/>
            <w:color w:val="auto"/>
            <w:sz w:val="24"/>
            <w:rtl/>
          </w:rPr>
          <w:t xml:space="preserve"> </w:t>
        </w:r>
      </w:ins>
      <w:ins w:id="1702" w:author="Shimon" w:date="2019-07-23T12:13:00Z">
        <w:r w:rsidR="008C395C">
          <w:rPr>
            <w:rStyle w:val="emailstyle17"/>
            <w:rFonts w:ascii="Times New Roman" w:hAnsi="Times New Roman" w:cs="David" w:hint="cs"/>
            <w:color w:val="auto"/>
            <w:sz w:val="24"/>
            <w:rtl/>
          </w:rPr>
          <w:t xml:space="preserve">פנה התובע למר אהרונוב </w:t>
        </w:r>
      </w:ins>
      <w:ins w:id="1703" w:author="Shimon" w:date="2019-07-23T12:15:00Z">
        <w:r>
          <w:rPr>
            <w:rStyle w:val="emailstyle17"/>
            <w:rFonts w:ascii="Times New Roman" w:hAnsi="Times New Roman" w:cs="David" w:hint="cs"/>
            <w:color w:val="auto"/>
            <w:sz w:val="24"/>
            <w:rtl/>
          </w:rPr>
          <w:t>ב-</w:t>
        </w:r>
        <w:r w:rsidR="008C395C">
          <w:rPr>
            <w:rStyle w:val="emailstyle17"/>
            <w:rFonts w:ascii="Times New Roman" w:hAnsi="Times New Roman" w:cs="David" w:hint="cs"/>
            <w:color w:val="auto"/>
            <w:sz w:val="24"/>
            <w:rtl/>
          </w:rPr>
          <w:t>8.1.13</w:t>
        </w:r>
        <w:r>
          <w:rPr>
            <w:rStyle w:val="emailstyle17"/>
            <w:rFonts w:ascii="Times New Roman" w:hAnsi="Times New Roman" w:cs="David" w:hint="cs"/>
            <w:color w:val="auto"/>
            <w:sz w:val="24"/>
            <w:rtl/>
          </w:rPr>
          <w:t xml:space="preserve"> </w:t>
        </w:r>
      </w:ins>
      <w:ins w:id="1704" w:author="Shimon" w:date="2019-07-22T13:41:00Z">
        <w:r w:rsidR="00E26AE7">
          <w:rPr>
            <w:rStyle w:val="emailstyle17"/>
            <w:rFonts w:ascii="Times New Roman" w:hAnsi="Times New Roman" w:cs="David" w:hint="cs"/>
            <w:color w:val="auto"/>
            <w:sz w:val="24"/>
            <w:rtl/>
          </w:rPr>
          <w:t>ב</w:t>
        </w:r>
      </w:ins>
      <w:ins w:id="1705" w:author="Shimon" w:date="2019-07-23T12:13:00Z">
        <w:r w:rsidR="008C395C">
          <w:rPr>
            <w:rStyle w:val="emailstyle17"/>
            <w:rFonts w:ascii="Times New Roman" w:hAnsi="Times New Roman" w:cs="David" w:hint="cs"/>
            <w:color w:val="auto"/>
            <w:sz w:val="24"/>
            <w:rtl/>
          </w:rPr>
          <w:t xml:space="preserve">מכתב </w:t>
        </w:r>
      </w:ins>
      <w:ins w:id="1706" w:author="Shimon" w:date="2019-07-23T12:14:00Z">
        <w:r w:rsidR="008C395C">
          <w:rPr>
            <w:rStyle w:val="emailstyle17"/>
            <w:rFonts w:ascii="Times New Roman" w:hAnsi="Times New Roman" w:cs="David" w:hint="cs"/>
            <w:color w:val="auto"/>
            <w:sz w:val="24"/>
            <w:rtl/>
          </w:rPr>
          <w:t xml:space="preserve">ערעור </w:t>
        </w:r>
      </w:ins>
      <w:ins w:id="1707" w:author="Shimon" w:date="2019-07-23T12:13:00Z">
        <w:r w:rsidR="008C395C">
          <w:rPr>
            <w:rStyle w:val="emailstyle17"/>
            <w:rFonts w:ascii="Times New Roman" w:hAnsi="Times New Roman" w:cs="David" w:hint="cs"/>
            <w:color w:val="auto"/>
            <w:sz w:val="24"/>
            <w:rtl/>
          </w:rPr>
          <w:t xml:space="preserve">מפורט </w:t>
        </w:r>
      </w:ins>
      <w:ins w:id="1708" w:author="Shimon" w:date="2019-07-22T13:42:00Z">
        <w:r w:rsidR="00E26AE7">
          <w:rPr>
            <w:rStyle w:val="emailstyle17"/>
            <w:rFonts w:ascii="Times New Roman" w:hAnsi="Times New Roman" w:cs="David" w:hint="cs"/>
            <w:color w:val="auto"/>
            <w:sz w:val="24"/>
            <w:rtl/>
          </w:rPr>
          <w:t xml:space="preserve"> וממוסמך</w:t>
        </w:r>
      </w:ins>
      <w:ins w:id="1709" w:author="Shimon" w:date="2019-07-22T13:52:00Z">
        <w:r w:rsidR="007B1E48">
          <w:rPr>
            <w:rStyle w:val="emailstyle17"/>
            <w:rFonts w:ascii="Times New Roman" w:hAnsi="Times New Roman" w:cs="David" w:hint="cs"/>
            <w:color w:val="auto"/>
            <w:sz w:val="24"/>
            <w:rtl/>
          </w:rPr>
          <w:t xml:space="preserve"> </w:t>
        </w:r>
      </w:ins>
      <w:ins w:id="1710" w:author="Shimon" w:date="2019-07-22T14:10:00Z">
        <w:r w:rsidR="003D24EB">
          <w:rPr>
            <w:rStyle w:val="emailstyle17"/>
            <w:rFonts w:ascii="Times New Roman" w:hAnsi="Times New Roman" w:cs="David" w:hint="cs"/>
            <w:color w:val="auto"/>
            <w:sz w:val="24"/>
            <w:rtl/>
          </w:rPr>
          <w:t xml:space="preserve">המוכיח </w:t>
        </w:r>
      </w:ins>
      <w:ins w:id="1711" w:author="Shimon" w:date="2019-07-22T14:04:00Z">
        <w:r w:rsidR="00907F97">
          <w:rPr>
            <w:rStyle w:val="emailstyle17"/>
            <w:rFonts w:ascii="Times New Roman" w:hAnsi="Times New Roman" w:cs="David" w:hint="cs"/>
            <w:color w:val="auto"/>
            <w:sz w:val="24"/>
            <w:rtl/>
          </w:rPr>
          <w:t>ש</w:t>
        </w:r>
      </w:ins>
      <w:ins w:id="1712" w:author="Shimon" w:date="2019-07-22T14:05:00Z">
        <w:r w:rsidR="00A651E6">
          <w:rPr>
            <w:rStyle w:val="emailstyle17"/>
            <w:rFonts w:ascii="Times New Roman" w:hAnsi="Times New Roman" w:cs="David" w:hint="cs"/>
            <w:color w:val="auto"/>
            <w:sz w:val="24"/>
            <w:rtl/>
          </w:rPr>
          <w:t>גימל</w:t>
        </w:r>
      </w:ins>
      <w:ins w:id="1713" w:author="Shimon" w:date="2019-07-22T18:16:00Z">
        <w:r w:rsidR="00A651E6">
          <w:rPr>
            <w:rStyle w:val="emailstyle17"/>
            <w:rFonts w:ascii="Times New Roman" w:hAnsi="Times New Roman" w:cs="David" w:hint="cs"/>
            <w:color w:val="auto"/>
            <w:sz w:val="24"/>
            <w:rtl/>
          </w:rPr>
          <w:t>תו</w:t>
        </w:r>
      </w:ins>
      <w:ins w:id="1714" w:author="Shimon" w:date="2019-07-23T12:39:00Z">
        <w:r w:rsidR="004736AA">
          <w:rPr>
            <w:rStyle w:val="emailstyle17"/>
            <w:rFonts w:ascii="Times New Roman" w:hAnsi="Times New Roman" w:cs="David" w:hint="cs"/>
            <w:color w:val="auto"/>
            <w:sz w:val="24"/>
            <w:rtl/>
          </w:rPr>
          <w:t>,</w:t>
        </w:r>
      </w:ins>
      <w:ins w:id="1715" w:author="Shimon" w:date="2019-07-22T14:05:00Z">
        <w:r w:rsidR="001D5FE3">
          <w:rPr>
            <w:rStyle w:val="emailstyle17"/>
            <w:rFonts w:ascii="Times New Roman" w:hAnsi="Times New Roman" w:cs="David" w:hint="cs"/>
            <w:color w:val="auto"/>
            <w:sz w:val="24"/>
            <w:rtl/>
          </w:rPr>
          <w:t xml:space="preserve"> </w:t>
        </w:r>
        <w:r w:rsidR="00907F97">
          <w:rPr>
            <w:rStyle w:val="emailstyle17"/>
            <w:rFonts w:ascii="Times New Roman" w:hAnsi="Times New Roman" w:cs="David" w:hint="cs"/>
            <w:color w:val="auto"/>
            <w:sz w:val="24"/>
            <w:rtl/>
          </w:rPr>
          <w:t>ע"פ הנחיות</w:t>
        </w:r>
      </w:ins>
      <w:ins w:id="1716" w:author="Shimon" w:date="2019-07-23T12:39:00Z">
        <w:r w:rsidR="004736AA">
          <w:rPr>
            <w:rStyle w:val="emailstyle17"/>
            <w:rFonts w:ascii="Times New Roman" w:hAnsi="Times New Roman" w:cs="David" w:hint="cs"/>
            <w:color w:val="auto"/>
            <w:sz w:val="24"/>
            <w:rtl/>
          </w:rPr>
          <w:t xml:space="preserve">יו, </w:t>
        </w:r>
      </w:ins>
      <w:ins w:id="1717" w:author="Shimon" w:date="2019-07-22T14:05:00Z">
        <w:r w:rsidR="003D24EB">
          <w:rPr>
            <w:rStyle w:val="emailstyle17"/>
            <w:rFonts w:ascii="Times New Roman" w:hAnsi="Times New Roman" w:cs="David" w:hint="cs"/>
            <w:color w:val="auto"/>
            <w:sz w:val="24"/>
            <w:rtl/>
          </w:rPr>
          <w:t xml:space="preserve">אינה משקפת את </w:t>
        </w:r>
      </w:ins>
      <w:ins w:id="1718" w:author="Shimon" w:date="2019-07-22T14:06:00Z">
        <w:r w:rsidR="003D24EB">
          <w:rPr>
            <w:rStyle w:val="emailstyle17"/>
            <w:rFonts w:ascii="Times New Roman" w:hAnsi="Times New Roman" w:cs="David" w:hint="cs"/>
            <w:color w:val="auto"/>
            <w:sz w:val="24"/>
            <w:rtl/>
          </w:rPr>
          <w:t>זכויות</w:t>
        </w:r>
      </w:ins>
      <w:ins w:id="1719" w:author="Shimon" w:date="2019-07-23T19:17:00Z">
        <w:r w:rsidR="00B33A21">
          <w:rPr>
            <w:rStyle w:val="emailstyle17"/>
            <w:rFonts w:ascii="Times New Roman" w:hAnsi="Times New Roman" w:cs="David" w:hint="cs"/>
            <w:color w:val="auto"/>
            <w:sz w:val="24"/>
            <w:rtl/>
          </w:rPr>
          <w:t xml:space="preserve"> התובע</w:t>
        </w:r>
      </w:ins>
      <w:ins w:id="1720" w:author="Shimon" w:date="2019-07-22T14:06:00Z">
        <w:r w:rsidR="003D24EB">
          <w:rPr>
            <w:rStyle w:val="emailstyle17"/>
            <w:rFonts w:ascii="Times New Roman" w:hAnsi="Times New Roman" w:cs="David" w:hint="cs"/>
            <w:color w:val="auto"/>
            <w:sz w:val="24"/>
            <w:rtl/>
          </w:rPr>
          <w:t xml:space="preserve"> ע"פ החוזה</w:t>
        </w:r>
      </w:ins>
      <w:ins w:id="1721" w:author="Shimon" w:date="2019-07-23T19:17:00Z">
        <w:r w:rsidR="00B33A21">
          <w:rPr>
            <w:rStyle w:val="emailstyle17"/>
            <w:rFonts w:ascii="Times New Roman" w:hAnsi="Times New Roman" w:cs="David" w:hint="cs"/>
            <w:color w:val="auto"/>
            <w:sz w:val="24"/>
            <w:rtl/>
          </w:rPr>
          <w:t>,</w:t>
        </w:r>
      </w:ins>
      <w:ins w:id="1722" w:author="Shimon" w:date="2019-07-23T12:17:00Z">
        <w:r w:rsidR="00B33A21">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גורמת לו עוול קשה</w:t>
        </w:r>
      </w:ins>
      <w:ins w:id="1723" w:author="Shimon" w:date="2019-07-23T12:39:00Z">
        <w:r w:rsidR="004736AA">
          <w:rPr>
            <w:rStyle w:val="emailstyle17"/>
            <w:rFonts w:ascii="Times New Roman" w:hAnsi="Times New Roman" w:cs="David" w:hint="cs"/>
            <w:color w:val="auto"/>
            <w:sz w:val="24"/>
            <w:rtl/>
          </w:rPr>
          <w:t>, וגוזל</w:t>
        </w:r>
      </w:ins>
      <w:ins w:id="1724" w:author="Shimon" w:date="2019-07-23T12:44:00Z">
        <w:r w:rsidR="004736AA">
          <w:rPr>
            <w:rStyle w:val="emailstyle17"/>
            <w:rFonts w:ascii="Times New Roman" w:hAnsi="Times New Roman" w:cs="David" w:hint="cs"/>
            <w:color w:val="auto"/>
            <w:sz w:val="24"/>
            <w:rtl/>
          </w:rPr>
          <w:t>ו</w:t>
        </w:r>
      </w:ins>
      <w:ins w:id="1725" w:author="Shimon" w:date="2019-07-23T12:39:00Z">
        <w:r w:rsidR="004736AA">
          <w:rPr>
            <w:rStyle w:val="emailstyle17"/>
            <w:rFonts w:ascii="Times New Roman" w:hAnsi="Times New Roman" w:cs="David" w:hint="cs"/>
            <w:color w:val="auto"/>
            <w:sz w:val="24"/>
            <w:rtl/>
          </w:rPr>
          <w:t>ת ממנו מדי חודש זכויות פנסיה ש</w:t>
        </w:r>
      </w:ins>
      <w:ins w:id="1726" w:author="Shimon" w:date="2019-07-23T12:42:00Z">
        <w:r w:rsidR="004736AA">
          <w:rPr>
            <w:rStyle w:val="emailstyle17"/>
            <w:rFonts w:ascii="Times New Roman" w:hAnsi="Times New Roman" w:cs="David" w:hint="cs"/>
            <w:color w:val="auto"/>
            <w:sz w:val="24"/>
            <w:rtl/>
          </w:rPr>
          <w:t xml:space="preserve">למימונם </w:t>
        </w:r>
      </w:ins>
      <w:ins w:id="1727" w:author="Shimon" w:date="2019-07-23T12:40:00Z">
        <w:r w:rsidR="004736AA">
          <w:rPr>
            <w:rStyle w:val="emailstyle17"/>
            <w:rFonts w:ascii="Times New Roman" w:hAnsi="Times New Roman" w:cs="David" w:hint="cs"/>
            <w:color w:val="auto"/>
            <w:sz w:val="24"/>
            <w:rtl/>
          </w:rPr>
          <w:t>נוכו ממשכורתו</w:t>
        </w:r>
      </w:ins>
      <w:ins w:id="1728" w:author="Shimon" w:date="2019-07-23T12:42:00Z">
        <w:r w:rsidR="004736AA">
          <w:rPr>
            <w:rStyle w:val="emailstyle17"/>
            <w:rFonts w:ascii="Times New Roman" w:hAnsi="Times New Roman" w:cs="David" w:hint="cs"/>
            <w:color w:val="auto"/>
            <w:sz w:val="24"/>
            <w:rtl/>
          </w:rPr>
          <w:t xml:space="preserve"> ע"פ חוק</w:t>
        </w:r>
      </w:ins>
      <w:ins w:id="1729" w:author="Shimon" w:date="2019-07-23T12:41:00Z">
        <w:r w:rsidR="004736AA">
          <w:rPr>
            <w:rStyle w:val="emailstyle17"/>
            <w:rFonts w:ascii="Times New Roman" w:hAnsi="Times New Roman" w:cs="David" w:hint="cs"/>
            <w:color w:val="auto"/>
            <w:sz w:val="24"/>
            <w:rtl/>
          </w:rPr>
          <w:t>,</w:t>
        </w:r>
      </w:ins>
      <w:ins w:id="1730" w:author="Shimon" w:date="2019-07-23T12:40:00Z">
        <w:r w:rsidR="004736AA">
          <w:rPr>
            <w:rStyle w:val="emailstyle17"/>
            <w:rFonts w:ascii="Times New Roman" w:hAnsi="Times New Roman" w:cs="David" w:hint="cs"/>
            <w:color w:val="auto"/>
            <w:sz w:val="24"/>
            <w:rtl/>
          </w:rPr>
          <w:t xml:space="preserve"> </w:t>
        </w:r>
      </w:ins>
      <w:ins w:id="1731" w:author="Shimon" w:date="2019-07-23T12:41:00Z">
        <w:r w:rsidR="004736AA">
          <w:rPr>
            <w:rStyle w:val="emailstyle17"/>
            <w:rFonts w:ascii="Times New Roman" w:hAnsi="Times New Roman" w:cs="David" w:hint="cs"/>
            <w:color w:val="auto"/>
            <w:sz w:val="24"/>
            <w:rtl/>
          </w:rPr>
          <w:t xml:space="preserve">מדי חודש בחודשו במשך </w:t>
        </w:r>
      </w:ins>
      <w:ins w:id="1732" w:author="Shimon" w:date="2019-07-23T12:40:00Z">
        <w:r w:rsidR="004736AA">
          <w:rPr>
            <w:rStyle w:val="emailstyle17"/>
            <w:rFonts w:ascii="Times New Roman" w:hAnsi="Times New Roman" w:cs="David" w:hint="cs"/>
            <w:color w:val="auto"/>
            <w:sz w:val="24"/>
            <w:rtl/>
          </w:rPr>
          <w:t>שנים ארוכות</w:t>
        </w:r>
      </w:ins>
      <w:ins w:id="1733" w:author="Shimon" w:date="2019-07-23T12:42:00Z">
        <w:r w:rsidR="004736AA">
          <w:rPr>
            <w:rStyle w:val="emailstyle17"/>
            <w:rFonts w:ascii="Times New Roman" w:hAnsi="Times New Roman" w:cs="David" w:hint="cs"/>
            <w:color w:val="auto"/>
            <w:sz w:val="24"/>
            <w:rtl/>
          </w:rPr>
          <w:t>, סכומים משמעותיים</w:t>
        </w:r>
      </w:ins>
      <w:ins w:id="1734" w:author="Shimon" w:date="2019-07-23T12:43:00Z">
        <w:r w:rsidR="004736AA">
          <w:rPr>
            <w:rStyle w:val="emailstyle17"/>
            <w:rFonts w:ascii="Times New Roman" w:hAnsi="Times New Roman" w:cs="David" w:hint="cs"/>
            <w:color w:val="auto"/>
            <w:sz w:val="24"/>
            <w:rtl/>
          </w:rPr>
          <w:t xml:space="preserve"> ביותר.</w:t>
        </w:r>
      </w:ins>
      <w:ins w:id="1735" w:author="Shimon" w:date="2019-07-23T12:42:00Z">
        <w:r w:rsidR="004736AA">
          <w:rPr>
            <w:rStyle w:val="emailstyle17"/>
            <w:rFonts w:ascii="Times New Roman" w:hAnsi="Times New Roman" w:cs="David" w:hint="cs"/>
            <w:color w:val="auto"/>
            <w:sz w:val="24"/>
            <w:rtl/>
          </w:rPr>
          <w:t xml:space="preserve">  </w:t>
        </w:r>
      </w:ins>
      <w:ins w:id="1736" w:author="Shimon" w:date="2019-07-23T12:41:00Z">
        <w:r w:rsidR="004736AA">
          <w:rPr>
            <w:rStyle w:val="emailstyle17"/>
            <w:rFonts w:ascii="Times New Roman" w:hAnsi="Times New Roman" w:cs="David" w:hint="cs"/>
            <w:color w:val="auto"/>
            <w:sz w:val="24"/>
            <w:rtl/>
          </w:rPr>
          <w:t xml:space="preserve"> </w:t>
        </w:r>
      </w:ins>
      <w:ins w:id="1737" w:author="Shimon" w:date="2019-07-23T12:40:00Z">
        <w:r w:rsidR="004736AA">
          <w:rPr>
            <w:rStyle w:val="emailstyle17"/>
            <w:rFonts w:ascii="Times New Roman" w:hAnsi="Times New Roman" w:cs="David" w:hint="cs"/>
            <w:color w:val="auto"/>
            <w:sz w:val="24"/>
            <w:rtl/>
          </w:rPr>
          <w:t xml:space="preserve"> </w:t>
        </w:r>
      </w:ins>
      <w:ins w:id="1738" w:author="Shimon" w:date="2019-07-22T14:15:00Z">
        <w:r w:rsidR="003D24EB">
          <w:rPr>
            <w:rStyle w:val="emailstyle17"/>
            <w:rFonts w:ascii="Times New Roman" w:hAnsi="Times New Roman" w:cs="David" w:hint="cs"/>
            <w:color w:val="auto"/>
            <w:sz w:val="24"/>
            <w:rtl/>
          </w:rPr>
          <w:t xml:space="preserve"> </w:t>
        </w:r>
      </w:ins>
      <w:ins w:id="1739" w:author="Shimon" w:date="2019-07-22T14:11:00Z">
        <w:r w:rsidR="003D24EB">
          <w:rPr>
            <w:rStyle w:val="emailstyle17"/>
            <w:rFonts w:ascii="Times New Roman" w:hAnsi="Times New Roman" w:cs="David" w:hint="cs"/>
            <w:color w:val="auto"/>
            <w:sz w:val="24"/>
            <w:rtl/>
          </w:rPr>
          <w:t xml:space="preserve"> </w:t>
        </w:r>
      </w:ins>
    </w:p>
    <w:p w14:paraId="6D28625C" w14:textId="5756D83B" w:rsidR="004736AA" w:rsidRPr="00AF49BE" w:rsidRDefault="00DD7305">
      <w:pPr>
        <w:pStyle w:val="11"/>
        <w:spacing w:before="0" w:after="240" w:line="360" w:lineRule="auto"/>
        <w:ind w:left="381" w:right="360" w:firstLine="0"/>
        <w:rPr>
          <w:ins w:id="1740" w:author="Shimon" w:date="2019-07-23T12:46:00Z"/>
          <w:rStyle w:val="emailstyle17"/>
          <w:rFonts w:ascii="Times New Roman" w:hAnsi="Times New Roman" w:cs="David"/>
          <w:b/>
          <w:bCs/>
          <w:color w:val="auto"/>
          <w:szCs w:val="28"/>
          <w:u w:val="single"/>
          <w:rtl/>
          <w:rPrChange w:id="1741" w:author="Shimon" w:date="2019-07-23T12:46:00Z">
            <w:rPr>
              <w:ins w:id="1742" w:author="Shimon" w:date="2019-07-23T12:46:00Z"/>
              <w:rStyle w:val="emailstyle17"/>
              <w:rFonts w:ascii="Times New Roman" w:hAnsi="Times New Roman" w:cs="David"/>
              <w:color w:val="auto"/>
              <w:sz w:val="24"/>
              <w:rtl/>
            </w:rPr>
          </w:rPrChange>
        </w:rPr>
        <w:pPrChange w:id="1743" w:author="Shimon" w:date="2019-07-30T14:32:00Z">
          <w:pPr>
            <w:pStyle w:val="11"/>
            <w:numPr>
              <w:numId w:val="14"/>
            </w:numPr>
            <w:tabs>
              <w:tab w:val="num" w:pos="1069"/>
            </w:tabs>
            <w:spacing w:before="0" w:after="240" w:line="360" w:lineRule="auto"/>
            <w:ind w:left="510" w:right="360" w:hanging="425"/>
          </w:pPr>
        </w:pPrChange>
      </w:pPr>
      <w:ins w:id="1744" w:author="Shimon" w:date="2019-07-23T12:34:00Z">
        <w:r>
          <w:rPr>
            <w:rStyle w:val="emailstyle17"/>
            <w:rFonts w:ascii="Times New Roman" w:hAnsi="Times New Roman" w:cs="David" w:hint="cs"/>
            <w:color w:val="auto"/>
            <w:sz w:val="24"/>
            <w:rtl/>
          </w:rPr>
          <w:t>את מכתב הערעור מסר התובע באופן אישי למר אהרונוב ב</w:t>
        </w:r>
      </w:ins>
      <w:ins w:id="1745" w:author="Shimon" w:date="2019-07-23T12:35:00Z">
        <w:r>
          <w:rPr>
            <w:rStyle w:val="emailstyle17"/>
            <w:rFonts w:ascii="Times New Roman" w:hAnsi="Times New Roman" w:cs="David" w:hint="cs"/>
            <w:color w:val="auto"/>
            <w:sz w:val="24"/>
            <w:rtl/>
          </w:rPr>
          <w:t>משרדו ב</w:t>
        </w:r>
      </w:ins>
      <w:ins w:id="1746" w:author="Shimon" w:date="2019-07-23T12:34:00Z">
        <w:r>
          <w:rPr>
            <w:rStyle w:val="emailstyle17"/>
            <w:rFonts w:ascii="Times New Roman" w:hAnsi="Times New Roman" w:cs="David" w:hint="cs"/>
            <w:color w:val="auto"/>
            <w:sz w:val="24"/>
            <w:rtl/>
          </w:rPr>
          <w:t>נציבות</w:t>
        </w:r>
      </w:ins>
      <w:ins w:id="1747" w:author="Shimon" w:date="2019-07-23T12:35:00Z">
        <w:r>
          <w:rPr>
            <w:rStyle w:val="emailstyle17"/>
            <w:rFonts w:ascii="Times New Roman" w:hAnsi="Times New Roman" w:cs="David" w:hint="cs"/>
            <w:color w:val="auto"/>
            <w:sz w:val="24"/>
            <w:rtl/>
          </w:rPr>
          <w:t xml:space="preserve"> שרות המדינה</w:t>
        </w:r>
        <w:r w:rsidR="004736AA">
          <w:rPr>
            <w:rStyle w:val="emailstyle17"/>
            <w:rFonts w:ascii="Times New Roman" w:hAnsi="Times New Roman" w:cs="David" w:hint="cs"/>
            <w:color w:val="auto"/>
            <w:sz w:val="24"/>
            <w:rtl/>
          </w:rPr>
          <w:t xml:space="preserve"> בליווי הסברים נוספים בע</w:t>
        </w:r>
      </w:ins>
      <w:ins w:id="1748" w:author="Shimon" w:date="2019-07-23T12:36:00Z">
        <w:r w:rsidR="004736AA">
          <w:rPr>
            <w:rStyle w:val="emailstyle17"/>
            <w:rFonts w:ascii="Times New Roman" w:hAnsi="Times New Roman" w:cs="David" w:hint="cs"/>
            <w:color w:val="auto"/>
            <w:sz w:val="24"/>
            <w:rtl/>
          </w:rPr>
          <w:t>"פ</w:t>
        </w:r>
      </w:ins>
      <w:ins w:id="1749" w:author="Shimon" w:date="2019-07-23T12:47:00Z">
        <w:r w:rsidR="00AF49BE">
          <w:rPr>
            <w:rStyle w:val="emailstyle17"/>
            <w:rFonts w:ascii="Times New Roman" w:hAnsi="Times New Roman" w:cs="David" w:hint="cs"/>
            <w:color w:val="auto"/>
            <w:sz w:val="24"/>
            <w:rtl/>
          </w:rPr>
          <w:t xml:space="preserve">. </w:t>
        </w:r>
      </w:ins>
      <w:ins w:id="1750" w:author="Shimon" w:date="2019-07-23T12:45:00Z">
        <w:r w:rsidR="004736AA">
          <w:rPr>
            <w:rStyle w:val="emailstyle17"/>
            <w:rFonts w:ascii="Times New Roman" w:hAnsi="Times New Roman" w:cs="David" w:hint="cs"/>
            <w:color w:val="auto"/>
            <w:sz w:val="24"/>
            <w:rtl/>
          </w:rPr>
          <w:t>מר אהרונוב הבטיח שהנושא ייבדק</w:t>
        </w:r>
      </w:ins>
      <w:ins w:id="1751" w:author="Shimon" w:date="2019-07-23T12:46:00Z">
        <w:r w:rsidR="00AF49BE">
          <w:rPr>
            <w:rStyle w:val="emailstyle17"/>
            <w:rFonts w:ascii="Times New Roman" w:hAnsi="Times New Roman" w:cs="David" w:hint="cs"/>
            <w:color w:val="auto"/>
            <w:sz w:val="24"/>
            <w:rtl/>
          </w:rPr>
          <w:t xml:space="preserve"> מחדש.</w:t>
        </w:r>
      </w:ins>
    </w:p>
    <w:p w14:paraId="15FCCB5C" w14:textId="06670575" w:rsidR="00435D70" w:rsidRPr="00D33932" w:rsidRDefault="00A87DBF">
      <w:pPr>
        <w:pStyle w:val="11"/>
        <w:numPr>
          <w:ilvl w:val="0"/>
          <w:numId w:val="42"/>
        </w:numPr>
        <w:tabs>
          <w:tab w:val="num" w:pos="1069"/>
        </w:tabs>
        <w:spacing w:before="0" w:after="240" w:line="360" w:lineRule="auto"/>
        <w:ind w:left="381" w:hanging="283"/>
        <w:rPr>
          <w:ins w:id="1752" w:author="Shimon" w:date="2019-07-23T13:49:00Z"/>
          <w:rStyle w:val="emailstyle17"/>
          <w:rFonts w:ascii="Times New Roman" w:hAnsi="Times New Roman" w:cs="David"/>
          <w:b/>
          <w:bCs/>
          <w:color w:val="auto"/>
          <w:szCs w:val="28"/>
          <w:u w:val="single"/>
        </w:rPr>
        <w:pPrChange w:id="1753" w:author="Shimon" w:date="2019-08-04T12:47:00Z">
          <w:pPr>
            <w:pStyle w:val="11"/>
            <w:numPr>
              <w:numId w:val="14"/>
            </w:numPr>
            <w:tabs>
              <w:tab w:val="num" w:pos="1069"/>
            </w:tabs>
            <w:spacing w:before="0" w:after="240" w:line="360" w:lineRule="auto"/>
            <w:ind w:left="510" w:right="360" w:hanging="425"/>
          </w:pPr>
        </w:pPrChange>
      </w:pPr>
      <w:ins w:id="1754" w:author="Shimon" w:date="2019-07-23T14:43:00Z">
        <w:r>
          <w:rPr>
            <w:rStyle w:val="emailstyle17"/>
            <w:rFonts w:ascii="Times New Roman" w:hAnsi="Times New Roman" w:cs="David" w:hint="cs"/>
            <w:color w:val="auto"/>
            <w:sz w:val="24"/>
            <w:rtl/>
          </w:rPr>
          <w:t xml:space="preserve"> </w:t>
        </w:r>
      </w:ins>
      <w:ins w:id="1755" w:author="Shimon" w:date="2019-07-23T12:49:00Z">
        <w:r w:rsidR="00AF49BE" w:rsidRPr="00D33932">
          <w:rPr>
            <w:rStyle w:val="emailstyle17"/>
            <w:rFonts w:ascii="Times New Roman" w:hAnsi="Times New Roman" w:cs="David" w:hint="cs"/>
            <w:color w:val="auto"/>
            <w:sz w:val="24"/>
            <w:rtl/>
          </w:rPr>
          <w:t xml:space="preserve"> </w:t>
        </w:r>
      </w:ins>
      <w:ins w:id="1756" w:author="Shimon" w:date="2019-07-23T12:50:00Z">
        <w:r w:rsidR="00AF49BE" w:rsidRPr="00D33932">
          <w:rPr>
            <w:rStyle w:val="emailstyle17"/>
            <w:rFonts w:ascii="Times New Roman" w:hAnsi="Times New Roman" w:cs="David" w:hint="cs"/>
            <w:color w:val="auto"/>
            <w:sz w:val="24"/>
            <w:rtl/>
          </w:rPr>
          <w:t xml:space="preserve">לאחר כחודשיים </w:t>
        </w:r>
      </w:ins>
      <w:ins w:id="1757" w:author="Shimon" w:date="2019-07-25T11:40:00Z">
        <w:r w:rsidR="00124403">
          <w:rPr>
            <w:rStyle w:val="emailstyle17"/>
            <w:rFonts w:ascii="Times New Roman" w:hAnsi="Times New Roman" w:cs="David" w:hint="cs"/>
            <w:color w:val="auto"/>
            <w:sz w:val="24"/>
            <w:rtl/>
          </w:rPr>
          <w:t xml:space="preserve">של המתנה מורטת עצבים ונסיונות חוזרים ונשנים למר אהרונוב, </w:t>
        </w:r>
      </w:ins>
      <w:ins w:id="1758" w:author="Shimon" w:date="2019-07-23T12:50:00Z">
        <w:r w:rsidR="00AF49BE" w:rsidRPr="00D33932">
          <w:rPr>
            <w:rStyle w:val="emailstyle17"/>
            <w:rFonts w:ascii="Times New Roman" w:hAnsi="Times New Roman" w:cs="David" w:hint="cs"/>
            <w:color w:val="auto"/>
            <w:sz w:val="24"/>
            <w:rtl/>
          </w:rPr>
          <w:t>קיבל התובע תשובה בחתימת מר ציון</w:t>
        </w:r>
      </w:ins>
      <w:ins w:id="1759" w:author="Shimon" w:date="2019-07-23T12:51:00Z">
        <w:r w:rsidR="00AF49BE" w:rsidRPr="00D33932">
          <w:rPr>
            <w:rStyle w:val="emailstyle17"/>
            <w:rFonts w:ascii="Times New Roman" w:hAnsi="Times New Roman" w:cs="David" w:hint="cs"/>
            <w:color w:val="auto"/>
            <w:sz w:val="24"/>
            <w:rtl/>
          </w:rPr>
          <w:t xml:space="preserve"> לוי</w:t>
        </w:r>
      </w:ins>
      <w:ins w:id="1760" w:author="Shimon" w:date="2019-07-23T14:02:00Z">
        <w:r w:rsidR="00D33932" w:rsidRPr="00D33932">
          <w:rPr>
            <w:rStyle w:val="emailstyle17"/>
            <w:rFonts w:ascii="Times New Roman" w:hAnsi="Times New Roman" w:cs="David" w:hint="cs"/>
            <w:color w:val="auto"/>
            <w:sz w:val="24"/>
            <w:rtl/>
          </w:rPr>
          <w:t>, מ</w:t>
        </w:r>
        <w:r w:rsidR="00124403">
          <w:rPr>
            <w:rStyle w:val="emailstyle17"/>
            <w:rFonts w:ascii="Times New Roman" w:hAnsi="Times New Roman" w:cs="David" w:hint="cs"/>
            <w:color w:val="auto"/>
            <w:sz w:val="24"/>
            <w:rtl/>
          </w:rPr>
          <w:t xml:space="preserve">נהל האגף הבכיר לפרישה וגימלאות </w:t>
        </w:r>
      </w:ins>
      <w:ins w:id="1761" w:author="Shimon" w:date="2019-07-25T11:41:00Z">
        <w:r w:rsidR="00124403">
          <w:rPr>
            <w:rStyle w:val="emailstyle17"/>
            <w:rFonts w:ascii="Times New Roman" w:hAnsi="Times New Roman" w:cs="David" w:hint="cs"/>
            <w:color w:val="auto"/>
            <w:sz w:val="24"/>
            <w:rtl/>
          </w:rPr>
          <w:t>ב</w:t>
        </w:r>
      </w:ins>
      <w:ins w:id="1762" w:author="Shimon" w:date="2019-07-23T14:02:00Z">
        <w:r w:rsidR="00124403">
          <w:rPr>
            <w:rStyle w:val="emailstyle17"/>
            <w:rFonts w:ascii="Times New Roman" w:hAnsi="Times New Roman" w:cs="David" w:hint="cs"/>
            <w:color w:val="auto"/>
            <w:sz w:val="24"/>
            <w:rtl/>
          </w:rPr>
          <w:t>נציבות שרות המדינה</w:t>
        </w:r>
      </w:ins>
      <w:ins w:id="1763" w:author="Shimon" w:date="2019-07-31T14:32:00Z">
        <w:r w:rsidR="001F3B5D">
          <w:rPr>
            <w:rStyle w:val="emailstyle17"/>
            <w:rFonts w:ascii="Times New Roman" w:hAnsi="Times New Roman" w:cs="David" w:hint="cs"/>
            <w:color w:val="auto"/>
            <w:sz w:val="24"/>
            <w:rtl/>
          </w:rPr>
          <w:t xml:space="preserve">, </w:t>
        </w:r>
      </w:ins>
      <w:ins w:id="1764" w:author="Shimon" w:date="2019-07-23T13:02:00Z">
        <w:r w:rsidR="00201CFF" w:rsidRPr="00D33932">
          <w:rPr>
            <w:rStyle w:val="emailstyle17"/>
            <w:rFonts w:ascii="Times New Roman" w:hAnsi="Times New Roman" w:cs="David" w:hint="cs"/>
            <w:color w:val="auto"/>
            <w:sz w:val="24"/>
            <w:rtl/>
          </w:rPr>
          <w:t>ה</w:t>
        </w:r>
      </w:ins>
      <w:ins w:id="1765" w:author="Shimon" w:date="2019-07-23T12:55:00Z">
        <w:r w:rsidR="00AF49BE" w:rsidRPr="00D33932">
          <w:rPr>
            <w:rStyle w:val="emailstyle17"/>
            <w:rFonts w:ascii="Times New Roman" w:hAnsi="Times New Roman" w:cs="David" w:hint="cs"/>
            <w:color w:val="auto"/>
            <w:sz w:val="24"/>
            <w:rtl/>
          </w:rPr>
          <w:t>כותב</w:t>
        </w:r>
      </w:ins>
      <w:ins w:id="1766" w:author="Shimon" w:date="2019-07-31T14:32:00Z">
        <w:r w:rsidR="001A42E6">
          <w:rPr>
            <w:rStyle w:val="emailstyle17"/>
            <w:rFonts w:ascii="Times New Roman" w:hAnsi="Times New Roman" w:cs="David" w:hint="cs"/>
            <w:color w:val="auto"/>
            <w:sz w:val="24"/>
            <w:rtl/>
          </w:rPr>
          <w:t xml:space="preserve"> </w:t>
        </w:r>
      </w:ins>
      <w:ins w:id="1767" w:author="Shimon" w:date="2019-07-23T12:55:00Z">
        <w:r w:rsidR="00AF49BE" w:rsidRPr="00D33932">
          <w:rPr>
            <w:rStyle w:val="emailstyle17"/>
            <w:rFonts w:ascii="Times New Roman" w:hAnsi="Times New Roman" w:cs="David" w:hint="cs"/>
            <w:color w:val="auto"/>
            <w:sz w:val="24"/>
            <w:rtl/>
          </w:rPr>
          <w:t>"לאחר בדיקה מעמיקה"</w:t>
        </w:r>
        <w:r w:rsidR="00201CFF" w:rsidRPr="00D33932">
          <w:rPr>
            <w:rStyle w:val="emailstyle17"/>
            <w:rFonts w:ascii="Times New Roman" w:hAnsi="Times New Roman" w:cs="David" w:hint="cs"/>
            <w:color w:val="auto"/>
            <w:sz w:val="24"/>
            <w:rtl/>
          </w:rPr>
          <w:t xml:space="preserve"> של </w:t>
        </w:r>
      </w:ins>
      <w:ins w:id="1768" w:author="Shimon" w:date="2019-07-23T13:02:00Z">
        <w:r w:rsidR="00201CFF" w:rsidRPr="00D33932">
          <w:rPr>
            <w:rStyle w:val="emailstyle17"/>
            <w:rFonts w:ascii="Times New Roman" w:hAnsi="Times New Roman" w:cs="David" w:hint="cs"/>
            <w:color w:val="auto"/>
            <w:sz w:val="24"/>
            <w:rtl/>
          </w:rPr>
          <w:t>ט</w:t>
        </w:r>
      </w:ins>
      <w:ins w:id="1769" w:author="Shimon" w:date="2019-07-23T12:55:00Z">
        <w:r w:rsidR="00AF49BE" w:rsidRPr="00D33932">
          <w:rPr>
            <w:rStyle w:val="emailstyle17"/>
            <w:rFonts w:ascii="Times New Roman" w:hAnsi="Times New Roman" w:cs="David" w:hint="cs"/>
            <w:color w:val="auto"/>
            <w:sz w:val="24"/>
            <w:rtl/>
          </w:rPr>
          <w:t>ענות</w:t>
        </w:r>
        <w:r w:rsidR="00201CFF" w:rsidRPr="00D33932">
          <w:rPr>
            <w:rStyle w:val="emailstyle17"/>
            <w:rFonts w:ascii="Times New Roman" w:hAnsi="Times New Roman" w:cs="David" w:hint="cs"/>
            <w:color w:val="auto"/>
            <w:sz w:val="24"/>
            <w:rtl/>
          </w:rPr>
          <w:t xml:space="preserve"> </w:t>
        </w:r>
      </w:ins>
      <w:ins w:id="1770" w:author="Shimon" w:date="2019-07-23T13:04:00Z">
        <w:r w:rsidR="00201CFF" w:rsidRPr="00D33932">
          <w:rPr>
            <w:rStyle w:val="emailstyle17"/>
            <w:rFonts w:ascii="Times New Roman" w:hAnsi="Times New Roman" w:cs="David" w:hint="cs"/>
            <w:color w:val="auto"/>
            <w:sz w:val="24"/>
            <w:rtl/>
          </w:rPr>
          <w:t>התובע ב</w:t>
        </w:r>
      </w:ins>
      <w:ins w:id="1771" w:author="Shimon" w:date="2019-07-23T13:02:00Z">
        <w:r w:rsidR="00201CFF" w:rsidRPr="00D33932">
          <w:rPr>
            <w:rStyle w:val="emailstyle17"/>
            <w:rFonts w:ascii="Times New Roman" w:hAnsi="Times New Roman" w:cs="David" w:hint="cs"/>
            <w:color w:val="auto"/>
            <w:sz w:val="24"/>
            <w:rtl/>
          </w:rPr>
          <w:t>עירעור</w:t>
        </w:r>
      </w:ins>
      <w:ins w:id="1772" w:author="Shimon" w:date="2019-07-23T13:04:00Z">
        <w:r w:rsidR="00201CFF" w:rsidRPr="00D33932">
          <w:rPr>
            <w:rStyle w:val="emailstyle17"/>
            <w:rFonts w:ascii="Times New Roman" w:hAnsi="Times New Roman" w:cs="David" w:hint="cs"/>
            <w:color w:val="auto"/>
            <w:sz w:val="24"/>
            <w:rtl/>
          </w:rPr>
          <w:t xml:space="preserve">ו, כי </w:t>
        </w:r>
      </w:ins>
      <w:ins w:id="1773" w:author="Shimon" w:date="2019-07-23T12:56:00Z">
        <w:r w:rsidR="00201CFF" w:rsidRPr="00D33932">
          <w:rPr>
            <w:rStyle w:val="emailstyle17"/>
            <w:rFonts w:ascii="Times New Roman" w:hAnsi="Times New Roman" w:cs="David" w:hint="cs"/>
            <w:color w:val="auto"/>
            <w:sz w:val="24"/>
            <w:rtl/>
          </w:rPr>
          <w:t>ה</w:t>
        </w:r>
        <w:r>
          <w:rPr>
            <w:rStyle w:val="emailstyle17"/>
            <w:rFonts w:ascii="Times New Roman" w:hAnsi="Times New Roman" w:cs="David" w:hint="cs"/>
            <w:color w:val="auto"/>
            <w:sz w:val="24"/>
            <w:rtl/>
          </w:rPr>
          <w:t>גימלה לתקופת כתב המינוי</w:t>
        </w:r>
        <w:r w:rsidR="00201CFF" w:rsidRPr="00D33932">
          <w:rPr>
            <w:rStyle w:val="emailstyle17"/>
            <w:rFonts w:ascii="Times New Roman" w:hAnsi="Times New Roman" w:cs="David" w:hint="cs"/>
            <w:color w:val="auto"/>
            <w:sz w:val="24"/>
            <w:rtl/>
          </w:rPr>
          <w:t xml:space="preserve"> </w:t>
        </w:r>
      </w:ins>
      <w:ins w:id="1774" w:author="Shimon" w:date="2019-07-23T14:43:00Z">
        <w:r>
          <w:rPr>
            <w:rStyle w:val="emailstyle17"/>
            <w:rFonts w:ascii="Times New Roman" w:hAnsi="Times New Roman" w:cs="David" w:hint="cs"/>
            <w:color w:val="auto"/>
            <w:sz w:val="24"/>
            <w:rtl/>
          </w:rPr>
          <w:t xml:space="preserve">לפי </w:t>
        </w:r>
      </w:ins>
      <w:ins w:id="1775" w:author="Shimon" w:date="2019-07-23T12:56:00Z">
        <w:r w:rsidR="00201CFF" w:rsidRPr="00D33932">
          <w:rPr>
            <w:rStyle w:val="emailstyle17"/>
            <w:rFonts w:ascii="Times New Roman" w:hAnsi="Times New Roman" w:cs="David" w:hint="cs"/>
            <w:color w:val="auto"/>
            <w:sz w:val="24"/>
            <w:rtl/>
          </w:rPr>
          <w:t>דרגה +</w:t>
        </w:r>
      </w:ins>
      <w:ins w:id="1776" w:author="Shimon" w:date="2019-07-23T12:57:00Z">
        <w:r w:rsidR="00201CFF" w:rsidRPr="00D33932">
          <w:rPr>
            <w:rStyle w:val="emailstyle17"/>
            <w:rFonts w:ascii="Times New Roman" w:hAnsi="Times New Roman" w:cs="David" w:hint="cs"/>
            <w:color w:val="auto"/>
            <w:sz w:val="24"/>
            <w:rtl/>
          </w:rPr>
          <w:t xml:space="preserve">44 (במקום </w:t>
        </w:r>
      </w:ins>
      <w:ins w:id="1777" w:author="Shimon" w:date="2019-08-04T12:47:00Z">
        <w:r w:rsidR="00CD6567">
          <w:rPr>
            <w:rStyle w:val="emailstyle17"/>
            <w:rFonts w:ascii="Times New Roman" w:hAnsi="Times New Roman" w:cs="David" w:hint="cs"/>
            <w:color w:val="auto"/>
            <w:sz w:val="24"/>
            <w:rtl/>
          </w:rPr>
          <w:t>+</w:t>
        </w:r>
      </w:ins>
      <w:ins w:id="1778" w:author="Shimon" w:date="2019-07-23T12:57:00Z">
        <w:r w:rsidR="00201CFF" w:rsidRPr="00D33932">
          <w:rPr>
            <w:rStyle w:val="emailstyle17"/>
            <w:rFonts w:ascii="Times New Roman" w:hAnsi="Times New Roman" w:cs="David" w:hint="cs"/>
            <w:color w:val="auto"/>
            <w:sz w:val="24"/>
            <w:rtl/>
          </w:rPr>
          <w:t xml:space="preserve">46) </w:t>
        </w:r>
      </w:ins>
      <w:ins w:id="1779" w:author="Shimon" w:date="2019-07-23T13:04:00Z">
        <w:r w:rsidR="00201CFF" w:rsidRPr="00D33932">
          <w:rPr>
            <w:rStyle w:val="emailstyle17"/>
            <w:rFonts w:ascii="Times New Roman" w:hAnsi="Times New Roman" w:cs="David" w:hint="cs"/>
            <w:color w:val="auto"/>
            <w:sz w:val="24"/>
            <w:rtl/>
          </w:rPr>
          <w:t xml:space="preserve">נובעת מכך שהתובע לא חתם </w:t>
        </w:r>
      </w:ins>
      <w:ins w:id="1780" w:author="Shimon" w:date="2019-07-23T13:05:00Z">
        <w:r w:rsidR="00201CFF" w:rsidRPr="00D33932">
          <w:rPr>
            <w:rStyle w:val="emailstyle17"/>
            <w:rFonts w:ascii="Times New Roman" w:hAnsi="Times New Roman" w:cs="David" w:hint="cs"/>
            <w:color w:val="auto"/>
            <w:sz w:val="24"/>
            <w:rtl/>
          </w:rPr>
          <w:t xml:space="preserve">בשנת 1995 </w:t>
        </w:r>
      </w:ins>
      <w:ins w:id="1781" w:author="Shimon" w:date="2019-07-23T13:04:00Z">
        <w:r w:rsidR="00201CFF" w:rsidRPr="00D33932">
          <w:rPr>
            <w:rStyle w:val="emailstyle17"/>
            <w:rFonts w:ascii="Times New Roman" w:hAnsi="Times New Roman" w:cs="David" w:hint="cs"/>
            <w:color w:val="auto"/>
            <w:sz w:val="24"/>
            <w:rtl/>
          </w:rPr>
          <w:t xml:space="preserve">על </w:t>
        </w:r>
      </w:ins>
      <w:ins w:id="1782" w:author="Shimon" w:date="2019-08-04T12:48:00Z">
        <w:r w:rsidR="00EA0A83">
          <w:rPr>
            <w:rStyle w:val="emailstyle17"/>
            <w:rFonts w:ascii="Times New Roman" w:hAnsi="Times New Roman" w:cs="David" w:hint="cs"/>
            <w:color w:val="auto"/>
            <w:sz w:val="24"/>
            <w:rtl/>
          </w:rPr>
          <w:t>ה</w:t>
        </w:r>
      </w:ins>
      <w:ins w:id="1783" w:author="Shimon" w:date="2019-07-23T13:04:00Z">
        <w:r w:rsidR="00201CFF" w:rsidRPr="00D33932">
          <w:rPr>
            <w:rStyle w:val="emailstyle17"/>
            <w:rFonts w:ascii="Times New Roman" w:hAnsi="Times New Roman" w:cs="David" w:hint="cs"/>
            <w:color w:val="auto"/>
            <w:sz w:val="24"/>
            <w:rtl/>
          </w:rPr>
          <w:t>נספח לח</w:t>
        </w:r>
      </w:ins>
      <w:ins w:id="1784" w:author="Shimon" w:date="2019-07-23T13:05:00Z">
        <w:r w:rsidR="00EE4B7B" w:rsidRPr="00D33932">
          <w:rPr>
            <w:rStyle w:val="emailstyle17"/>
            <w:rFonts w:ascii="Times New Roman" w:hAnsi="Times New Roman" w:cs="David" w:hint="cs"/>
            <w:color w:val="auto"/>
            <w:sz w:val="24"/>
            <w:rtl/>
          </w:rPr>
          <w:t xml:space="preserve">וזה </w:t>
        </w:r>
      </w:ins>
      <w:ins w:id="1785" w:author="Shimon" w:date="2019-07-23T13:06:00Z">
        <w:r w:rsidR="00EE4B7B" w:rsidRPr="00D33932">
          <w:rPr>
            <w:rStyle w:val="emailstyle17"/>
            <w:rFonts w:ascii="Times New Roman" w:hAnsi="Times New Roman" w:cs="David" w:hint="cs"/>
            <w:color w:val="auto"/>
            <w:sz w:val="24"/>
            <w:rtl/>
          </w:rPr>
          <w:t xml:space="preserve">(ר' </w:t>
        </w:r>
      </w:ins>
      <w:ins w:id="1786" w:author="Shimon" w:date="2019-07-23T13:42:00Z">
        <w:r w:rsidR="00337EAF" w:rsidRPr="00D33932">
          <w:rPr>
            <w:rStyle w:val="emailstyle17"/>
            <w:rFonts w:ascii="Times New Roman" w:hAnsi="Times New Roman" w:cs="David" w:hint="cs"/>
            <w:color w:val="auto"/>
            <w:sz w:val="24"/>
            <w:rtl/>
          </w:rPr>
          <w:t xml:space="preserve">לעיל </w:t>
        </w:r>
      </w:ins>
      <w:ins w:id="1787" w:author="Shimon" w:date="2019-07-23T13:06:00Z">
        <w:r w:rsidR="00EE4B7B" w:rsidRPr="00D33932">
          <w:rPr>
            <w:rStyle w:val="emailstyle17"/>
            <w:rFonts w:ascii="Times New Roman" w:hAnsi="Times New Roman" w:cs="David" w:hint="cs"/>
            <w:color w:val="auto"/>
            <w:sz w:val="24"/>
            <w:rtl/>
          </w:rPr>
          <w:t>פיסק</w:t>
        </w:r>
      </w:ins>
      <w:ins w:id="1788" w:author="Shimon" w:date="2019-07-23T13:42:00Z">
        <w:r w:rsidR="00337EAF" w:rsidRPr="00D33932">
          <w:rPr>
            <w:rStyle w:val="emailstyle17"/>
            <w:rFonts w:ascii="Times New Roman" w:hAnsi="Times New Roman" w:cs="David" w:hint="cs"/>
            <w:color w:val="auto"/>
            <w:sz w:val="24"/>
            <w:rtl/>
          </w:rPr>
          <w:t>אות 16-17</w:t>
        </w:r>
      </w:ins>
      <w:ins w:id="1789" w:author="Shimon" w:date="2019-07-23T13:43:00Z">
        <w:r w:rsidR="00337EAF" w:rsidRPr="00D33932">
          <w:rPr>
            <w:rStyle w:val="emailstyle17"/>
            <w:rFonts w:ascii="Times New Roman" w:hAnsi="Times New Roman" w:cs="David" w:hint="cs"/>
            <w:color w:val="auto"/>
            <w:sz w:val="24"/>
            <w:rtl/>
          </w:rPr>
          <w:t>)</w:t>
        </w:r>
      </w:ins>
      <w:ins w:id="1790" w:author="Shimon" w:date="2019-07-23T14:05:00Z">
        <w:r w:rsidR="00D33932">
          <w:rPr>
            <w:rStyle w:val="emailstyle17"/>
            <w:rFonts w:ascii="Times New Roman" w:hAnsi="Times New Roman" w:cs="David" w:hint="cs"/>
            <w:color w:val="auto"/>
            <w:sz w:val="24"/>
            <w:rtl/>
          </w:rPr>
          <w:t xml:space="preserve"> ולכן "לא ניתן היה להעבירך ל</w:t>
        </w:r>
      </w:ins>
      <w:ins w:id="1791" w:author="Shimon" w:date="2019-07-23T14:06:00Z">
        <w:r w:rsidR="00D33932">
          <w:rPr>
            <w:rStyle w:val="emailstyle17"/>
            <w:rFonts w:ascii="Times New Roman" w:hAnsi="Times New Roman" w:cs="David" w:hint="cs"/>
            <w:color w:val="auto"/>
            <w:sz w:val="24"/>
            <w:rtl/>
          </w:rPr>
          <w:t>"מודל של חוזה בכירים"</w:t>
        </w:r>
      </w:ins>
      <w:ins w:id="1792" w:author="Shimon" w:date="2019-07-23T14:07:00Z">
        <w:r w:rsidR="00D33932">
          <w:rPr>
            <w:rStyle w:val="emailstyle17"/>
            <w:rFonts w:ascii="Times New Roman" w:hAnsi="Times New Roman" w:cs="David" w:hint="cs"/>
            <w:color w:val="auto"/>
            <w:szCs w:val="28"/>
            <w:rtl/>
          </w:rPr>
          <w:t>.</w:t>
        </w:r>
      </w:ins>
    </w:p>
    <w:p w14:paraId="11D886BE" w14:textId="21C231FF" w:rsidR="00682792" w:rsidRPr="00682792" w:rsidRDefault="001A42E6">
      <w:pPr>
        <w:pStyle w:val="11"/>
        <w:numPr>
          <w:ilvl w:val="0"/>
          <w:numId w:val="42"/>
        </w:numPr>
        <w:tabs>
          <w:tab w:val="num" w:pos="1069"/>
        </w:tabs>
        <w:spacing w:before="0" w:after="240" w:line="360" w:lineRule="auto"/>
        <w:ind w:left="381"/>
        <w:rPr>
          <w:ins w:id="1793" w:author="Shimon" w:date="2019-07-23T14:13:00Z"/>
          <w:rStyle w:val="emailstyle17"/>
          <w:rFonts w:ascii="Times New Roman" w:hAnsi="Times New Roman" w:cs="David"/>
          <w:b/>
          <w:bCs/>
          <w:color w:val="auto"/>
          <w:szCs w:val="28"/>
          <w:u w:val="single"/>
          <w:rtl/>
          <w:rPrChange w:id="1794" w:author="Shimon" w:date="2019-07-23T14:13:00Z">
            <w:rPr>
              <w:ins w:id="1795" w:author="Shimon" w:date="2019-07-23T14:13:00Z"/>
              <w:rStyle w:val="emailstyle17"/>
              <w:rFonts w:ascii="Times New Roman" w:hAnsi="Times New Roman" w:cs="David"/>
              <w:color w:val="auto"/>
              <w:sz w:val="24"/>
              <w:rtl/>
            </w:rPr>
          </w:rPrChange>
        </w:rPr>
        <w:pPrChange w:id="1796" w:author="Shimon" w:date="2019-08-04T12:49:00Z">
          <w:pPr>
            <w:pStyle w:val="11"/>
            <w:numPr>
              <w:numId w:val="14"/>
            </w:numPr>
            <w:tabs>
              <w:tab w:val="num" w:pos="1069"/>
            </w:tabs>
            <w:spacing w:before="0" w:after="240" w:line="360" w:lineRule="auto"/>
            <w:ind w:left="510" w:right="360" w:hanging="425"/>
          </w:pPr>
        </w:pPrChange>
      </w:pPr>
      <w:ins w:id="1797" w:author="Shimon" w:date="2019-07-31T14:33:00Z">
        <w:r>
          <w:rPr>
            <w:rStyle w:val="emailstyle17"/>
            <w:rFonts w:ascii="Times New Roman" w:hAnsi="Times New Roman" w:cs="David" w:hint="cs"/>
            <w:color w:val="auto"/>
            <w:sz w:val="24"/>
            <w:rtl/>
          </w:rPr>
          <w:t xml:space="preserve">כך, </w:t>
        </w:r>
      </w:ins>
      <w:ins w:id="1798" w:author="Shimon" w:date="2019-07-23T14:07:00Z">
        <w:r w:rsidR="00D33932">
          <w:rPr>
            <w:rStyle w:val="emailstyle17"/>
            <w:rFonts w:ascii="Times New Roman" w:hAnsi="Times New Roman" w:cs="David" w:hint="cs"/>
            <w:color w:val="auto"/>
            <w:sz w:val="24"/>
            <w:rtl/>
          </w:rPr>
          <w:t xml:space="preserve">במשיכת קולמוס, </w:t>
        </w:r>
      </w:ins>
      <w:ins w:id="1799" w:author="Shimon" w:date="2019-07-25T11:42:00Z">
        <w:r w:rsidR="007C6312">
          <w:rPr>
            <w:rStyle w:val="emailstyle17"/>
            <w:rFonts w:ascii="Times New Roman" w:hAnsi="Times New Roman" w:cs="David" w:hint="cs"/>
            <w:color w:val="auto"/>
            <w:sz w:val="24"/>
            <w:rtl/>
          </w:rPr>
          <w:t>כ-7 חודשים אחרי הפסקת העבודה ו</w:t>
        </w:r>
      </w:ins>
      <w:ins w:id="1800" w:author="Shimon" w:date="2019-07-23T14:07:00Z">
        <w:r w:rsidR="00D33932">
          <w:rPr>
            <w:rStyle w:val="emailstyle17"/>
            <w:rFonts w:ascii="Times New Roman" w:hAnsi="Times New Roman" w:cs="David" w:hint="cs"/>
            <w:color w:val="auto"/>
            <w:sz w:val="24"/>
            <w:rtl/>
          </w:rPr>
          <w:t>אחר</w:t>
        </w:r>
      </w:ins>
      <w:ins w:id="1801" w:author="Shimon" w:date="2019-07-25T11:42:00Z">
        <w:r w:rsidR="007C6312">
          <w:rPr>
            <w:rStyle w:val="emailstyle17"/>
            <w:rFonts w:ascii="Times New Roman" w:hAnsi="Times New Roman" w:cs="David" w:hint="cs"/>
            <w:color w:val="auto"/>
            <w:sz w:val="24"/>
            <w:rtl/>
          </w:rPr>
          <w:t>י</w:t>
        </w:r>
      </w:ins>
      <w:ins w:id="1802" w:author="Shimon" w:date="2019-07-23T14:07:00Z">
        <w:r w:rsidR="00D33932">
          <w:rPr>
            <w:rStyle w:val="emailstyle17"/>
            <w:rFonts w:ascii="Times New Roman" w:hAnsi="Times New Roman" w:cs="David" w:hint="cs"/>
            <w:color w:val="auto"/>
            <w:sz w:val="24"/>
            <w:rtl/>
          </w:rPr>
          <w:t xml:space="preserve"> </w:t>
        </w:r>
      </w:ins>
      <w:ins w:id="1803" w:author="Shimon" w:date="2019-07-23T14:08:00Z">
        <w:r w:rsidR="00D33932">
          <w:rPr>
            <w:rStyle w:val="emailstyle17"/>
            <w:rFonts w:ascii="Times New Roman" w:hAnsi="Times New Roman" w:cs="David" w:hint="cs"/>
            <w:color w:val="auto"/>
            <w:sz w:val="24"/>
            <w:rtl/>
          </w:rPr>
          <w:t>יותר מ-22 שנה של עבודה בחוזה בכירים</w:t>
        </w:r>
      </w:ins>
      <w:ins w:id="1804" w:author="Shimon" w:date="2019-07-25T11:42:00Z">
        <w:r w:rsidR="007C6312">
          <w:rPr>
            <w:rStyle w:val="emailstyle17"/>
            <w:rFonts w:ascii="Times New Roman" w:hAnsi="Times New Roman" w:cs="David" w:hint="cs"/>
            <w:color w:val="auto"/>
            <w:sz w:val="24"/>
            <w:rtl/>
          </w:rPr>
          <w:t>,</w:t>
        </w:r>
      </w:ins>
      <w:ins w:id="1805" w:author="Shimon" w:date="2019-07-23T14:08:00Z">
        <w:r w:rsidR="00D33932">
          <w:rPr>
            <w:rStyle w:val="emailstyle17"/>
            <w:rFonts w:ascii="Times New Roman" w:hAnsi="Times New Roman" w:cs="David" w:hint="cs"/>
            <w:color w:val="auto"/>
            <w:sz w:val="24"/>
            <w:rtl/>
          </w:rPr>
          <w:t xml:space="preserve"> </w:t>
        </w:r>
        <w:r w:rsidR="00682792">
          <w:rPr>
            <w:rStyle w:val="emailstyle17"/>
            <w:rFonts w:ascii="Times New Roman" w:hAnsi="Times New Roman" w:cs="David" w:hint="cs"/>
            <w:color w:val="auto"/>
            <w:sz w:val="24"/>
            <w:rtl/>
          </w:rPr>
          <w:t xml:space="preserve">כותב מר צ. לוי ש"לא ניתן היה להעבירך למודל של </w:t>
        </w:r>
      </w:ins>
      <w:ins w:id="1806" w:author="Shimon" w:date="2019-07-23T14:09:00Z">
        <w:r w:rsidR="00682792">
          <w:rPr>
            <w:rStyle w:val="emailstyle17"/>
            <w:rFonts w:ascii="Times New Roman" w:hAnsi="Times New Roman" w:cs="David" w:hint="cs"/>
            <w:color w:val="auto"/>
            <w:sz w:val="24"/>
            <w:rtl/>
          </w:rPr>
          <w:t>'</w:t>
        </w:r>
      </w:ins>
      <w:ins w:id="1807" w:author="Shimon" w:date="2019-07-23T14:08:00Z">
        <w:r w:rsidR="00682792">
          <w:rPr>
            <w:rStyle w:val="emailstyle17"/>
            <w:rFonts w:ascii="Times New Roman" w:hAnsi="Times New Roman" w:cs="David" w:hint="cs"/>
            <w:color w:val="auto"/>
            <w:sz w:val="24"/>
            <w:rtl/>
          </w:rPr>
          <w:t>חוזה בכירים</w:t>
        </w:r>
      </w:ins>
      <w:ins w:id="1808" w:author="Shimon" w:date="2019-07-23T14:09:00Z">
        <w:r w:rsidR="00682792">
          <w:rPr>
            <w:rStyle w:val="emailstyle17"/>
            <w:rFonts w:ascii="Times New Roman" w:hAnsi="Times New Roman" w:cs="David" w:hint="cs"/>
            <w:color w:val="auto"/>
            <w:sz w:val="24"/>
            <w:rtl/>
          </w:rPr>
          <w:t>'"</w:t>
        </w:r>
      </w:ins>
      <w:ins w:id="1809" w:author="Shimon" w:date="2019-07-23T14:23:00Z">
        <w:r w:rsidR="001500BD">
          <w:rPr>
            <w:rStyle w:val="emailstyle17"/>
            <w:rFonts w:ascii="Times New Roman" w:hAnsi="Times New Roman" w:cs="David" w:hint="cs"/>
            <w:color w:val="auto"/>
            <w:sz w:val="24"/>
            <w:rtl/>
          </w:rPr>
          <w:t>. כ</w:t>
        </w:r>
      </w:ins>
      <w:ins w:id="1810" w:author="Shimon" w:date="2019-07-23T14:10:00Z">
        <w:r w:rsidR="00682792">
          <w:rPr>
            <w:rStyle w:val="emailstyle17"/>
            <w:rFonts w:ascii="Times New Roman" w:hAnsi="Times New Roman" w:cs="David" w:hint="cs"/>
            <w:color w:val="auto"/>
            <w:sz w:val="24"/>
            <w:rtl/>
          </w:rPr>
          <w:t>ל מה שכתוב בחוזה כבר לא רלוונטי כי "</w:t>
        </w:r>
      </w:ins>
      <w:ins w:id="1811" w:author="Shimon" w:date="2019-07-23T14:11:00Z">
        <w:r w:rsidR="00682792">
          <w:rPr>
            <w:rStyle w:val="emailstyle17"/>
            <w:rFonts w:ascii="Times New Roman" w:hAnsi="Times New Roman" w:cs="David" w:hint="cs"/>
            <w:color w:val="auto"/>
            <w:sz w:val="24"/>
            <w:rtl/>
          </w:rPr>
          <w:t>לא נע</w:t>
        </w:r>
      </w:ins>
      <w:ins w:id="1812" w:author="Shimon" w:date="2019-07-23T14:23:00Z">
        <w:r w:rsidR="001500BD">
          <w:rPr>
            <w:rStyle w:val="emailstyle17"/>
            <w:rFonts w:ascii="Times New Roman" w:hAnsi="Times New Roman" w:cs="David" w:hint="cs"/>
            <w:color w:val="auto"/>
            <w:sz w:val="24"/>
            <w:rtl/>
          </w:rPr>
          <w:t>נ</w:t>
        </w:r>
      </w:ins>
      <w:ins w:id="1813" w:author="Shimon" w:date="2019-07-23T14:11:00Z">
        <w:r w:rsidR="00682792">
          <w:rPr>
            <w:rStyle w:val="emailstyle17"/>
            <w:rFonts w:ascii="Times New Roman" w:hAnsi="Times New Roman" w:cs="David" w:hint="cs"/>
            <w:color w:val="auto"/>
            <w:sz w:val="24"/>
            <w:rtl/>
          </w:rPr>
          <w:t xml:space="preserve">ית בזמנו </w:t>
        </w:r>
      </w:ins>
      <w:ins w:id="1814" w:author="Shimon" w:date="2019-07-23T14:12:00Z">
        <w:r w:rsidR="00682792">
          <w:rPr>
            <w:rStyle w:val="emailstyle17"/>
            <w:rFonts w:ascii="Times New Roman" w:hAnsi="Times New Roman" w:cs="David" w:hint="cs"/>
            <w:color w:val="auto"/>
            <w:sz w:val="24"/>
            <w:rtl/>
          </w:rPr>
          <w:t>לחתום על הנספח ל"חוזה בכירים אישי כפי שנתבקשת"</w:t>
        </w:r>
      </w:ins>
      <w:ins w:id="1815" w:author="Shimon" w:date="2019-07-23T14:13:00Z">
        <w:r w:rsidR="00682792">
          <w:rPr>
            <w:rStyle w:val="emailstyle17"/>
            <w:rFonts w:ascii="Times New Roman" w:hAnsi="Times New Roman" w:cs="David" w:hint="cs"/>
            <w:color w:val="auto"/>
            <w:sz w:val="24"/>
            <w:rtl/>
          </w:rPr>
          <w:t>.</w:t>
        </w:r>
      </w:ins>
      <w:ins w:id="1816" w:author="Shimon" w:date="2019-07-23T14:24:00Z">
        <w:r w:rsidR="001500BD">
          <w:rPr>
            <w:rStyle w:val="emailstyle17"/>
            <w:rFonts w:ascii="Times New Roman" w:hAnsi="Times New Roman" w:cs="David" w:hint="cs"/>
            <w:b/>
            <w:bCs/>
            <w:color w:val="auto"/>
            <w:szCs w:val="28"/>
            <w:u w:val="single"/>
            <w:rtl/>
          </w:rPr>
          <w:t xml:space="preserve"> </w:t>
        </w:r>
      </w:ins>
      <w:ins w:id="1817" w:author="Shimon" w:date="2019-07-30T14:33:00Z">
        <w:r w:rsidR="00520F84" w:rsidRPr="00520F84">
          <w:rPr>
            <w:rStyle w:val="emailstyle17"/>
            <w:rFonts w:ascii="Times New Roman" w:hAnsi="Times New Roman" w:cs="David" w:hint="eastAsia"/>
            <w:color w:val="auto"/>
            <w:sz w:val="24"/>
            <w:rtl/>
            <w:rPrChange w:id="1818" w:author="Shimon" w:date="2019-07-30T14:34:00Z">
              <w:rPr>
                <w:rStyle w:val="emailstyle17"/>
                <w:rFonts w:ascii="Times New Roman" w:hAnsi="Times New Roman" w:cs="David" w:hint="eastAsia"/>
                <w:b/>
                <w:bCs/>
                <w:color w:val="auto"/>
                <w:szCs w:val="28"/>
                <w:u w:val="single"/>
                <w:rtl/>
              </w:rPr>
            </w:rPrChange>
          </w:rPr>
          <w:t>ובמילים</w:t>
        </w:r>
        <w:r w:rsidR="00520F84" w:rsidRPr="00520F84">
          <w:rPr>
            <w:rStyle w:val="emailstyle17"/>
            <w:rFonts w:ascii="Times New Roman" w:hAnsi="Times New Roman" w:cs="David"/>
            <w:color w:val="auto"/>
            <w:sz w:val="24"/>
            <w:rtl/>
            <w:rPrChange w:id="1819" w:author="Shimon" w:date="2019-07-30T14:34:00Z">
              <w:rPr>
                <w:rStyle w:val="emailstyle17"/>
                <w:rFonts w:ascii="Times New Roman" w:hAnsi="Times New Roman" w:cs="David"/>
                <w:b/>
                <w:bCs/>
                <w:color w:val="auto"/>
                <w:szCs w:val="28"/>
                <w:u w:val="single"/>
                <w:rtl/>
              </w:rPr>
            </w:rPrChange>
          </w:rPr>
          <w:t xml:space="preserve"> </w:t>
        </w:r>
        <w:r w:rsidR="00520F84" w:rsidRPr="00520F84">
          <w:rPr>
            <w:rStyle w:val="emailstyle17"/>
            <w:rFonts w:ascii="Times New Roman" w:hAnsi="Times New Roman" w:cs="David" w:hint="eastAsia"/>
            <w:color w:val="auto"/>
            <w:sz w:val="24"/>
            <w:rtl/>
            <w:rPrChange w:id="1820" w:author="Shimon" w:date="2019-07-30T14:34:00Z">
              <w:rPr>
                <w:rStyle w:val="emailstyle17"/>
                <w:rFonts w:ascii="Times New Roman" w:hAnsi="Times New Roman" w:cs="David" w:hint="eastAsia"/>
                <w:b/>
                <w:bCs/>
                <w:color w:val="auto"/>
                <w:szCs w:val="28"/>
                <w:u w:val="single"/>
                <w:rtl/>
              </w:rPr>
            </w:rPrChange>
          </w:rPr>
          <w:t>אחרות</w:t>
        </w:r>
      </w:ins>
      <w:ins w:id="1821" w:author="Shimon" w:date="2019-07-30T14:34:00Z">
        <w:r w:rsidR="00520F84">
          <w:rPr>
            <w:rStyle w:val="emailstyle17"/>
            <w:rFonts w:ascii="Times New Roman" w:hAnsi="Times New Roman" w:cs="David" w:hint="cs"/>
            <w:color w:val="auto"/>
            <w:sz w:val="24"/>
            <w:rtl/>
          </w:rPr>
          <w:t xml:space="preserve">: </w:t>
        </w:r>
        <w:r w:rsidR="00520F84" w:rsidRPr="004F2FB7">
          <w:rPr>
            <w:rStyle w:val="emailstyle17"/>
            <w:rFonts w:ascii="Times New Roman" w:hAnsi="Times New Roman" w:cs="David" w:hint="eastAsia"/>
            <w:b/>
            <w:bCs/>
            <w:color w:val="auto"/>
            <w:sz w:val="24"/>
            <w:rtl/>
            <w:rPrChange w:id="1822" w:author="Shimon" w:date="2019-08-05T13:35:00Z">
              <w:rPr>
                <w:rStyle w:val="emailstyle17"/>
                <w:rFonts w:ascii="Times New Roman" w:hAnsi="Times New Roman" w:cs="David" w:hint="eastAsia"/>
                <w:color w:val="auto"/>
                <w:sz w:val="24"/>
                <w:rtl/>
              </w:rPr>
            </w:rPrChange>
          </w:rPr>
          <w:t>אילו</w:t>
        </w:r>
        <w:r w:rsidR="00520F84" w:rsidRPr="004F2FB7">
          <w:rPr>
            <w:rStyle w:val="emailstyle17"/>
            <w:rFonts w:ascii="Times New Roman" w:hAnsi="Times New Roman" w:cs="David"/>
            <w:b/>
            <w:bCs/>
            <w:color w:val="auto"/>
            <w:sz w:val="24"/>
            <w:rtl/>
            <w:rPrChange w:id="1823" w:author="Shimon" w:date="2019-08-05T13:35:00Z">
              <w:rPr>
                <w:rStyle w:val="emailstyle17"/>
                <w:rFonts w:ascii="Times New Roman" w:hAnsi="Times New Roman" w:cs="David"/>
                <w:color w:val="auto"/>
                <w:sz w:val="24"/>
                <w:rtl/>
              </w:rPr>
            </w:rPrChange>
          </w:rPr>
          <w:t xml:space="preserve"> </w:t>
        </w:r>
      </w:ins>
      <w:ins w:id="1824" w:author="Shimon" w:date="2019-08-04T12:49:00Z">
        <w:r w:rsidR="00EA0A83" w:rsidRPr="004F2FB7">
          <w:rPr>
            <w:rStyle w:val="emailstyle17"/>
            <w:rFonts w:ascii="Times New Roman" w:hAnsi="Times New Roman" w:cs="David" w:hint="eastAsia"/>
            <w:b/>
            <w:bCs/>
            <w:color w:val="auto"/>
            <w:sz w:val="24"/>
            <w:rtl/>
            <w:rPrChange w:id="1825" w:author="Shimon" w:date="2019-08-05T13:35:00Z">
              <w:rPr>
                <w:rStyle w:val="emailstyle17"/>
                <w:rFonts w:ascii="Times New Roman" w:hAnsi="Times New Roman" w:cs="David" w:hint="eastAsia"/>
                <w:color w:val="auto"/>
                <w:sz w:val="24"/>
                <w:rtl/>
              </w:rPr>
            </w:rPrChange>
          </w:rPr>
          <w:t>התובע</w:t>
        </w:r>
        <w:r w:rsidR="00EA0A83" w:rsidRPr="004F2FB7">
          <w:rPr>
            <w:rStyle w:val="emailstyle17"/>
            <w:rFonts w:ascii="Times New Roman" w:hAnsi="Times New Roman" w:cs="David"/>
            <w:b/>
            <w:bCs/>
            <w:color w:val="auto"/>
            <w:sz w:val="24"/>
            <w:rtl/>
            <w:rPrChange w:id="1826" w:author="Shimon" w:date="2019-08-05T13:35:00Z">
              <w:rPr>
                <w:rStyle w:val="emailstyle17"/>
                <w:rFonts w:ascii="Times New Roman" w:hAnsi="Times New Roman" w:cs="David"/>
                <w:color w:val="auto"/>
                <w:sz w:val="24"/>
                <w:rtl/>
              </w:rPr>
            </w:rPrChange>
          </w:rPr>
          <w:t xml:space="preserve"> היה </w:t>
        </w:r>
      </w:ins>
      <w:ins w:id="1827" w:author="Shimon" w:date="2019-07-30T14:35:00Z">
        <w:r w:rsidR="00520F84" w:rsidRPr="004F2FB7">
          <w:rPr>
            <w:rStyle w:val="emailstyle17"/>
            <w:rFonts w:ascii="Times New Roman" w:hAnsi="Times New Roman" w:cs="David" w:hint="eastAsia"/>
            <w:b/>
            <w:bCs/>
            <w:color w:val="auto"/>
            <w:sz w:val="24"/>
            <w:rtl/>
            <w:rPrChange w:id="1828" w:author="Shimon" w:date="2019-08-05T13:35:00Z">
              <w:rPr>
                <w:rStyle w:val="emailstyle17"/>
                <w:rFonts w:ascii="Times New Roman" w:hAnsi="Times New Roman" w:cs="David" w:hint="eastAsia"/>
                <w:color w:val="auto"/>
                <w:sz w:val="24"/>
                <w:rtl/>
              </w:rPr>
            </w:rPrChange>
          </w:rPr>
          <w:t>רק</w:t>
        </w:r>
        <w:r w:rsidR="00520F84" w:rsidRPr="004F2FB7">
          <w:rPr>
            <w:rStyle w:val="emailstyle17"/>
            <w:rFonts w:ascii="Times New Roman" w:hAnsi="Times New Roman" w:cs="David"/>
            <w:b/>
            <w:bCs/>
            <w:color w:val="auto"/>
            <w:sz w:val="24"/>
            <w:rtl/>
            <w:rPrChange w:id="1829" w:author="Shimon" w:date="2019-08-05T13:35:00Z">
              <w:rPr>
                <w:rStyle w:val="emailstyle17"/>
                <w:rFonts w:ascii="Times New Roman" w:hAnsi="Times New Roman" w:cs="David"/>
                <w:color w:val="auto"/>
                <w:sz w:val="24"/>
                <w:rtl/>
              </w:rPr>
            </w:rPrChange>
          </w:rPr>
          <w:t xml:space="preserve"> </w:t>
        </w:r>
      </w:ins>
      <w:ins w:id="1830" w:author="Shimon" w:date="2019-07-30T14:34:00Z">
        <w:r w:rsidR="00520F84" w:rsidRPr="004F2FB7">
          <w:rPr>
            <w:rStyle w:val="emailstyle17"/>
            <w:rFonts w:ascii="Times New Roman" w:hAnsi="Times New Roman" w:cs="David" w:hint="eastAsia"/>
            <w:b/>
            <w:bCs/>
            <w:color w:val="auto"/>
            <w:sz w:val="24"/>
            <w:rtl/>
            <w:rPrChange w:id="1831" w:author="Shimon" w:date="2019-08-05T13:35:00Z">
              <w:rPr>
                <w:rStyle w:val="emailstyle17"/>
                <w:rFonts w:ascii="Times New Roman" w:hAnsi="Times New Roman" w:cs="David" w:hint="eastAsia"/>
                <w:color w:val="auto"/>
                <w:sz w:val="24"/>
                <w:rtl/>
              </w:rPr>
            </w:rPrChange>
          </w:rPr>
          <w:t>חותם</w:t>
        </w:r>
        <w:r w:rsidR="00520F84" w:rsidRPr="004F2FB7">
          <w:rPr>
            <w:rStyle w:val="emailstyle17"/>
            <w:rFonts w:ascii="Times New Roman" w:hAnsi="Times New Roman" w:cs="David"/>
            <w:b/>
            <w:bCs/>
            <w:color w:val="auto"/>
            <w:sz w:val="24"/>
            <w:rtl/>
            <w:rPrChange w:id="1832" w:author="Shimon" w:date="2019-08-05T13:35:00Z">
              <w:rPr>
                <w:rStyle w:val="emailstyle17"/>
                <w:rFonts w:ascii="Times New Roman" w:hAnsi="Times New Roman" w:cs="David"/>
                <w:color w:val="auto"/>
                <w:sz w:val="24"/>
                <w:rtl/>
              </w:rPr>
            </w:rPrChange>
          </w:rPr>
          <w:t xml:space="preserve"> </w:t>
        </w:r>
        <w:r w:rsidR="00520F84" w:rsidRPr="004F2FB7">
          <w:rPr>
            <w:rStyle w:val="emailstyle17"/>
            <w:rFonts w:ascii="Times New Roman" w:hAnsi="Times New Roman" w:cs="David" w:hint="eastAsia"/>
            <w:b/>
            <w:bCs/>
            <w:color w:val="auto"/>
            <w:sz w:val="24"/>
            <w:rtl/>
            <w:rPrChange w:id="1833" w:author="Shimon" w:date="2019-08-05T13:35:00Z">
              <w:rPr>
                <w:rStyle w:val="emailstyle17"/>
                <w:rFonts w:ascii="Times New Roman" w:hAnsi="Times New Roman" w:cs="David" w:hint="eastAsia"/>
                <w:color w:val="auto"/>
                <w:sz w:val="24"/>
                <w:rtl/>
              </w:rPr>
            </w:rPrChange>
          </w:rPr>
          <w:t>על</w:t>
        </w:r>
        <w:r w:rsidR="00520F84" w:rsidRPr="004F2FB7">
          <w:rPr>
            <w:rStyle w:val="emailstyle17"/>
            <w:rFonts w:ascii="Times New Roman" w:hAnsi="Times New Roman" w:cs="David"/>
            <w:b/>
            <w:bCs/>
            <w:color w:val="auto"/>
            <w:sz w:val="24"/>
            <w:rtl/>
            <w:rPrChange w:id="1834" w:author="Shimon" w:date="2019-08-05T13:35:00Z">
              <w:rPr>
                <w:rStyle w:val="emailstyle17"/>
                <w:rFonts w:ascii="Times New Roman" w:hAnsi="Times New Roman" w:cs="David"/>
                <w:color w:val="auto"/>
                <w:sz w:val="24"/>
                <w:rtl/>
              </w:rPr>
            </w:rPrChange>
          </w:rPr>
          <w:t xml:space="preserve"> </w:t>
        </w:r>
        <w:r w:rsidR="00520F84" w:rsidRPr="004F2FB7">
          <w:rPr>
            <w:rStyle w:val="emailstyle17"/>
            <w:rFonts w:ascii="Times New Roman" w:hAnsi="Times New Roman" w:cs="David" w:hint="eastAsia"/>
            <w:b/>
            <w:bCs/>
            <w:color w:val="auto"/>
            <w:sz w:val="24"/>
            <w:rtl/>
            <w:rPrChange w:id="1835" w:author="Shimon" w:date="2019-08-05T13:35:00Z">
              <w:rPr>
                <w:rStyle w:val="emailstyle17"/>
                <w:rFonts w:ascii="Times New Roman" w:hAnsi="Times New Roman" w:cs="David" w:hint="eastAsia"/>
                <w:color w:val="auto"/>
                <w:sz w:val="24"/>
                <w:rtl/>
              </w:rPr>
            </w:rPrChange>
          </w:rPr>
          <w:t>הנספח</w:t>
        </w:r>
      </w:ins>
      <w:ins w:id="1836" w:author="Shimon" w:date="2019-07-30T14:35:00Z">
        <w:r w:rsidR="00520F84" w:rsidRPr="004F2FB7">
          <w:rPr>
            <w:rStyle w:val="emailstyle17"/>
            <w:rFonts w:ascii="Times New Roman" w:hAnsi="Times New Roman" w:cs="David"/>
            <w:b/>
            <w:bCs/>
            <w:color w:val="auto"/>
            <w:sz w:val="24"/>
            <w:rtl/>
            <w:rPrChange w:id="1837" w:author="Shimon" w:date="2019-08-05T13:35:00Z">
              <w:rPr>
                <w:rStyle w:val="emailstyle17"/>
                <w:rFonts w:ascii="Times New Roman" w:hAnsi="Times New Roman" w:cs="David"/>
                <w:color w:val="auto"/>
                <w:sz w:val="24"/>
                <w:rtl/>
              </w:rPr>
            </w:rPrChange>
          </w:rPr>
          <w:t>,</w:t>
        </w:r>
      </w:ins>
      <w:ins w:id="1838" w:author="Shimon" w:date="2019-07-30T14:34:00Z">
        <w:r w:rsidR="00EA0A83" w:rsidRPr="004F2FB7">
          <w:rPr>
            <w:rStyle w:val="emailstyle17"/>
            <w:rFonts w:ascii="Times New Roman" w:hAnsi="Times New Roman" w:cs="David"/>
            <w:b/>
            <w:bCs/>
            <w:color w:val="auto"/>
            <w:sz w:val="24"/>
            <w:rtl/>
            <w:rPrChange w:id="1839" w:author="Shimon" w:date="2019-08-05T13:35:00Z">
              <w:rPr>
                <w:rStyle w:val="emailstyle17"/>
                <w:rFonts w:ascii="Times New Roman" w:hAnsi="Times New Roman" w:cs="David"/>
                <w:color w:val="auto"/>
                <w:sz w:val="24"/>
                <w:rtl/>
              </w:rPr>
            </w:rPrChange>
          </w:rPr>
          <w:t xml:space="preserve"> </w:t>
        </w:r>
      </w:ins>
      <w:ins w:id="1840" w:author="Shimon" w:date="2019-08-04T12:49:00Z">
        <w:r w:rsidR="00EA0A83" w:rsidRPr="004F2FB7">
          <w:rPr>
            <w:rStyle w:val="emailstyle17"/>
            <w:rFonts w:ascii="Times New Roman" w:hAnsi="Times New Roman" w:cs="David" w:hint="eastAsia"/>
            <w:b/>
            <w:bCs/>
            <w:color w:val="auto"/>
            <w:sz w:val="24"/>
            <w:rtl/>
            <w:rPrChange w:id="1841" w:author="Shimon" w:date="2019-08-05T13:35:00Z">
              <w:rPr>
                <w:rStyle w:val="emailstyle17"/>
                <w:rFonts w:ascii="Times New Roman" w:hAnsi="Times New Roman" w:cs="David" w:hint="eastAsia"/>
                <w:color w:val="auto"/>
                <w:sz w:val="24"/>
                <w:rtl/>
              </w:rPr>
            </w:rPrChange>
          </w:rPr>
          <w:t>הוא</w:t>
        </w:r>
        <w:r w:rsidR="00EA0A83" w:rsidRPr="004F2FB7">
          <w:rPr>
            <w:rStyle w:val="emailstyle17"/>
            <w:rFonts w:ascii="Times New Roman" w:hAnsi="Times New Roman" w:cs="David"/>
            <w:b/>
            <w:bCs/>
            <w:color w:val="auto"/>
            <w:sz w:val="24"/>
            <w:rtl/>
            <w:rPrChange w:id="1842" w:author="Shimon" w:date="2019-08-05T13:35:00Z">
              <w:rPr>
                <w:rStyle w:val="emailstyle17"/>
                <w:rFonts w:ascii="Times New Roman" w:hAnsi="Times New Roman" w:cs="David"/>
                <w:color w:val="auto"/>
                <w:sz w:val="24"/>
                <w:rtl/>
              </w:rPr>
            </w:rPrChange>
          </w:rPr>
          <w:t xml:space="preserve"> היה </w:t>
        </w:r>
      </w:ins>
      <w:ins w:id="1843" w:author="Shimon" w:date="2019-07-30T14:34:00Z">
        <w:r w:rsidR="00520F84" w:rsidRPr="004F2FB7">
          <w:rPr>
            <w:rStyle w:val="emailstyle17"/>
            <w:rFonts w:ascii="Times New Roman" w:hAnsi="Times New Roman" w:cs="David" w:hint="eastAsia"/>
            <w:b/>
            <w:bCs/>
            <w:color w:val="auto"/>
            <w:sz w:val="24"/>
            <w:rtl/>
            <w:rPrChange w:id="1844" w:author="Shimon" w:date="2019-08-05T13:35:00Z">
              <w:rPr>
                <w:rStyle w:val="emailstyle17"/>
                <w:rFonts w:ascii="Times New Roman" w:hAnsi="Times New Roman" w:cs="David" w:hint="eastAsia"/>
                <w:color w:val="auto"/>
                <w:sz w:val="24"/>
                <w:rtl/>
              </w:rPr>
            </w:rPrChange>
          </w:rPr>
          <w:t>זכאי</w:t>
        </w:r>
        <w:r w:rsidR="00520F84" w:rsidRPr="004F2FB7">
          <w:rPr>
            <w:rStyle w:val="emailstyle17"/>
            <w:rFonts w:ascii="Times New Roman" w:hAnsi="Times New Roman" w:cs="David"/>
            <w:b/>
            <w:bCs/>
            <w:color w:val="auto"/>
            <w:sz w:val="24"/>
            <w:rtl/>
            <w:rPrChange w:id="1845" w:author="Shimon" w:date="2019-08-05T13:35:00Z">
              <w:rPr>
                <w:rStyle w:val="emailstyle17"/>
                <w:rFonts w:ascii="Times New Roman" w:hAnsi="Times New Roman" w:cs="David"/>
                <w:color w:val="auto"/>
                <w:sz w:val="24"/>
                <w:rtl/>
              </w:rPr>
            </w:rPrChange>
          </w:rPr>
          <w:t xml:space="preserve"> לפנסיה לפי </w:t>
        </w:r>
      </w:ins>
      <w:ins w:id="1846" w:author="Shimon" w:date="2019-08-04T12:49:00Z">
        <w:r w:rsidR="00EA0A83" w:rsidRPr="004F2FB7">
          <w:rPr>
            <w:rStyle w:val="emailstyle17"/>
            <w:rFonts w:ascii="Times New Roman" w:hAnsi="Times New Roman" w:cs="David"/>
            <w:b/>
            <w:bCs/>
            <w:color w:val="auto"/>
            <w:sz w:val="24"/>
            <w:rtl/>
            <w:rPrChange w:id="1847" w:author="Shimon" w:date="2019-08-05T13:35:00Z">
              <w:rPr>
                <w:rStyle w:val="emailstyle17"/>
                <w:rFonts w:ascii="Times New Roman" w:hAnsi="Times New Roman" w:cs="David"/>
                <w:color w:val="auto"/>
                <w:sz w:val="24"/>
                <w:rtl/>
              </w:rPr>
            </w:rPrChange>
          </w:rPr>
          <w:t>+</w:t>
        </w:r>
      </w:ins>
      <w:ins w:id="1848" w:author="Shimon" w:date="2019-07-30T14:34:00Z">
        <w:r w:rsidR="00520F84" w:rsidRPr="004F2FB7">
          <w:rPr>
            <w:rStyle w:val="emailstyle17"/>
            <w:rFonts w:ascii="Times New Roman" w:hAnsi="Times New Roman" w:cs="David"/>
            <w:b/>
            <w:bCs/>
            <w:color w:val="auto"/>
            <w:sz w:val="24"/>
            <w:rtl/>
            <w:rPrChange w:id="1849" w:author="Shimon" w:date="2019-08-05T13:35:00Z">
              <w:rPr>
                <w:rStyle w:val="emailstyle17"/>
                <w:rFonts w:ascii="Times New Roman" w:hAnsi="Times New Roman" w:cs="David"/>
                <w:color w:val="auto"/>
                <w:sz w:val="24"/>
                <w:rtl/>
              </w:rPr>
            </w:rPrChange>
          </w:rPr>
          <w:t>46</w:t>
        </w:r>
      </w:ins>
      <w:ins w:id="1850" w:author="Shimon" w:date="2019-07-30T14:35:00Z">
        <w:r w:rsidR="00520F84" w:rsidRPr="004F2FB7">
          <w:rPr>
            <w:rStyle w:val="emailstyle17"/>
            <w:rFonts w:ascii="Times New Roman" w:hAnsi="Times New Roman" w:cs="David"/>
            <w:b/>
            <w:bCs/>
            <w:color w:val="auto"/>
            <w:sz w:val="24"/>
            <w:rtl/>
            <w:rPrChange w:id="1851" w:author="Shimon" w:date="2019-08-05T13:35:00Z">
              <w:rPr>
                <w:rStyle w:val="emailstyle17"/>
                <w:rFonts w:ascii="Times New Roman" w:hAnsi="Times New Roman" w:cs="David"/>
                <w:color w:val="auto"/>
                <w:sz w:val="24"/>
                <w:rtl/>
              </w:rPr>
            </w:rPrChange>
          </w:rPr>
          <w:t>.</w:t>
        </w:r>
      </w:ins>
    </w:p>
    <w:p w14:paraId="37146B0C" w14:textId="3204C50D" w:rsidR="00682792" w:rsidRPr="001A42E6" w:rsidRDefault="00EA0A83">
      <w:pPr>
        <w:pStyle w:val="11"/>
        <w:numPr>
          <w:ilvl w:val="0"/>
          <w:numId w:val="42"/>
        </w:numPr>
        <w:tabs>
          <w:tab w:val="num" w:pos="1069"/>
        </w:tabs>
        <w:spacing w:before="0" w:after="240" w:line="360" w:lineRule="auto"/>
        <w:ind w:left="381"/>
        <w:rPr>
          <w:ins w:id="1852" w:author="Shimon" w:date="2019-07-23T14:16:00Z"/>
          <w:rStyle w:val="emailstyle17"/>
          <w:rFonts w:ascii="Times New Roman" w:hAnsi="Times New Roman" w:cs="David"/>
          <w:b/>
          <w:bCs/>
          <w:color w:val="auto"/>
          <w:szCs w:val="28"/>
          <w:rPrChange w:id="1853" w:author="Shimon" w:date="2019-07-31T14:34:00Z">
            <w:rPr>
              <w:ins w:id="1854" w:author="Shimon" w:date="2019-07-23T14:16:00Z"/>
              <w:rStyle w:val="emailstyle17"/>
              <w:rFonts w:ascii="Times New Roman" w:hAnsi="Times New Roman" w:cs="David"/>
              <w:b/>
              <w:bCs/>
              <w:color w:val="auto"/>
              <w:szCs w:val="28"/>
              <w:u w:val="single"/>
            </w:rPr>
          </w:rPrChange>
        </w:rPr>
        <w:pPrChange w:id="1855" w:author="Shimon" w:date="2019-07-31T14:35:00Z">
          <w:pPr>
            <w:pStyle w:val="11"/>
            <w:numPr>
              <w:numId w:val="14"/>
            </w:numPr>
            <w:tabs>
              <w:tab w:val="num" w:pos="1069"/>
            </w:tabs>
            <w:spacing w:before="0" w:after="240" w:line="360" w:lineRule="auto"/>
            <w:ind w:left="510" w:right="360" w:hanging="425"/>
          </w:pPr>
        </w:pPrChange>
      </w:pPr>
      <w:ins w:id="1856" w:author="Shimon" w:date="2019-08-04T12:50:00Z">
        <w:r>
          <w:rPr>
            <w:rStyle w:val="emailstyle17"/>
            <w:rFonts w:ascii="Times New Roman" w:hAnsi="Times New Roman" w:cs="David" w:hint="cs"/>
            <w:b/>
            <w:bCs/>
            <w:color w:val="auto"/>
            <w:sz w:val="24"/>
            <w:rtl/>
          </w:rPr>
          <w:t>מ</w:t>
        </w:r>
      </w:ins>
      <w:ins w:id="1857" w:author="Shimon" w:date="2019-07-23T14:00:00Z">
        <w:r w:rsidR="00D33932" w:rsidRPr="001A42E6">
          <w:rPr>
            <w:rStyle w:val="emailstyle17"/>
            <w:rFonts w:ascii="Times New Roman" w:hAnsi="Times New Roman" w:cs="David" w:hint="eastAsia"/>
            <w:b/>
            <w:bCs/>
            <w:color w:val="auto"/>
            <w:sz w:val="24"/>
            <w:rtl/>
            <w:rPrChange w:id="1858" w:author="Shimon" w:date="2019-07-31T14:34:00Z">
              <w:rPr>
                <w:rStyle w:val="emailstyle17"/>
                <w:rFonts w:ascii="Times New Roman" w:hAnsi="Times New Roman" w:cs="David" w:hint="eastAsia"/>
                <w:b/>
                <w:bCs/>
                <w:color w:val="auto"/>
                <w:szCs w:val="28"/>
                <w:u w:val="single"/>
                <w:rtl/>
              </w:rPr>
            </w:rPrChange>
          </w:rPr>
          <w:t>ה</w:t>
        </w:r>
      </w:ins>
      <w:ins w:id="1859" w:author="Shimon" w:date="2019-07-23T13:43:00Z">
        <w:r w:rsidR="00337EAF" w:rsidRPr="001A42E6">
          <w:rPr>
            <w:rStyle w:val="emailstyle17"/>
            <w:rFonts w:ascii="Times New Roman" w:hAnsi="Times New Roman" w:cs="David" w:hint="eastAsia"/>
            <w:b/>
            <w:bCs/>
            <w:color w:val="auto"/>
            <w:sz w:val="24"/>
            <w:rtl/>
            <w:rPrChange w:id="1860" w:author="Shimon" w:date="2019-07-31T14:34:00Z">
              <w:rPr>
                <w:rStyle w:val="emailstyle17"/>
                <w:rFonts w:ascii="Times New Roman" w:hAnsi="Times New Roman" w:cs="David" w:hint="eastAsia"/>
                <w:b/>
                <w:bCs/>
                <w:color w:val="auto"/>
                <w:szCs w:val="28"/>
                <w:u w:val="single"/>
                <w:rtl/>
              </w:rPr>
            </w:rPrChange>
          </w:rPr>
          <w:t>עובדה</w:t>
        </w:r>
        <w:r w:rsidR="00337EAF" w:rsidRPr="001A42E6">
          <w:rPr>
            <w:rStyle w:val="emailstyle17"/>
            <w:rFonts w:ascii="Times New Roman" w:hAnsi="Times New Roman" w:cs="David"/>
            <w:b/>
            <w:bCs/>
            <w:color w:val="auto"/>
            <w:sz w:val="24"/>
            <w:rtl/>
            <w:rPrChange w:id="1861" w:author="Shimon" w:date="2019-07-31T14:34:00Z">
              <w:rPr>
                <w:rStyle w:val="emailstyle17"/>
                <w:rFonts w:ascii="Times New Roman" w:hAnsi="Times New Roman" w:cs="David"/>
                <w:b/>
                <w:bCs/>
                <w:color w:val="auto"/>
                <w:szCs w:val="28"/>
                <w:u w:val="single"/>
                <w:rtl/>
              </w:rPr>
            </w:rPrChange>
          </w:rPr>
          <w:t xml:space="preserve"> </w:t>
        </w:r>
      </w:ins>
      <w:ins w:id="1862" w:author="Shimon" w:date="2019-07-23T13:56:00Z">
        <w:r w:rsidR="00435D70" w:rsidRPr="001A42E6">
          <w:rPr>
            <w:rStyle w:val="emailstyle17"/>
            <w:rFonts w:ascii="Times New Roman" w:hAnsi="Times New Roman" w:cs="David" w:hint="eastAsia"/>
            <w:b/>
            <w:bCs/>
            <w:color w:val="auto"/>
            <w:sz w:val="24"/>
            <w:rtl/>
            <w:rPrChange w:id="1863" w:author="Shimon" w:date="2019-07-31T14:34:00Z">
              <w:rPr>
                <w:rStyle w:val="emailstyle17"/>
                <w:rFonts w:ascii="Times New Roman" w:hAnsi="Times New Roman" w:cs="David" w:hint="eastAsia"/>
                <w:b/>
                <w:bCs/>
                <w:color w:val="auto"/>
                <w:szCs w:val="28"/>
                <w:u w:val="single"/>
                <w:rtl/>
              </w:rPr>
            </w:rPrChange>
          </w:rPr>
          <w:t>שכל</w:t>
        </w:r>
        <w:r w:rsidR="00435D70" w:rsidRPr="001A42E6">
          <w:rPr>
            <w:rStyle w:val="emailstyle17"/>
            <w:rFonts w:ascii="Times New Roman" w:hAnsi="Times New Roman" w:cs="David"/>
            <w:b/>
            <w:bCs/>
            <w:color w:val="auto"/>
            <w:sz w:val="24"/>
            <w:rtl/>
            <w:rPrChange w:id="1864" w:author="Shimon" w:date="2019-07-31T14:34:00Z">
              <w:rPr>
                <w:rStyle w:val="emailstyle17"/>
                <w:rFonts w:ascii="Times New Roman" w:hAnsi="Times New Roman" w:cs="David"/>
                <w:b/>
                <w:bCs/>
                <w:color w:val="auto"/>
                <w:szCs w:val="28"/>
                <w:u w:val="single"/>
                <w:rtl/>
              </w:rPr>
            </w:rPrChange>
          </w:rPr>
          <w:t xml:space="preserve"> חודש, במשך עשרות שנים, </w:t>
        </w:r>
      </w:ins>
      <w:ins w:id="1865" w:author="Shimon" w:date="2019-07-23T13:53:00Z">
        <w:r w:rsidR="00435D70" w:rsidRPr="001A42E6">
          <w:rPr>
            <w:rStyle w:val="emailstyle17"/>
            <w:rFonts w:ascii="Times New Roman" w:hAnsi="Times New Roman" w:cs="David" w:hint="eastAsia"/>
            <w:b/>
            <w:bCs/>
            <w:color w:val="auto"/>
            <w:sz w:val="24"/>
            <w:rtl/>
            <w:rPrChange w:id="1866" w:author="Shimon" w:date="2019-07-31T14:34:00Z">
              <w:rPr>
                <w:rStyle w:val="emailstyle17"/>
                <w:rFonts w:ascii="Times New Roman" w:hAnsi="Times New Roman" w:cs="David" w:hint="eastAsia"/>
                <w:b/>
                <w:bCs/>
                <w:color w:val="auto"/>
                <w:szCs w:val="28"/>
                <w:u w:val="single"/>
                <w:rtl/>
              </w:rPr>
            </w:rPrChange>
          </w:rPr>
          <w:t>הופיע</w:t>
        </w:r>
        <w:r w:rsidR="00435D70" w:rsidRPr="001A42E6">
          <w:rPr>
            <w:rStyle w:val="emailstyle17"/>
            <w:rFonts w:ascii="Times New Roman" w:hAnsi="Times New Roman" w:cs="David"/>
            <w:b/>
            <w:bCs/>
            <w:color w:val="auto"/>
            <w:sz w:val="24"/>
            <w:rtl/>
            <w:rPrChange w:id="1867" w:author="Shimon" w:date="2019-07-31T14:34:00Z">
              <w:rPr>
                <w:rStyle w:val="emailstyle17"/>
                <w:rFonts w:ascii="Times New Roman" w:hAnsi="Times New Roman" w:cs="David"/>
                <w:b/>
                <w:bCs/>
                <w:color w:val="auto"/>
                <w:szCs w:val="28"/>
                <w:u w:val="single"/>
                <w:rtl/>
              </w:rPr>
            </w:rPrChange>
          </w:rPr>
          <w:t xml:space="preserve"> במפורש ע"ג כל אחד מתלושי השכר </w:t>
        </w:r>
      </w:ins>
      <w:ins w:id="1868" w:author="Shimon" w:date="2019-07-23T14:01:00Z">
        <w:r w:rsidR="00D33932" w:rsidRPr="001A42E6">
          <w:rPr>
            <w:rStyle w:val="emailstyle17"/>
            <w:rFonts w:ascii="Times New Roman" w:hAnsi="Times New Roman" w:cs="David" w:hint="eastAsia"/>
            <w:b/>
            <w:bCs/>
            <w:color w:val="auto"/>
            <w:sz w:val="24"/>
            <w:rtl/>
            <w:rPrChange w:id="1869" w:author="Shimon" w:date="2019-07-31T14:34:00Z">
              <w:rPr>
                <w:rStyle w:val="emailstyle17"/>
                <w:rFonts w:ascii="Times New Roman" w:hAnsi="Times New Roman" w:cs="David" w:hint="eastAsia"/>
                <w:b/>
                <w:bCs/>
                <w:color w:val="auto"/>
                <w:szCs w:val="28"/>
                <w:u w:val="single"/>
                <w:rtl/>
              </w:rPr>
            </w:rPrChange>
          </w:rPr>
          <w:t>של</w:t>
        </w:r>
        <w:r w:rsidR="00D33932" w:rsidRPr="001A42E6">
          <w:rPr>
            <w:rStyle w:val="emailstyle17"/>
            <w:rFonts w:ascii="Times New Roman" w:hAnsi="Times New Roman" w:cs="David"/>
            <w:b/>
            <w:bCs/>
            <w:color w:val="auto"/>
            <w:sz w:val="24"/>
            <w:rtl/>
            <w:rPrChange w:id="1870" w:author="Shimon" w:date="2019-07-31T14:34:00Z">
              <w:rPr>
                <w:rStyle w:val="emailstyle17"/>
                <w:rFonts w:ascii="Times New Roman" w:hAnsi="Times New Roman" w:cs="David"/>
                <w:b/>
                <w:bCs/>
                <w:color w:val="auto"/>
                <w:szCs w:val="28"/>
                <w:u w:val="single"/>
                <w:rtl/>
              </w:rPr>
            </w:rPrChange>
          </w:rPr>
          <w:t xml:space="preserve"> התובע </w:t>
        </w:r>
      </w:ins>
      <w:ins w:id="1871" w:author="Shimon" w:date="2019-07-23T14:16:00Z">
        <w:r w:rsidR="00682792" w:rsidRPr="001A42E6">
          <w:rPr>
            <w:rStyle w:val="emailstyle17"/>
            <w:rFonts w:ascii="Times New Roman" w:hAnsi="Times New Roman" w:cs="David"/>
            <w:color w:val="auto"/>
            <w:sz w:val="24"/>
            <w:rtl/>
          </w:rPr>
          <w:t>(</w:t>
        </w:r>
      </w:ins>
      <w:ins w:id="1872" w:author="Shimon" w:date="2019-07-30T14:39:00Z">
        <w:r w:rsidR="00520F84" w:rsidRPr="001A42E6">
          <w:rPr>
            <w:rStyle w:val="emailstyle17"/>
            <w:rFonts w:ascii="Times New Roman" w:hAnsi="Times New Roman" w:cs="David" w:hint="eastAsia"/>
            <w:color w:val="auto"/>
            <w:sz w:val="24"/>
            <w:rtl/>
          </w:rPr>
          <w:t>בטור</w:t>
        </w:r>
      </w:ins>
      <w:ins w:id="1873" w:author="Shimon" w:date="2019-07-23T14:16:00Z">
        <w:r w:rsidR="00682792" w:rsidRPr="001A42E6">
          <w:rPr>
            <w:rStyle w:val="emailstyle17"/>
            <w:rFonts w:ascii="Times New Roman" w:hAnsi="Times New Roman" w:cs="David"/>
            <w:color w:val="auto"/>
            <w:sz w:val="24"/>
            <w:rtl/>
          </w:rPr>
          <w:t xml:space="preserve"> "נתוני עזר"</w:t>
        </w:r>
      </w:ins>
      <w:ins w:id="1874" w:author="Shimon" w:date="2019-07-30T14:40:00Z">
        <w:r w:rsidR="00520F84" w:rsidRPr="001A42E6">
          <w:rPr>
            <w:rStyle w:val="emailstyle17"/>
            <w:rFonts w:ascii="Times New Roman" w:hAnsi="Times New Roman" w:cs="David"/>
            <w:color w:val="auto"/>
            <w:sz w:val="24"/>
            <w:rtl/>
            <w:rPrChange w:id="1875" w:author="Shimon" w:date="2019-07-31T14:34:00Z">
              <w:rPr>
                <w:rStyle w:val="emailstyle17"/>
                <w:rFonts w:ascii="Times New Roman" w:hAnsi="Times New Roman" w:cs="David"/>
                <w:color w:val="auto"/>
                <w:sz w:val="24"/>
                <w:u w:val="single"/>
                <w:rtl/>
              </w:rPr>
            </w:rPrChange>
          </w:rPr>
          <w:t xml:space="preserve">, בו </w:t>
        </w:r>
      </w:ins>
      <w:ins w:id="1876" w:author="Shimon" w:date="2019-07-23T14:16:00Z">
        <w:r w:rsidR="00682792" w:rsidRPr="001A42E6">
          <w:rPr>
            <w:rStyle w:val="emailstyle17"/>
            <w:rFonts w:ascii="Times New Roman" w:hAnsi="Times New Roman" w:cs="David" w:hint="eastAsia"/>
            <w:color w:val="auto"/>
            <w:sz w:val="24"/>
            <w:rtl/>
            <w:rPrChange w:id="1877" w:author="Shimon" w:date="2019-07-31T14:34:00Z">
              <w:rPr>
                <w:rStyle w:val="emailstyle17"/>
                <w:rFonts w:ascii="Times New Roman" w:hAnsi="Times New Roman" w:cs="David" w:hint="eastAsia"/>
                <w:color w:val="auto"/>
                <w:sz w:val="24"/>
                <w:u w:val="single"/>
                <w:rtl/>
              </w:rPr>
            </w:rPrChange>
          </w:rPr>
          <w:t>מפ</w:t>
        </w:r>
      </w:ins>
      <w:ins w:id="1878" w:author="Shimon" w:date="2019-07-30T14:40:00Z">
        <w:r w:rsidR="00520F84" w:rsidRPr="001A42E6">
          <w:rPr>
            <w:rStyle w:val="emailstyle17"/>
            <w:rFonts w:ascii="Times New Roman" w:hAnsi="Times New Roman" w:cs="David" w:hint="eastAsia"/>
            <w:color w:val="auto"/>
            <w:sz w:val="24"/>
            <w:rtl/>
            <w:rPrChange w:id="1879" w:author="Shimon" w:date="2019-07-31T14:34:00Z">
              <w:rPr>
                <w:rStyle w:val="emailstyle17"/>
                <w:rFonts w:ascii="Times New Roman" w:hAnsi="Times New Roman" w:cs="David" w:hint="eastAsia"/>
                <w:color w:val="auto"/>
                <w:sz w:val="24"/>
                <w:u w:val="single"/>
                <w:rtl/>
              </w:rPr>
            </w:rPrChange>
          </w:rPr>
          <w:t>ו</w:t>
        </w:r>
      </w:ins>
      <w:ins w:id="1880" w:author="Shimon" w:date="2019-07-23T14:16:00Z">
        <w:r w:rsidR="00520F84" w:rsidRPr="001A42E6">
          <w:rPr>
            <w:rStyle w:val="emailstyle17"/>
            <w:rFonts w:ascii="Times New Roman" w:hAnsi="Times New Roman" w:cs="David" w:hint="eastAsia"/>
            <w:color w:val="auto"/>
            <w:sz w:val="24"/>
            <w:rtl/>
            <w:rPrChange w:id="1881" w:author="Shimon" w:date="2019-07-31T14:34:00Z">
              <w:rPr>
                <w:rStyle w:val="emailstyle17"/>
                <w:rFonts w:ascii="Times New Roman" w:hAnsi="Times New Roman" w:cs="David" w:hint="eastAsia"/>
                <w:color w:val="auto"/>
                <w:sz w:val="24"/>
                <w:u w:val="single"/>
                <w:rtl/>
              </w:rPr>
            </w:rPrChange>
          </w:rPr>
          <w:t>רטים</w:t>
        </w:r>
        <w:r w:rsidR="00520F84" w:rsidRPr="001A42E6">
          <w:rPr>
            <w:rStyle w:val="emailstyle17"/>
            <w:rFonts w:ascii="Times New Roman" w:hAnsi="Times New Roman" w:cs="David"/>
            <w:color w:val="auto"/>
            <w:sz w:val="24"/>
            <w:rtl/>
            <w:rPrChange w:id="1882" w:author="Shimon" w:date="2019-07-31T14:34:00Z">
              <w:rPr>
                <w:rStyle w:val="emailstyle17"/>
                <w:rFonts w:ascii="Times New Roman" w:hAnsi="Times New Roman" w:cs="David"/>
                <w:color w:val="auto"/>
                <w:sz w:val="24"/>
                <w:u w:val="single"/>
                <w:rtl/>
              </w:rPr>
            </w:rPrChange>
          </w:rPr>
          <w:t xml:space="preserve"> </w:t>
        </w:r>
        <w:r w:rsidR="00520F84" w:rsidRPr="001A42E6">
          <w:rPr>
            <w:rStyle w:val="emailstyle17"/>
            <w:rFonts w:ascii="Times New Roman" w:hAnsi="Times New Roman" w:cs="David" w:hint="eastAsia"/>
            <w:color w:val="auto"/>
            <w:sz w:val="24"/>
            <w:rtl/>
            <w:rPrChange w:id="1883" w:author="Shimon" w:date="2019-07-31T14:34:00Z">
              <w:rPr>
                <w:rStyle w:val="emailstyle17"/>
                <w:rFonts w:ascii="Times New Roman" w:hAnsi="Times New Roman" w:cs="David" w:hint="eastAsia"/>
                <w:color w:val="auto"/>
                <w:sz w:val="24"/>
                <w:u w:val="single"/>
                <w:rtl/>
              </w:rPr>
            </w:rPrChange>
          </w:rPr>
          <w:t>בין</w:t>
        </w:r>
        <w:r w:rsidR="00520F84" w:rsidRPr="001A42E6">
          <w:rPr>
            <w:rStyle w:val="emailstyle17"/>
            <w:rFonts w:ascii="Times New Roman" w:hAnsi="Times New Roman" w:cs="David"/>
            <w:color w:val="auto"/>
            <w:sz w:val="24"/>
            <w:rtl/>
            <w:rPrChange w:id="1884" w:author="Shimon" w:date="2019-07-31T14:34:00Z">
              <w:rPr>
                <w:rStyle w:val="emailstyle17"/>
                <w:rFonts w:ascii="Times New Roman" w:hAnsi="Times New Roman" w:cs="David"/>
                <w:color w:val="auto"/>
                <w:sz w:val="24"/>
                <w:u w:val="single"/>
                <w:rtl/>
              </w:rPr>
            </w:rPrChange>
          </w:rPr>
          <w:t xml:space="preserve"> </w:t>
        </w:r>
        <w:r w:rsidR="00520F84" w:rsidRPr="001A42E6">
          <w:rPr>
            <w:rStyle w:val="emailstyle17"/>
            <w:rFonts w:ascii="Times New Roman" w:hAnsi="Times New Roman" w:cs="David" w:hint="eastAsia"/>
            <w:color w:val="auto"/>
            <w:sz w:val="24"/>
            <w:rtl/>
            <w:rPrChange w:id="1885" w:author="Shimon" w:date="2019-07-31T14:34:00Z">
              <w:rPr>
                <w:rStyle w:val="emailstyle17"/>
                <w:rFonts w:ascii="Times New Roman" w:hAnsi="Times New Roman" w:cs="David" w:hint="eastAsia"/>
                <w:color w:val="auto"/>
                <w:sz w:val="24"/>
                <w:u w:val="single"/>
                <w:rtl/>
              </w:rPr>
            </w:rPrChange>
          </w:rPr>
          <w:t>השאר</w:t>
        </w:r>
        <w:r w:rsidR="00682792" w:rsidRPr="001A42E6">
          <w:rPr>
            <w:rStyle w:val="emailstyle17"/>
            <w:rFonts w:ascii="Times New Roman" w:hAnsi="Times New Roman" w:cs="David"/>
            <w:color w:val="auto"/>
            <w:sz w:val="24"/>
            <w:rtl/>
            <w:rPrChange w:id="1886" w:author="Shimon" w:date="2019-07-31T14:34:00Z">
              <w:rPr>
                <w:rStyle w:val="emailstyle17"/>
                <w:rFonts w:ascii="Times New Roman" w:hAnsi="Times New Roman" w:cs="David"/>
                <w:color w:val="auto"/>
                <w:sz w:val="24"/>
                <w:u w:val="single"/>
                <w:rtl/>
              </w:rPr>
            </w:rPrChange>
          </w:rPr>
          <w:t xml:space="preserve"> ה"משכורות הקובעות" לפנסיה) </w:t>
        </w:r>
      </w:ins>
      <w:ins w:id="1887" w:author="Shimon" w:date="2019-07-30T14:40:00Z">
        <w:r w:rsidR="00520F84" w:rsidRPr="001A42E6">
          <w:rPr>
            <w:rStyle w:val="emailstyle17"/>
            <w:rFonts w:ascii="Times New Roman" w:hAnsi="Times New Roman" w:cs="David" w:hint="eastAsia"/>
            <w:b/>
            <w:bCs/>
            <w:color w:val="auto"/>
            <w:sz w:val="24"/>
            <w:rtl/>
            <w:rPrChange w:id="1888" w:author="Shimon" w:date="2019-07-31T14:34:00Z">
              <w:rPr>
                <w:rStyle w:val="emailstyle17"/>
                <w:rFonts w:ascii="Times New Roman" w:hAnsi="Times New Roman" w:cs="David" w:hint="eastAsia"/>
                <w:b/>
                <w:bCs/>
                <w:color w:val="auto"/>
                <w:sz w:val="24"/>
                <w:u w:val="single"/>
                <w:rtl/>
              </w:rPr>
            </w:rPrChange>
          </w:rPr>
          <w:t>סכום</w:t>
        </w:r>
        <w:r w:rsidR="00520F84" w:rsidRPr="001A42E6">
          <w:rPr>
            <w:rStyle w:val="emailstyle17"/>
            <w:rFonts w:ascii="Times New Roman" w:hAnsi="Times New Roman" w:cs="David"/>
            <w:b/>
            <w:bCs/>
            <w:color w:val="auto"/>
            <w:sz w:val="24"/>
            <w:rtl/>
            <w:rPrChange w:id="1889" w:author="Shimon" w:date="2019-07-31T14:34:00Z">
              <w:rPr>
                <w:rStyle w:val="emailstyle17"/>
                <w:rFonts w:ascii="Times New Roman" w:hAnsi="Times New Roman" w:cs="David"/>
                <w:b/>
                <w:bCs/>
                <w:color w:val="auto"/>
                <w:sz w:val="24"/>
                <w:u w:val="single"/>
                <w:rtl/>
              </w:rPr>
            </w:rPrChange>
          </w:rPr>
          <w:t xml:space="preserve"> </w:t>
        </w:r>
        <w:r w:rsidR="00520F84" w:rsidRPr="001A42E6">
          <w:rPr>
            <w:rStyle w:val="emailstyle17"/>
            <w:rFonts w:ascii="Times New Roman" w:hAnsi="Times New Roman" w:cs="David" w:hint="eastAsia"/>
            <w:b/>
            <w:bCs/>
            <w:color w:val="auto"/>
            <w:sz w:val="24"/>
            <w:rtl/>
            <w:rPrChange w:id="1890" w:author="Shimon" w:date="2019-07-31T14:34:00Z">
              <w:rPr>
                <w:rStyle w:val="emailstyle17"/>
                <w:rFonts w:ascii="Times New Roman" w:hAnsi="Times New Roman" w:cs="David" w:hint="eastAsia"/>
                <w:b/>
                <w:bCs/>
                <w:color w:val="auto"/>
                <w:sz w:val="24"/>
                <w:u w:val="single"/>
                <w:rtl/>
              </w:rPr>
            </w:rPrChange>
          </w:rPr>
          <w:t>משכורת</w:t>
        </w:r>
        <w:r w:rsidR="00520F84" w:rsidRPr="001A42E6">
          <w:rPr>
            <w:rStyle w:val="emailstyle17"/>
            <w:rFonts w:ascii="Times New Roman" w:hAnsi="Times New Roman" w:cs="David"/>
            <w:b/>
            <w:bCs/>
            <w:color w:val="auto"/>
            <w:sz w:val="24"/>
            <w:rtl/>
            <w:rPrChange w:id="1891" w:author="Shimon" w:date="2019-07-31T14:34:00Z">
              <w:rPr>
                <w:rStyle w:val="emailstyle17"/>
                <w:rFonts w:ascii="Times New Roman" w:hAnsi="Times New Roman" w:cs="David"/>
                <w:b/>
                <w:bCs/>
                <w:color w:val="auto"/>
                <w:sz w:val="24"/>
                <w:u w:val="single"/>
                <w:rtl/>
              </w:rPr>
            </w:rPrChange>
          </w:rPr>
          <w:t xml:space="preserve"> </w:t>
        </w:r>
        <w:r w:rsidR="00520F84" w:rsidRPr="001A42E6">
          <w:rPr>
            <w:rStyle w:val="emailstyle17"/>
            <w:rFonts w:ascii="Times New Roman" w:hAnsi="Times New Roman" w:cs="David" w:hint="eastAsia"/>
            <w:b/>
            <w:bCs/>
            <w:color w:val="auto"/>
            <w:sz w:val="24"/>
            <w:rtl/>
            <w:rPrChange w:id="1892" w:author="Shimon" w:date="2019-07-31T14:34:00Z">
              <w:rPr>
                <w:rStyle w:val="emailstyle17"/>
                <w:rFonts w:ascii="Times New Roman" w:hAnsi="Times New Roman" w:cs="David" w:hint="eastAsia"/>
                <w:b/>
                <w:bCs/>
                <w:color w:val="auto"/>
                <w:sz w:val="24"/>
                <w:u w:val="single"/>
                <w:rtl/>
              </w:rPr>
            </w:rPrChange>
          </w:rPr>
          <w:t>בדרגה</w:t>
        </w:r>
        <w:r w:rsidR="00520F84" w:rsidRPr="001A42E6">
          <w:rPr>
            <w:rStyle w:val="emailstyle17"/>
            <w:rFonts w:ascii="Times New Roman" w:hAnsi="Times New Roman" w:cs="David"/>
            <w:b/>
            <w:bCs/>
            <w:color w:val="auto"/>
            <w:sz w:val="24"/>
            <w:rtl/>
            <w:rPrChange w:id="1893" w:author="Shimon" w:date="2019-07-31T14:34:00Z">
              <w:rPr>
                <w:rStyle w:val="emailstyle17"/>
                <w:rFonts w:ascii="Times New Roman" w:hAnsi="Times New Roman" w:cs="David"/>
                <w:b/>
                <w:bCs/>
                <w:color w:val="auto"/>
                <w:sz w:val="24"/>
                <w:u w:val="single"/>
                <w:rtl/>
              </w:rPr>
            </w:rPrChange>
          </w:rPr>
          <w:t xml:space="preserve"> +46 בשיא הותק </w:t>
        </w:r>
      </w:ins>
      <w:ins w:id="1894" w:author="Shimon" w:date="2019-07-31T14:35:00Z">
        <w:r w:rsidR="001A42E6" w:rsidRPr="007B3EB2">
          <w:rPr>
            <w:rStyle w:val="emailstyle17"/>
            <w:rFonts w:ascii="Times New Roman" w:hAnsi="Times New Roman" w:cs="David" w:hint="cs"/>
            <w:color w:val="auto"/>
            <w:sz w:val="24"/>
            <w:rtl/>
          </w:rPr>
          <w:t xml:space="preserve">לצד הכותרת </w:t>
        </w:r>
      </w:ins>
      <w:ins w:id="1895" w:author="Shimon" w:date="2019-07-23T14:15:00Z">
        <w:r w:rsidR="00682792" w:rsidRPr="001A42E6">
          <w:rPr>
            <w:rStyle w:val="emailstyle17"/>
            <w:rFonts w:ascii="Times New Roman" w:hAnsi="Times New Roman" w:cs="David"/>
            <w:b/>
            <w:bCs/>
            <w:color w:val="auto"/>
            <w:sz w:val="24"/>
            <w:rtl/>
            <w:rPrChange w:id="1896" w:author="Shimon" w:date="2019-07-31T14:34:00Z">
              <w:rPr>
                <w:rStyle w:val="emailstyle17"/>
                <w:rFonts w:ascii="Times New Roman" w:hAnsi="Times New Roman" w:cs="David"/>
                <w:b/>
                <w:bCs/>
                <w:color w:val="auto"/>
                <w:szCs w:val="28"/>
                <w:u w:val="single"/>
                <w:rtl/>
              </w:rPr>
            </w:rPrChange>
          </w:rPr>
          <w:t>"</w:t>
        </w:r>
      </w:ins>
      <w:ins w:id="1897" w:author="Shimon" w:date="2019-07-23T14:14:00Z">
        <w:r w:rsidR="00682792" w:rsidRPr="001A42E6">
          <w:rPr>
            <w:rStyle w:val="emailstyle17"/>
            <w:rFonts w:ascii="Times New Roman" w:hAnsi="Times New Roman" w:cs="David" w:hint="eastAsia"/>
            <w:b/>
            <w:bCs/>
            <w:color w:val="auto"/>
            <w:sz w:val="24"/>
            <w:rtl/>
            <w:rPrChange w:id="1898" w:author="Shimon" w:date="2019-07-31T14:34:00Z">
              <w:rPr>
                <w:rStyle w:val="emailstyle17"/>
                <w:rFonts w:ascii="Times New Roman" w:hAnsi="Times New Roman" w:cs="David" w:hint="eastAsia"/>
                <w:b/>
                <w:bCs/>
                <w:color w:val="auto"/>
                <w:szCs w:val="28"/>
                <w:u w:val="single"/>
                <w:rtl/>
              </w:rPr>
            </w:rPrChange>
          </w:rPr>
          <w:t>ברוטו</w:t>
        </w:r>
        <w:r w:rsidR="00682792" w:rsidRPr="001A42E6">
          <w:rPr>
            <w:rStyle w:val="emailstyle17"/>
            <w:rFonts w:ascii="Times New Roman" w:hAnsi="Times New Roman" w:cs="David"/>
            <w:b/>
            <w:bCs/>
            <w:color w:val="auto"/>
            <w:sz w:val="24"/>
            <w:rtl/>
            <w:rPrChange w:id="1899" w:author="Shimon" w:date="2019-07-31T14:34:00Z">
              <w:rPr>
                <w:rStyle w:val="emailstyle17"/>
                <w:rFonts w:ascii="Times New Roman" w:hAnsi="Times New Roman" w:cs="David"/>
                <w:b/>
                <w:bCs/>
                <w:color w:val="auto"/>
                <w:szCs w:val="28"/>
                <w:u w:val="single"/>
                <w:rtl/>
              </w:rPr>
            </w:rPrChange>
          </w:rPr>
          <w:t xml:space="preserve"> כתב מינוי"</w:t>
        </w:r>
      </w:ins>
      <w:ins w:id="1900" w:author="Shimon" w:date="2019-07-30T14:41:00Z">
        <w:r w:rsidR="00520F84" w:rsidRPr="001A42E6">
          <w:rPr>
            <w:rStyle w:val="emailstyle17"/>
            <w:rFonts w:ascii="Times New Roman" w:hAnsi="Times New Roman" w:cs="David"/>
            <w:b/>
            <w:bCs/>
            <w:color w:val="auto"/>
            <w:sz w:val="24"/>
            <w:rtl/>
            <w:rPrChange w:id="1901" w:author="Shimon" w:date="2019-07-31T14:34:00Z">
              <w:rPr>
                <w:rStyle w:val="emailstyle17"/>
                <w:rFonts w:ascii="Times New Roman" w:hAnsi="Times New Roman" w:cs="David"/>
                <w:b/>
                <w:bCs/>
                <w:color w:val="auto"/>
                <w:sz w:val="24"/>
                <w:u w:val="single"/>
                <w:rtl/>
              </w:rPr>
            </w:rPrChange>
          </w:rPr>
          <w:t>,</w:t>
        </w:r>
      </w:ins>
      <w:ins w:id="1902" w:author="Shimon" w:date="2019-07-23T14:14:00Z">
        <w:r w:rsidR="00682792" w:rsidRPr="001A42E6">
          <w:rPr>
            <w:rStyle w:val="emailstyle17"/>
            <w:rFonts w:ascii="Times New Roman" w:hAnsi="Times New Roman" w:cs="David"/>
            <w:b/>
            <w:bCs/>
            <w:color w:val="auto"/>
            <w:sz w:val="24"/>
            <w:rtl/>
            <w:rPrChange w:id="1903" w:author="Shimon" w:date="2019-07-31T14:34:00Z">
              <w:rPr>
                <w:rStyle w:val="emailstyle17"/>
                <w:rFonts w:ascii="Times New Roman" w:hAnsi="Times New Roman" w:cs="David"/>
                <w:b/>
                <w:bCs/>
                <w:color w:val="auto"/>
                <w:szCs w:val="28"/>
                <w:u w:val="single"/>
                <w:rtl/>
              </w:rPr>
            </w:rPrChange>
          </w:rPr>
          <w:t xml:space="preserve"> </w:t>
        </w:r>
      </w:ins>
      <w:ins w:id="1904" w:author="Shimon" w:date="2019-07-23T14:16:00Z">
        <w:r w:rsidR="00682792" w:rsidRPr="001A42E6">
          <w:rPr>
            <w:rStyle w:val="emailstyle17"/>
            <w:rFonts w:ascii="Times New Roman" w:hAnsi="Times New Roman" w:cs="David" w:hint="eastAsia"/>
            <w:b/>
            <w:bCs/>
            <w:color w:val="auto"/>
            <w:sz w:val="24"/>
            <w:rtl/>
            <w:rPrChange w:id="1905" w:author="Shimon" w:date="2019-07-31T14:34:00Z">
              <w:rPr>
                <w:rStyle w:val="emailstyle17"/>
                <w:rFonts w:ascii="Times New Roman" w:hAnsi="Times New Roman" w:cs="David" w:hint="eastAsia"/>
                <w:b/>
                <w:bCs/>
                <w:color w:val="auto"/>
                <w:szCs w:val="28"/>
                <w:u w:val="single"/>
                <w:rtl/>
              </w:rPr>
            </w:rPrChange>
          </w:rPr>
          <w:t>התעלם</w:t>
        </w:r>
        <w:r w:rsidR="00682792" w:rsidRPr="001A42E6">
          <w:rPr>
            <w:rStyle w:val="emailstyle17"/>
            <w:rFonts w:ascii="Times New Roman" w:hAnsi="Times New Roman" w:cs="David"/>
            <w:b/>
            <w:bCs/>
            <w:color w:val="auto"/>
            <w:sz w:val="24"/>
            <w:rtl/>
            <w:rPrChange w:id="1906" w:author="Shimon" w:date="2019-07-31T14:34:00Z">
              <w:rPr>
                <w:rStyle w:val="emailstyle17"/>
                <w:rFonts w:ascii="Times New Roman" w:hAnsi="Times New Roman" w:cs="David"/>
                <w:b/>
                <w:bCs/>
                <w:color w:val="auto"/>
                <w:szCs w:val="28"/>
                <w:u w:val="single"/>
                <w:rtl/>
              </w:rPr>
            </w:rPrChange>
          </w:rPr>
          <w:t xml:space="preserve"> </w:t>
        </w:r>
        <w:r w:rsidR="00682792" w:rsidRPr="001A42E6">
          <w:rPr>
            <w:rStyle w:val="emailstyle17"/>
            <w:rFonts w:ascii="Times New Roman" w:hAnsi="Times New Roman" w:cs="David" w:hint="eastAsia"/>
            <w:b/>
            <w:bCs/>
            <w:color w:val="auto"/>
            <w:sz w:val="24"/>
            <w:rtl/>
            <w:rPrChange w:id="1907" w:author="Shimon" w:date="2019-07-31T14:34:00Z">
              <w:rPr>
                <w:rStyle w:val="emailstyle17"/>
                <w:rFonts w:ascii="Times New Roman" w:hAnsi="Times New Roman" w:cs="David" w:hint="eastAsia"/>
                <w:b/>
                <w:bCs/>
                <w:color w:val="auto"/>
                <w:szCs w:val="28"/>
                <w:u w:val="single"/>
                <w:rtl/>
              </w:rPr>
            </w:rPrChange>
          </w:rPr>
          <w:t>מר</w:t>
        </w:r>
        <w:r w:rsidR="00682792" w:rsidRPr="001A42E6">
          <w:rPr>
            <w:rStyle w:val="emailstyle17"/>
            <w:rFonts w:ascii="Times New Roman" w:hAnsi="Times New Roman" w:cs="David"/>
            <w:b/>
            <w:bCs/>
            <w:color w:val="auto"/>
            <w:sz w:val="24"/>
            <w:rtl/>
            <w:rPrChange w:id="1908" w:author="Shimon" w:date="2019-07-31T14:34:00Z">
              <w:rPr>
                <w:rStyle w:val="emailstyle17"/>
                <w:rFonts w:ascii="Times New Roman" w:hAnsi="Times New Roman" w:cs="David"/>
                <w:b/>
                <w:bCs/>
                <w:color w:val="auto"/>
                <w:szCs w:val="28"/>
                <w:u w:val="single"/>
                <w:rtl/>
              </w:rPr>
            </w:rPrChange>
          </w:rPr>
          <w:t xml:space="preserve"> </w:t>
        </w:r>
        <w:r w:rsidR="00682792" w:rsidRPr="001A42E6">
          <w:rPr>
            <w:rStyle w:val="emailstyle17"/>
            <w:rFonts w:ascii="Times New Roman" w:hAnsi="Times New Roman" w:cs="David" w:hint="eastAsia"/>
            <w:b/>
            <w:bCs/>
            <w:color w:val="auto"/>
            <w:sz w:val="24"/>
            <w:rtl/>
            <w:rPrChange w:id="1909" w:author="Shimon" w:date="2019-07-31T14:34:00Z">
              <w:rPr>
                <w:rStyle w:val="emailstyle17"/>
                <w:rFonts w:ascii="Times New Roman" w:hAnsi="Times New Roman" w:cs="David" w:hint="eastAsia"/>
                <w:b/>
                <w:bCs/>
                <w:color w:val="auto"/>
                <w:szCs w:val="28"/>
                <w:u w:val="single"/>
                <w:rtl/>
              </w:rPr>
            </w:rPrChange>
          </w:rPr>
          <w:t>ציון</w:t>
        </w:r>
        <w:r w:rsidR="00682792" w:rsidRPr="001A42E6">
          <w:rPr>
            <w:rStyle w:val="emailstyle17"/>
            <w:rFonts w:ascii="Times New Roman" w:hAnsi="Times New Roman" w:cs="David"/>
            <w:b/>
            <w:bCs/>
            <w:color w:val="auto"/>
            <w:sz w:val="24"/>
            <w:rtl/>
            <w:rPrChange w:id="1910" w:author="Shimon" w:date="2019-07-31T14:34:00Z">
              <w:rPr>
                <w:rStyle w:val="emailstyle17"/>
                <w:rFonts w:ascii="Times New Roman" w:hAnsi="Times New Roman" w:cs="David"/>
                <w:b/>
                <w:bCs/>
                <w:color w:val="auto"/>
                <w:szCs w:val="28"/>
                <w:u w:val="single"/>
                <w:rtl/>
              </w:rPr>
            </w:rPrChange>
          </w:rPr>
          <w:t xml:space="preserve"> </w:t>
        </w:r>
        <w:r w:rsidR="00682792" w:rsidRPr="001A42E6">
          <w:rPr>
            <w:rStyle w:val="emailstyle17"/>
            <w:rFonts w:ascii="Times New Roman" w:hAnsi="Times New Roman" w:cs="David" w:hint="eastAsia"/>
            <w:b/>
            <w:bCs/>
            <w:color w:val="auto"/>
            <w:sz w:val="24"/>
            <w:rtl/>
            <w:rPrChange w:id="1911" w:author="Shimon" w:date="2019-07-31T14:34:00Z">
              <w:rPr>
                <w:rStyle w:val="emailstyle17"/>
                <w:rFonts w:ascii="Times New Roman" w:hAnsi="Times New Roman" w:cs="David" w:hint="eastAsia"/>
                <w:b/>
                <w:bCs/>
                <w:color w:val="auto"/>
                <w:szCs w:val="28"/>
                <w:u w:val="single"/>
                <w:rtl/>
              </w:rPr>
            </w:rPrChange>
          </w:rPr>
          <w:t>לוי</w:t>
        </w:r>
        <w:r w:rsidR="00682792" w:rsidRPr="001A42E6">
          <w:rPr>
            <w:rStyle w:val="emailstyle17"/>
            <w:rFonts w:ascii="Times New Roman" w:hAnsi="Times New Roman" w:cs="David"/>
            <w:b/>
            <w:bCs/>
            <w:color w:val="auto"/>
            <w:sz w:val="24"/>
            <w:rtl/>
            <w:rPrChange w:id="1912" w:author="Shimon" w:date="2019-07-31T14:34:00Z">
              <w:rPr>
                <w:rStyle w:val="emailstyle17"/>
                <w:rFonts w:ascii="Times New Roman" w:hAnsi="Times New Roman" w:cs="David"/>
                <w:b/>
                <w:bCs/>
                <w:color w:val="auto"/>
                <w:szCs w:val="28"/>
                <w:u w:val="single"/>
                <w:rtl/>
              </w:rPr>
            </w:rPrChange>
          </w:rPr>
          <w:t xml:space="preserve"> </w:t>
        </w:r>
        <w:r w:rsidR="00682792" w:rsidRPr="001A42E6">
          <w:rPr>
            <w:rStyle w:val="emailstyle17"/>
            <w:rFonts w:ascii="Times New Roman" w:hAnsi="Times New Roman" w:cs="David" w:hint="eastAsia"/>
            <w:b/>
            <w:bCs/>
            <w:color w:val="auto"/>
            <w:sz w:val="24"/>
            <w:rtl/>
            <w:rPrChange w:id="1913" w:author="Shimon" w:date="2019-07-31T14:34:00Z">
              <w:rPr>
                <w:rStyle w:val="emailstyle17"/>
                <w:rFonts w:ascii="Times New Roman" w:hAnsi="Times New Roman" w:cs="David" w:hint="eastAsia"/>
                <w:b/>
                <w:bCs/>
                <w:color w:val="auto"/>
                <w:szCs w:val="28"/>
                <w:u w:val="single"/>
                <w:rtl/>
              </w:rPr>
            </w:rPrChange>
          </w:rPr>
          <w:t>לחלוטין</w:t>
        </w:r>
        <w:r w:rsidR="00682792" w:rsidRPr="001A42E6">
          <w:rPr>
            <w:rStyle w:val="emailstyle17"/>
            <w:rFonts w:ascii="Times New Roman" w:hAnsi="Times New Roman" w:cs="David"/>
            <w:b/>
            <w:bCs/>
            <w:color w:val="auto"/>
            <w:szCs w:val="28"/>
            <w:rtl/>
            <w:rPrChange w:id="1914" w:author="Shimon" w:date="2019-07-31T14:34:00Z">
              <w:rPr>
                <w:rStyle w:val="emailstyle17"/>
                <w:rFonts w:ascii="Times New Roman" w:hAnsi="Times New Roman" w:cs="David"/>
                <w:b/>
                <w:bCs/>
                <w:color w:val="auto"/>
                <w:szCs w:val="28"/>
                <w:u w:val="single"/>
                <w:rtl/>
              </w:rPr>
            </w:rPrChange>
          </w:rPr>
          <w:t>.</w:t>
        </w:r>
      </w:ins>
    </w:p>
    <w:p w14:paraId="14428138" w14:textId="7F2A38CC" w:rsidR="001A42E6" w:rsidRPr="00BE3CFE" w:rsidRDefault="004F2FB7">
      <w:pPr>
        <w:pStyle w:val="11"/>
        <w:numPr>
          <w:ilvl w:val="0"/>
          <w:numId w:val="42"/>
        </w:numPr>
        <w:tabs>
          <w:tab w:val="left" w:pos="239"/>
          <w:tab w:val="num" w:pos="1069"/>
        </w:tabs>
        <w:spacing w:before="0" w:after="240" w:line="360" w:lineRule="auto"/>
        <w:ind w:left="381" w:hanging="283"/>
        <w:rPr>
          <w:ins w:id="1915" w:author="Shimon" w:date="2019-07-23T13:43:00Z"/>
          <w:rStyle w:val="emailstyle17"/>
          <w:rFonts w:ascii="Times New Roman" w:hAnsi="Times New Roman" w:cs="David"/>
          <w:b/>
          <w:bCs/>
          <w:color w:val="auto"/>
          <w:sz w:val="24"/>
          <w:u w:val="single"/>
          <w:rtl/>
          <w:rPrChange w:id="1916" w:author="Shimon" w:date="2019-07-31T14:47:00Z">
            <w:rPr>
              <w:ins w:id="1917" w:author="Shimon" w:date="2019-07-23T13:43:00Z"/>
              <w:rStyle w:val="emailstyle17"/>
              <w:rFonts w:ascii="Times New Roman" w:hAnsi="Times New Roman" w:cs="David"/>
              <w:color w:val="auto"/>
              <w:sz w:val="24"/>
              <w:rtl/>
            </w:rPr>
          </w:rPrChange>
        </w:rPr>
        <w:pPrChange w:id="1918" w:author="Shimon" w:date="2019-08-05T13:37:00Z">
          <w:pPr>
            <w:pStyle w:val="11"/>
            <w:numPr>
              <w:numId w:val="14"/>
            </w:numPr>
            <w:tabs>
              <w:tab w:val="num" w:pos="1069"/>
            </w:tabs>
            <w:spacing w:before="0" w:after="240" w:line="360" w:lineRule="auto"/>
            <w:ind w:left="510" w:right="360" w:hanging="425"/>
          </w:pPr>
        </w:pPrChange>
      </w:pPr>
      <w:ins w:id="1919" w:author="Shimon" w:date="2019-08-05T13:36:00Z">
        <w:r>
          <w:rPr>
            <w:rStyle w:val="emailstyle17"/>
            <w:rFonts w:ascii="Times New Roman" w:hAnsi="Times New Roman" w:cs="David" w:hint="cs"/>
            <w:color w:val="auto"/>
            <w:sz w:val="24"/>
            <w:rtl/>
          </w:rPr>
          <w:lastRenderedPageBreak/>
          <w:t xml:space="preserve"> במכתב, מאש</w:t>
        </w:r>
      </w:ins>
      <w:ins w:id="1920" w:author="Shimon" w:date="2019-08-05T13:37:00Z">
        <w:r>
          <w:rPr>
            <w:rStyle w:val="emailstyle17"/>
            <w:rFonts w:ascii="Times New Roman" w:hAnsi="Times New Roman" w:cs="David" w:hint="cs"/>
            <w:color w:val="auto"/>
            <w:sz w:val="24"/>
            <w:rtl/>
          </w:rPr>
          <w:t xml:space="preserve">ר </w:t>
        </w:r>
      </w:ins>
      <w:ins w:id="1921" w:author="Shimon" w:date="2019-07-25T11:48:00Z">
        <w:r w:rsidR="007C6312" w:rsidRPr="00BE3CFE">
          <w:rPr>
            <w:rStyle w:val="emailstyle17"/>
            <w:rFonts w:ascii="Times New Roman" w:hAnsi="Times New Roman" w:cs="David" w:hint="eastAsia"/>
            <w:color w:val="auto"/>
            <w:sz w:val="24"/>
            <w:rtl/>
            <w:rPrChange w:id="1922" w:author="Shimon" w:date="2019-07-31T14:47:00Z">
              <w:rPr>
                <w:rStyle w:val="emailstyle17"/>
                <w:rFonts w:ascii="Times New Roman" w:hAnsi="Times New Roman" w:cs="David" w:hint="eastAsia"/>
                <w:b/>
                <w:bCs/>
                <w:color w:val="auto"/>
                <w:sz w:val="24"/>
                <w:rtl/>
              </w:rPr>
            </w:rPrChange>
          </w:rPr>
          <w:t>מר</w:t>
        </w:r>
        <w:r w:rsidR="007C6312" w:rsidRPr="00BE3CFE">
          <w:rPr>
            <w:rStyle w:val="emailstyle17"/>
            <w:rFonts w:ascii="Times New Roman" w:hAnsi="Times New Roman" w:cs="David"/>
            <w:color w:val="auto"/>
            <w:sz w:val="24"/>
            <w:rtl/>
            <w:rPrChange w:id="1923" w:author="Shimon" w:date="2019-07-31T14:47:00Z">
              <w:rPr>
                <w:rStyle w:val="emailstyle17"/>
                <w:rFonts w:ascii="Times New Roman" w:hAnsi="Times New Roman" w:cs="David"/>
                <w:b/>
                <w:bCs/>
                <w:color w:val="auto"/>
                <w:sz w:val="24"/>
                <w:rtl/>
              </w:rPr>
            </w:rPrChange>
          </w:rPr>
          <w:t xml:space="preserve"> ציון לוי</w:t>
        </w:r>
        <w:r w:rsidR="007C6312" w:rsidRPr="00BE3CFE">
          <w:rPr>
            <w:rStyle w:val="emailstyle17"/>
            <w:rFonts w:ascii="Times New Roman" w:hAnsi="Times New Roman" w:cs="David"/>
            <w:b/>
            <w:bCs/>
            <w:color w:val="auto"/>
            <w:sz w:val="24"/>
            <w:rtl/>
          </w:rPr>
          <w:t xml:space="preserve"> </w:t>
        </w:r>
      </w:ins>
      <w:ins w:id="1924" w:author="Shimon" w:date="2019-07-25T11:49:00Z">
        <w:r w:rsidR="007C6312" w:rsidRPr="00BE3CFE">
          <w:rPr>
            <w:rStyle w:val="emailstyle17"/>
            <w:rFonts w:ascii="Times New Roman" w:hAnsi="Times New Roman" w:cs="David" w:hint="eastAsia"/>
            <w:b/>
            <w:bCs/>
            <w:color w:val="auto"/>
            <w:sz w:val="24"/>
            <w:rtl/>
          </w:rPr>
          <w:t>ש</w:t>
        </w:r>
      </w:ins>
      <w:ins w:id="1925" w:author="Shimon" w:date="2019-07-23T14:17:00Z">
        <w:r w:rsidR="00682792" w:rsidRPr="00BE3CFE">
          <w:rPr>
            <w:rStyle w:val="emailstyle17"/>
            <w:rFonts w:ascii="Times New Roman" w:hAnsi="Times New Roman" w:cs="David" w:hint="eastAsia"/>
            <w:b/>
            <w:bCs/>
            <w:color w:val="auto"/>
            <w:sz w:val="24"/>
            <w:rtl/>
            <w:rPrChange w:id="1926" w:author="Shimon" w:date="2019-07-31T14:47:00Z">
              <w:rPr>
                <w:rStyle w:val="emailstyle17"/>
                <w:rFonts w:ascii="Times New Roman" w:hAnsi="Times New Roman" w:cs="David" w:hint="eastAsia"/>
                <w:b/>
                <w:bCs/>
                <w:color w:val="auto"/>
                <w:szCs w:val="28"/>
                <w:u w:val="single"/>
                <w:rtl/>
              </w:rPr>
            </w:rPrChange>
          </w:rPr>
          <w:t>המדינה</w:t>
        </w:r>
      </w:ins>
      <w:ins w:id="1927" w:author="Shimon" w:date="2019-07-31T14:46:00Z">
        <w:r w:rsidR="00BE3CFE" w:rsidRPr="00BE3CFE">
          <w:rPr>
            <w:rStyle w:val="emailstyle17"/>
            <w:rFonts w:ascii="Times New Roman" w:hAnsi="Times New Roman" w:cs="David"/>
            <w:b/>
            <w:bCs/>
            <w:color w:val="auto"/>
            <w:sz w:val="24"/>
            <w:rtl/>
          </w:rPr>
          <w:t xml:space="preserve"> אכן</w:t>
        </w:r>
      </w:ins>
      <w:ins w:id="1928" w:author="Shimon" w:date="2019-07-23T13:43:00Z">
        <w:r w:rsidR="00337EAF" w:rsidRPr="00BE3CFE">
          <w:rPr>
            <w:rStyle w:val="emailstyle17"/>
            <w:rFonts w:ascii="Times New Roman" w:hAnsi="Times New Roman" w:cs="David"/>
            <w:b/>
            <w:bCs/>
            <w:color w:val="auto"/>
            <w:sz w:val="24"/>
            <w:rtl/>
            <w:rPrChange w:id="1929" w:author="Shimon" w:date="2019-07-31T14:47:00Z">
              <w:rPr>
                <w:rStyle w:val="emailstyle17"/>
                <w:rFonts w:ascii="Times New Roman" w:hAnsi="Times New Roman" w:cs="David"/>
                <w:b/>
                <w:bCs/>
                <w:color w:val="auto"/>
                <w:szCs w:val="28"/>
                <w:u w:val="single"/>
                <w:rtl/>
              </w:rPr>
            </w:rPrChange>
          </w:rPr>
          <w:t xml:space="preserve"> </w:t>
        </w:r>
      </w:ins>
      <w:ins w:id="1930" w:author="Shimon" w:date="2019-07-25T11:49:00Z">
        <w:r w:rsidR="007C6312" w:rsidRPr="00BE3CFE">
          <w:rPr>
            <w:rStyle w:val="emailstyle17"/>
            <w:rFonts w:ascii="Times New Roman" w:hAnsi="Times New Roman" w:cs="David" w:hint="eastAsia"/>
            <w:b/>
            <w:bCs/>
            <w:color w:val="auto"/>
            <w:sz w:val="24"/>
            <w:rtl/>
          </w:rPr>
          <w:t>ניכתה</w:t>
        </w:r>
        <w:r w:rsidR="007C6312" w:rsidRPr="00BE3CFE">
          <w:rPr>
            <w:rStyle w:val="emailstyle17"/>
            <w:rFonts w:ascii="Times New Roman" w:hAnsi="Times New Roman" w:cs="David"/>
            <w:b/>
            <w:bCs/>
            <w:color w:val="auto"/>
            <w:sz w:val="24"/>
            <w:rtl/>
          </w:rPr>
          <w:t xml:space="preserve"> </w:t>
        </w:r>
      </w:ins>
      <w:ins w:id="1931" w:author="Shimon" w:date="2019-07-23T13:43:00Z">
        <w:r w:rsidR="00337EAF" w:rsidRPr="00BE3CFE">
          <w:rPr>
            <w:rStyle w:val="emailstyle17"/>
            <w:rFonts w:ascii="Times New Roman" w:hAnsi="Times New Roman" w:cs="David"/>
            <w:b/>
            <w:bCs/>
            <w:color w:val="auto"/>
            <w:sz w:val="24"/>
            <w:rtl/>
            <w:rPrChange w:id="1932" w:author="Shimon" w:date="2019-07-31T14:47:00Z">
              <w:rPr>
                <w:rStyle w:val="emailstyle17"/>
                <w:rFonts w:ascii="Times New Roman" w:hAnsi="Times New Roman" w:cs="David"/>
                <w:b/>
                <w:bCs/>
                <w:color w:val="auto"/>
                <w:szCs w:val="28"/>
                <w:u w:val="single"/>
                <w:rtl/>
              </w:rPr>
            </w:rPrChange>
          </w:rPr>
          <w:t>משכרו של התו</w:t>
        </w:r>
      </w:ins>
      <w:ins w:id="1933" w:author="Shimon" w:date="2019-07-23T13:44:00Z">
        <w:r w:rsidR="00337EAF" w:rsidRPr="00BE3CFE">
          <w:rPr>
            <w:rStyle w:val="emailstyle17"/>
            <w:rFonts w:ascii="Times New Roman" w:hAnsi="Times New Roman" w:cs="David" w:hint="eastAsia"/>
            <w:b/>
            <w:bCs/>
            <w:color w:val="auto"/>
            <w:sz w:val="24"/>
            <w:rtl/>
            <w:rPrChange w:id="1934" w:author="Shimon" w:date="2019-07-31T14:47:00Z">
              <w:rPr>
                <w:rStyle w:val="emailstyle17"/>
                <w:rFonts w:ascii="Times New Roman" w:hAnsi="Times New Roman" w:cs="David" w:hint="eastAsia"/>
                <w:b/>
                <w:bCs/>
                <w:color w:val="auto"/>
                <w:szCs w:val="28"/>
                <w:u w:val="single"/>
                <w:rtl/>
              </w:rPr>
            </w:rPrChange>
          </w:rPr>
          <w:t>בע</w:t>
        </w:r>
      </w:ins>
      <w:ins w:id="1935" w:author="Shimon" w:date="2019-07-25T11:50:00Z">
        <w:r w:rsidR="007C6312" w:rsidRPr="00BE3CFE">
          <w:rPr>
            <w:rStyle w:val="emailstyle17"/>
            <w:rFonts w:ascii="Times New Roman" w:hAnsi="Times New Roman" w:cs="David"/>
            <w:b/>
            <w:bCs/>
            <w:color w:val="auto"/>
            <w:sz w:val="24"/>
            <w:rtl/>
          </w:rPr>
          <w:t>,</w:t>
        </w:r>
      </w:ins>
      <w:ins w:id="1936" w:author="Shimon" w:date="2019-07-23T13:44:00Z">
        <w:r w:rsidR="00337EAF" w:rsidRPr="00BE3CFE">
          <w:rPr>
            <w:rStyle w:val="emailstyle17"/>
            <w:rFonts w:ascii="Times New Roman" w:hAnsi="Times New Roman" w:cs="David"/>
            <w:b/>
            <w:bCs/>
            <w:color w:val="auto"/>
            <w:sz w:val="24"/>
            <w:rtl/>
            <w:rPrChange w:id="1937" w:author="Shimon" w:date="2019-07-31T14:47:00Z">
              <w:rPr>
                <w:rStyle w:val="emailstyle17"/>
                <w:rFonts w:ascii="Times New Roman" w:hAnsi="Times New Roman" w:cs="David"/>
                <w:b/>
                <w:bCs/>
                <w:color w:val="auto"/>
                <w:szCs w:val="28"/>
                <w:u w:val="single"/>
                <w:rtl/>
              </w:rPr>
            </w:rPrChange>
          </w:rPr>
          <w:t xml:space="preserve"> </w:t>
        </w:r>
      </w:ins>
      <w:ins w:id="1938" w:author="Shimon" w:date="2019-07-25T11:49:00Z">
        <w:r w:rsidR="007C6312" w:rsidRPr="00BE3CFE">
          <w:rPr>
            <w:rStyle w:val="emailstyle17"/>
            <w:rFonts w:ascii="Times New Roman" w:hAnsi="Times New Roman" w:cs="David" w:hint="eastAsia"/>
            <w:b/>
            <w:bCs/>
            <w:color w:val="auto"/>
            <w:sz w:val="24"/>
            <w:rtl/>
            <w:rPrChange w:id="1939" w:author="Shimon" w:date="2019-07-31T14:47:00Z">
              <w:rPr>
                <w:rStyle w:val="emailstyle17"/>
                <w:rFonts w:ascii="Times New Roman" w:hAnsi="Times New Roman" w:cs="David" w:hint="eastAsia"/>
                <w:b/>
                <w:bCs/>
                <w:color w:val="auto"/>
                <w:sz w:val="24"/>
                <w:u w:val="single"/>
                <w:rtl/>
              </w:rPr>
            </w:rPrChange>
          </w:rPr>
          <w:t>מידי</w:t>
        </w:r>
        <w:r w:rsidR="007C6312" w:rsidRPr="00BE3CFE">
          <w:rPr>
            <w:rStyle w:val="emailstyle17"/>
            <w:rFonts w:ascii="Times New Roman" w:hAnsi="Times New Roman" w:cs="David"/>
            <w:b/>
            <w:bCs/>
            <w:color w:val="auto"/>
            <w:sz w:val="24"/>
            <w:rtl/>
            <w:rPrChange w:id="1940" w:author="Shimon" w:date="2019-07-31T14:47:00Z">
              <w:rPr>
                <w:rStyle w:val="emailstyle17"/>
                <w:rFonts w:ascii="Times New Roman" w:hAnsi="Times New Roman" w:cs="David"/>
                <w:b/>
                <w:bCs/>
                <w:color w:val="auto"/>
                <w:sz w:val="24"/>
                <w:u w:val="single"/>
                <w:rtl/>
              </w:rPr>
            </w:rPrChange>
          </w:rPr>
          <w:t xml:space="preserve"> </w:t>
        </w:r>
        <w:r w:rsidR="007C6312" w:rsidRPr="00BE3CFE">
          <w:rPr>
            <w:rStyle w:val="emailstyle17"/>
            <w:rFonts w:ascii="Times New Roman" w:hAnsi="Times New Roman" w:cs="David" w:hint="eastAsia"/>
            <w:b/>
            <w:bCs/>
            <w:color w:val="auto"/>
            <w:sz w:val="24"/>
            <w:rtl/>
            <w:rPrChange w:id="1941" w:author="Shimon" w:date="2019-07-31T14:47:00Z">
              <w:rPr>
                <w:rStyle w:val="emailstyle17"/>
                <w:rFonts w:ascii="Times New Roman" w:hAnsi="Times New Roman" w:cs="David" w:hint="eastAsia"/>
                <w:b/>
                <w:bCs/>
                <w:color w:val="auto"/>
                <w:sz w:val="24"/>
                <w:u w:val="single"/>
                <w:rtl/>
              </w:rPr>
            </w:rPrChange>
          </w:rPr>
          <w:t>חודש</w:t>
        </w:r>
        <w:r w:rsidR="007C6312" w:rsidRPr="00BE3CFE">
          <w:rPr>
            <w:rStyle w:val="emailstyle17"/>
            <w:rFonts w:ascii="Times New Roman" w:hAnsi="Times New Roman" w:cs="David"/>
            <w:b/>
            <w:bCs/>
            <w:color w:val="auto"/>
            <w:sz w:val="24"/>
            <w:rtl/>
            <w:rPrChange w:id="1942" w:author="Shimon" w:date="2019-07-31T14:47:00Z">
              <w:rPr>
                <w:rStyle w:val="emailstyle17"/>
                <w:rFonts w:ascii="Times New Roman" w:hAnsi="Times New Roman" w:cs="David"/>
                <w:b/>
                <w:bCs/>
                <w:color w:val="auto"/>
                <w:sz w:val="24"/>
                <w:u w:val="single"/>
                <w:rtl/>
              </w:rPr>
            </w:rPrChange>
          </w:rPr>
          <w:t xml:space="preserve"> </w:t>
        </w:r>
        <w:r w:rsidR="007C6312" w:rsidRPr="00BE3CFE">
          <w:rPr>
            <w:rStyle w:val="emailstyle17"/>
            <w:rFonts w:ascii="Times New Roman" w:hAnsi="Times New Roman" w:cs="David" w:hint="eastAsia"/>
            <w:b/>
            <w:bCs/>
            <w:color w:val="auto"/>
            <w:sz w:val="24"/>
            <w:rtl/>
            <w:rPrChange w:id="1943" w:author="Shimon" w:date="2019-07-31T14:47:00Z">
              <w:rPr>
                <w:rStyle w:val="emailstyle17"/>
                <w:rFonts w:ascii="Times New Roman" w:hAnsi="Times New Roman" w:cs="David" w:hint="eastAsia"/>
                <w:b/>
                <w:bCs/>
                <w:color w:val="auto"/>
                <w:sz w:val="24"/>
                <w:u w:val="single"/>
                <w:rtl/>
              </w:rPr>
            </w:rPrChange>
          </w:rPr>
          <w:t>בחודשו</w:t>
        </w:r>
      </w:ins>
      <w:ins w:id="1944" w:author="Shimon" w:date="2019-07-25T11:50:00Z">
        <w:r w:rsidR="007C6312" w:rsidRPr="00BE3CFE">
          <w:rPr>
            <w:rStyle w:val="emailstyle17"/>
            <w:rFonts w:ascii="Times New Roman" w:hAnsi="Times New Roman" w:cs="David"/>
            <w:b/>
            <w:bCs/>
            <w:color w:val="auto"/>
            <w:sz w:val="24"/>
            <w:rtl/>
          </w:rPr>
          <w:t xml:space="preserve"> לאורך שנים ארוכות מאד</w:t>
        </w:r>
      </w:ins>
      <w:ins w:id="1945" w:author="Shimon" w:date="2019-07-25T11:51:00Z">
        <w:r w:rsidR="007C6312" w:rsidRPr="00BE3CFE">
          <w:rPr>
            <w:rStyle w:val="emailstyle17"/>
            <w:rFonts w:ascii="Times New Roman" w:hAnsi="Times New Roman" w:cs="David"/>
            <w:b/>
            <w:bCs/>
            <w:color w:val="auto"/>
            <w:sz w:val="24"/>
            <w:rtl/>
          </w:rPr>
          <w:t>,</w:t>
        </w:r>
      </w:ins>
      <w:ins w:id="1946" w:author="Shimon" w:date="2019-07-25T11:49:00Z">
        <w:r w:rsidR="007C6312" w:rsidRPr="00BE3CFE">
          <w:rPr>
            <w:rStyle w:val="emailstyle17"/>
            <w:rFonts w:ascii="Times New Roman" w:hAnsi="Times New Roman" w:cs="David"/>
            <w:b/>
            <w:bCs/>
            <w:color w:val="auto"/>
            <w:sz w:val="24"/>
            <w:rtl/>
          </w:rPr>
          <w:t xml:space="preserve"> </w:t>
        </w:r>
      </w:ins>
      <w:ins w:id="1947" w:author="Shimon" w:date="2019-07-23T13:44:00Z">
        <w:r w:rsidR="00337EAF" w:rsidRPr="00BE3CFE">
          <w:rPr>
            <w:rStyle w:val="emailstyle17"/>
            <w:rFonts w:ascii="Times New Roman" w:hAnsi="Times New Roman" w:cs="David" w:hint="eastAsia"/>
            <w:b/>
            <w:bCs/>
            <w:color w:val="auto"/>
            <w:sz w:val="24"/>
            <w:rtl/>
            <w:rPrChange w:id="1948" w:author="Shimon" w:date="2019-07-31T14:47:00Z">
              <w:rPr>
                <w:rStyle w:val="emailstyle17"/>
                <w:rFonts w:ascii="Times New Roman" w:hAnsi="Times New Roman" w:cs="David" w:hint="eastAsia"/>
                <w:b/>
                <w:bCs/>
                <w:color w:val="auto"/>
                <w:szCs w:val="28"/>
                <w:u w:val="single"/>
                <w:rtl/>
              </w:rPr>
            </w:rPrChange>
          </w:rPr>
          <w:t>את</w:t>
        </w:r>
        <w:r w:rsidR="00337EAF" w:rsidRPr="00BE3CFE">
          <w:rPr>
            <w:rStyle w:val="emailstyle17"/>
            <w:rFonts w:ascii="Times New Roman" w:hAnsi="Times New Roman" w:cs="David"/>
            <w:b/>
            <w:bCs/>
            <w:color w:val="auto"/>
            <w:sz w:val="24"/>
            <w:rtl/>
            <w:rPrChange w:id="1949" w:author="Shimon" w:date="2019-07-31T14:47:00Z">
              <w:rPr>
                <w:rStyle w:val="emailstyle17"/>
                <w:rFonts w:ascii="Times New Roman" w:hAnsi="Times New Roman" w:cs="David"/>
                <w:b/>
                <w:bCs/>
                <w:color w:val="auto"/>
                <w:szCs w:val="28"/>
                <w:u w:val="single"/>
                <w:rtl/>
              </w:rPr>
            </w:rPrChange>
          </w:rPr>
          <w:t xml:space="preserve"> </w:t>
        </w:r>
        <w:r w:rsidR="00337EAF" w:rsidRPr="00BE3CFE">
          <w:rPr>
            <w:rStyle w:val="emailstyle17"/>
            <w:rFonts w:ascii="Times New Roman" w:hAnsi="Times New Roman" w:cs="David" w:hint="eastAsia"/>
            <w:b/>
            <w:bCs/>
            <w:color w:val="auto"/>
            <w:sz w:val="24"/>
            <w:rtl/>
            <w:rPrChange w:id="1950" w:author="Shimon" w:date="2019-07-31T14:47:00Z">
              <w:rPr>
                <w:rStyle w:val="emailstyle17"/>
                <w:rFonts w:ascii="Times New Roman" w:hAnsi="Times New Roman" w:cs="David" w:hint="eastAsia"/>
                <w:b/>
                <w:bCs/>
                <w:color w:val="auto"/>
                <w:szCs w:val="28"/>
                <w:u w:val="single"/>
                <w:rtl/>
              </w:rPr>
            </w:rPrChange>
          </w:rPr>
          <w:t>חל</w:t>
        </w:r>
        <w:r w:rsidR="00435D70" w:rsidRPr="00BE3CFE">
          <w:rPr>
            <w:rStyle w:val="emailstyle17"/>
            <w:rFonts w:ascii="Times New Roman" w:hAnsi="Times New Roman" w:cs="David" w:hint="eastAsia"/>
            <w:b/>
            <w:bCs/>
            <w:color w:val="auto"/>
            <w:sz w:val="24"/>
            <w:rtl/>
            <w:rPrChange w:id="1951" w:author="Shimon" w:date="2019-07-31T14:47:00Z">
              <w:rPr>
                <w:rStyle w:val="emailstyle17"/>
                <w:rFonts w:ascii="Times New Roman" w:hAnsi="Times New Roman" w:cs="David" w:hint="eastAsia"/>
                <w:b/>
                <w:bCs/>
                <w:color w:val="auto"/>
                <w:szCs w:val="28"/>
                <w:u w:val="single"/>
                <w:rtl/>
              </w:rPr>
            </w:rPrChange>
          </w:rPr>
          <w:t>קו</w:t>
        </w:r>
        <w:r w:rsidR="00435D70" w:rsidRPr="00BE3CFE">
          <w:rPr>
            <w:rStyle w:val="emailstyle17"/>
            <w:rFonts w:ascii="Times New Roman" w:hAnsi="Times New Roman" w:cs="David"/>
            <w:b/>
            <w:bCs/>
            <w:color w:val="auto"/>
            <w:sz w:val="24"/>
            <w:rtl/>
            <w:rPrChange w:id="1952" w:author="Shimon" w:date="2019-07-31T14:47:00Z">
              <w:rPr>
                <w:rStyle w:val="emailstyle17"/>
                <w:rFonts w:ascii="Times New Roman" w:hAnsi="Times New Roman" w:cs="David"/>
                <w:b/>
                <w:bCs/>
                <w:color w:val="auto"/>
                <w:szCs w:val="28"/>
                <w:u w:val="single"/>
                <w:rtl/>
              </w:rPr>
            </w:rPrChange>
          </w:rPr>
          <w:t xml:space="preserve"> במימון הפנסיה לפי </w:t>
        </w:r>
        <w:r w:rsidR="00337EAF" w:rsidRPr="00BE3CFE">
          <w:rPr>
            <w:rStyle w:val="emailstyle17"/>
            <w:rFonts w:ascii="Times New Roman" w:hAnsi="Times New Roman" w:cs="David" w:hint="eastAsia"/>
            <w:b/>
            <w:bCs/>
            <w:color w:val="auto"/>
            <w:sz w:val="24"/>
            <w:rtl/>
            <w:rPrChange w:id="1953" w:author="Shimon" w:date="2019-07-31T14:47:00Z">
              <w:rPr>
                <w:rStyle w:val="emailstyle17"/>
                <w:rFonts w:ascii="Times New Roman" w:hAnsi="Times New Roman" w:cs="David" w:hint="eastAsia"/>
                <w:b/>
                <w:bCs/>
                <w:color w:val="auto"/>
                <w:szCs w:val="28"/>
                <w:u w:val="single"/>
                <w:rtl/>
              </w:rPr>
            </w:rPrChange>
          </w:rPr>
          <w:t>משכורת</w:t>
        </w:r>
        <w:r w:rsidR="00337EAF" w:rsidRPr="00BE3CFE">
          <w:rPr>
            <w:rStyle w:val="emailstyle17"/>
            <w:rFonts w:ascii="Times New Roman" w:hAnsi="Times New Roman" w:cs="David"/>
            <w:b/>
            <w:bCs/>
            <w:color w:val="auto"/>
            <w:sz w:val="24"/>
            <w:rtl/>
            <w:rPrChange w:id="1954" w:author="Shimon" w:date="2019-07-31T14:47:00Z">
              <w:rPr>
                <w:rStyle w:val="emailstyle17"/>
                <w:rFonts w:ascii="Times New Roman" w:hAnsi="Times New Roman" w:cs="David"/>
                <w:b/>
                <w:bCs/>
                <w:color w:val="auto"/>
                <w:szCs w:val="28"/>
                <w:u w:val="single"/>
                <w:rtl/>
              </w:rPr>
            </w:rPrChange>
          </w:rPr>
          <w:t xml:space="preserve"> </w:t>
        </w:r>
        <w:r w:rsidR="00337EAF" w:rsidRPr="00BE3CFE">
          <w:rPr>
            <w:rStyle w:val="emailstyle17"/>
            <w:rFonts w:ascii="Times New Roman" w:hAnsi="Times New Roman" w:cs="David" w:hint="eastAsia"/>
            <w:b/>
            <w:bCs/>
            <w:color w:val="auto"/>
            <w:sz w:val="24"/>
            <w:rtl/>
            <w:rPrChange w:id="1955" w:author="Shimon" w:date="2019-07-31T14:47:00Z">
              <w:rPr>
                <w:rStyle w:val="emailstyle17"/>
                <w:rFonts w:ascii="Times New Roman" w:hAnsi="Times New Roman" w:cs="David" w:hint="eastAsia"/>
                <w:b/>
                <w:bCs/>
                <w:color w:val="auto"/>
                <w:szCs w:val="28"/>
                <w:u w:val="single"/>
                <w:rtl/>
              </w:rPr>
            </w:rPrChange>
          </w:rPr>
          <w:t>בדרגה</w:t>
        </w:r>
      </w:ins>
      <w:ins w:id="1956" w:author="Shimon" w:date="2019-07-25T11:51:00Z">
        <w:r w:rsidR="007C6312" w:rsidRPr="00BE3CFE">
          <w:rPr>
            <w:rStyle w:val="emailstyle17"/>
            <w:rFonts w:ascii="Times New Roman" w:hAnsi="Times New Roman" w:cs="David"/>
            <w:b/>
            <w:bCs/>
            <w:color w:val="auto"/>
            <w:sz w:val="24"/>
            <w:rtl/>
          </w:rPr>
          <w:t xml:space="preserve"> +</w:t>
        </w:r>
      </w:ins>
      <w:ins w:id="1957" w:author="Shimon" w:date="2019-07-23T13:44:00Z">
        <w:r w:rsidR="00337EAF" w:rsidRPr="00BE3CFE">
          <w:rPr>
            <w:rStyle w:val="emailstyle17"/>
            <w:rFonts w:ascii="Times New Roman" w:hAnsi="Times New Roman" w:cs="David"/>
            <w:b/>
            <w:bCs/>
            <w:color w:val="auto"/>
            <w:sz w:val="24"/>
            <w:rtl/>
            <w:rPrChange w:id="1958" w:author="Shimon" w:date="2019-07-31T14:47:00Z">
              <w:rPr>
                <w:rStyle w:val="emailstyle17"/>
                <w:rFonts w:ascii="Times New Roman" w:hAnsi="Times New Roman" w:cs="David"/>
                <w:b/>
                <w:bCs/>
                <w:color w:val="auto"/>
                <w:szCs w:val="28"/>
                <w:u w:val="single"/>
                <w:rtl/>
              </w:rPr>
            </w:rPrChange>
          </w:rPr>
          <w:t>46</w:t>
        </w:r>
      </w:ins>
      <w:ins w:id="1959" w:author="Shimon" w:date="2019-07-31T14:37:00Z">
        <w:r w:rsidR="001A42E6" w:rsidRPr="00BE3CFE">
          <w:rPr>
            <w:rStyle w:val="emailstyle17"/>
            <w:rFonts w:ascii="Times New Roman" w:hAnsi="Times New Roman" w:cs="David"/>
            <w:b/>
            <w:bCs/>
            <w:color w:val="auto"/>
            <w:sz w:val="24"/>
            <w:rtl/>
          </w:rPr>
          <w:t xml:space="preserve">, אך </w:t>
        </w:r>
        <w:r w:rsidR="001A42E6" w:rsidRPr="00BE3CFE">
          <w:rPr>
            <w:rStyle w:val="emailstyle17"/>
            <w:rFonts w:ascii="Times New Roman" w:hAnsi="Times New Roman" w:cs="David" w:hint="eastAsia"/>
            <w:b/>
            <w:bCs/>
            <w:color w:val="auto"/>
            <w:sz w:val="24"/>
            <w:rtl/>
          </w:rPr>
          <w:t>לטענתו</w:t>
        </w:r>
        <w:r w:rsidR="001A42E6" w:rsidRPr="00BE3CFE">
          <w:rPr>
            <w:rStyle w:val="emailstyle17"/>
            <w:rFonts w:ascii="Times New Roman" w:hAnsi="Times New Roman" w:cs="David"/>
            <w:b/>
            <w:bCs/>
            <w:color w:val="auto"/>
            <w:sz w:val="24"/>
            <w:rtl/>
          </w:rPr>
          <w:t xml:space="preserve"> מדובר ב.</w:t>
        </w:r>
      </w:ins>
      <w:ins w:id="1960" w:author="Shimon" w:date="2019-07-31T14:47:00Z">
        <w:r w:rsidR="00BE3CFE" w:rsidRPr="00BE3CFE">
          <w:rPr>
            <w:rStyle w:val="emailstyle17"/>
            <w:rFonts w:ascii="Times New Roman" w:hAnsi="Times New Roman" w:cs="David"/>
            <w:b/>
            <w:bCs/>
            <w:color w:val="auto"/>
            <w:sz w:val="24"/>
            <w:rtl/>
          </w:rPr>
          <w:t>.</w:t>
        </w:r>
      </w:ins>
      <w:ins w:id="1961" w:author="Shimon" w:date="2019-07-31T14:37:00Z">
        <w:r w:rsidR="001A42E6" w:rsidRPr="00BE3CFE">
          <w:rPr>
            <w:rStyle w:val="emailstyle17"/>
            <w:rFonts w:ascii="Times New Roman" w:hAnsi="Times New Roman" w:cs="David"/>
            <w:b/>
            <w:bCs/>
            <w:color w:val="auto"/>
            <w:sz w:val="24"/>
            <w:rtl/>
          </w:rPr>
          <w:t xml:space="preserve">."טעות" </w:t>
        </w:r>
        <w:r w:rsidR="001A42E6" w:rsidRPr="00BE3CFE">
          <w:rPr>
            <w:rStyle w:val="emailstyle17"/>
            <w:rFonts w:ascii="Times New Roman" w:hAnsi="Times New Roman" w:cs="David" w:hint="eastAsia"/>
            <w:b/>
            <w:bCs/>
            <w:color w:val="auto"/>
            <w:sz w:val="24"/>
            <w:rtl/>
          </w:rPr>
          <w:t>ו</w:t>
        </w:r>
        <w:r w:rsidR="001A42E6" w:rsidRPr="00BE3CFE">
          <w:rPr>
            <w:rStyle w:val="emailstyle17"/>
            <w:rFonts w:ascii="Times New Roman" w:hAnsi="Times New Roman" w:cs="David"/>
            <w:b/>
            <w:bCs/>
            <w:color w:val="auto"/>
            <w:sz w:val="24"/>
            <w:rtl/>
          </w:rPr>
          <w:t xml:space="preserve">"הסכום </w:t>
        </w:r>
        <w:r w:rsidR="001A42E6" w:rsidRPr="00BE3CFE">
          <w:rPr>
            <w:rStyle w:val="emailstyle17"/>
            <w:rFonts w:ascii="Times New Roman" w:hAnsi="Times New Roman" w:cs="David" w:hint="eastAsia"/>
            <w:b/>
            <w:bCs/>
            <w:color w:val="auto"/>
            <w:sz w:val="24"/>
            <w:rtl/>
          </w:rPr>
          <w:t>שנוכה</w:t>
        </w:r>
        <w:r w:rsidR="001A42E6" w:rsidRPr="00BE3CFE">
          <w:rPr>
            <w:rStyle w:val="emailstyle17"/>
            <w:rFonts w:ascii="Times New Roman" w:hAnsi="Times New Roman" w:cs="David"/>
            <w:b/>
            <w:bCs/>
            <w:color w:val="auto"/>
            <w:sz w:val="24"/>
            <w:rtl/>
          </w:rPr>
          <w:t xml:space="preserve"> </w:t>
        </w:r>
        <w:r w:rsidR="001A42E6" w:rsidRPr="00BE3CFE">
          <w:rPr>
            <w:rStyle w:val="emailstyle17"/>
            <w:rFonts w:ascii="Times New Roman" w:hAnsi="Times New Roman" w:cs="David" w:hint="eastAsia"/>
            <w:b/>
            <w:bCs/>
            <w:color w:val="auto"/>
            <w:sz w:val="24"/>
            <w:rtl/>
          </w:rPr>
          <w:t>בטעות</w:t>
        </w:r>
        <w:r w:rsidR="001A42E6" w:rsidRPr="00BE3CFE">
          <w:rPr>
            <w:rStyle w:val="emailstyle17"/>
            <w:rFonts w:ascii="Times New Roman" w:hAnsi="Times New Roman" w:cs="David"/>
            <w:b/>
            <w:bCs/>
            <w:color w:val="auto"/>
            <w:sz w:val="24"/>
            <w:rtl/>
          </w:rPr>
          <w:t xml:space="preserve"> </w:t>
        </w:r>
        <w:r w:rsidR="001A42E6" w:rsidRPr="00BE3CFE">
          <w:rPr>
            <w:rStyle w:val="emailstyle17"/>
            <w:rFonts w:ascii="Times New Roman" w:hAnsi="Times New Roman" w:cs="David" w:hint="eastAsia"/>
            <w:b/>
            <w:bCs/>
            <w:color w:val="auto"/>
            <w:sz w:val="24"/>
            <w:rtl/>
          </w:rPr>
          <w:t>יוחזר</w:t>
        </w:r>
        <w:r w:rsidR="001A42E6" w:rsidRPr="00BE3CFE">
          <w:rPr>
            <w:rStyle w:val="emailstyle17"/>
            <w:rFonts w:ascii="Times New Roman" w:hAnsi="Times New Roman" w:cs="David"/>
            <w:b/>
            <w:bCs/>
            <w:color w:val="auto"/>
            <w:sz w:val="24"/>
            <w:rtl/>
          </w:rPr>
          <w:t xml:space="preserve"> </w:t>
        </w:r>
        <w:r w:rsidR="001A42E6" w:rsidRPr="00BE3CFE">
          <w:rPr>
            <w:rStyle w:val="emailstyle17"/>
            <w:rFonts w:ascii="Times New Roman" w:hAnsi="Times New Roman" w:cs="David" w:hint="eastAsia"/>
            <w:b/>
            <w:bCs/>
            <w:color w:val="auto"/>
            <w:sz w:val="24"/>
            <w:rtl/>
          </w:rPr>
          <w:t>לך</w:t>
        </w:r>
        <w:r w:rsidR="001A42E6" w:rsidRPr="00BE3CFE">
          <w:rPr>
            <w:rStyle w:val="emailstyle17"/>
            <w:rFonts w:ascii="Times New Roman" w:hAnsi="Times New Roman" w:cs="David"/>
            <w:b/>
            <w:bCs/>
            <w:color w:val="auto"/>
            <w:sz w:val="24"/>
            <w:rtl/>
          </w:rPr>
          <w:t>...</w:t>
        </w:r>
        <w:r w:rsidR="001A42E6" w:rsidRPr="00BE3CFE">
          <w:rPr>
            <w:rStyle w:val="emailstyle17"/>
            <w:rFonts w:ascii="Times New Roman" w:hAnsi="Times New Roman" w:cs="David"/>
            <w:color w:val="auto"/>
            <w:sz w:val="24"/>
            <w:rtl/>
            <w:rPrChange w:id="1962" w:author="Shimon" w:date="2019-07-31T14:47:00Z">
              <w:rPr>
                <w:rStyle w:val="emailstyle17"/>
                <w:rFonts w:ascii="Times New Roman" w:hAnsi="Times New Roman" w:cs="David"/>
                <w:b/>
                <w:bCs/>
                <w:color w:val="auto"/>
                <w:sz w:val="24"/>
                <w:rtl/>
              </w:rPr>
            </w:rPrChange>
          </w:rPr>
          <w:t>"</w:t>
        </w:r>
        <w:r w:rsidR="001A42E6" w:rsidRPr="00BE3CFE">
          <w:rPr>
            <w:rStyle w:val="emailstyle17"/>
            <w:rFonts w:ascii="Times New Roman" w:hAnsi="Times New Roman" w:cs="David"/>
            <w:color w:val="auto"/>
            <w:sz w:val="24"/>
            <w:rtl/>
            <w:rPrChange w:id="1963" w:author="Shimon" w:date="2019-07-31T14:47:00Z">
              <w:rPr>
                <w:rStyle w:val="emailstyle17"/>
                <w:rFonts w:ascii="Times New Roman" w:hAnsi="Times New Roman" w:cs="David"/>
                <w:b/>
                <w:bCs/>
                <w:color w:val="auto"/>
                <w:sz w:val="24"/>
                <w:u w:val="single"/>
                <w:rtl/>
              </w:rPr>
            </w:rPrChange>
          </w:rPr>
          <w:t>.</w:t>
        </w:r>
        <w:r w:rsidR="001A42E6" w:rsidRPr="00BE3CFE">
          <w:rPr>
            <w:rStyle w:val="emailstyle17"/>
            <w:rFonts w:ascii="Times New Roman" w:hAnsi="Times New Roman" w:cs="David"/>
            <w:b/>
            <w:bCs/>
            <w:color w:val="auto"/>
            <w:sz w:val="24"/>
            <w:u w:val="single"/>
            <w:rtl/>
          </w:rPr>
          <w:t xml:space="preserve"> </w:t>
        </w:r>
      </w:ins>
    </w:p>
    <w:p w14:paraId="2D4F8A3E" w14:textId="6116E95F" w:rsidR="00337EAF" w:rsidRDefault="00C91E37">
      <w:pPr>
        <w:pStyle w:val="11"/>
        <w:numPr>
          <w:ilvl w:val="0"/>
          <w:numId w:val="42"/>
        </w:numPr>
        <w:tabs>
          <w:tab w:val="num" w:pos="1069"/>
        </w:tabs>
        <w:spacing w:before="0" w:after="120" w:line="360" w:lineRule="auto"/>
        <w:ind w:left="380" w:hanging="357"/>
        <w:rPr>
          <w:ins w:id="1964" w:author="Shimon" w:date="2019-07-23T15:40:00Z"/>
          <w:rStyle w:val="emailstyle17"/>
          <w:rFonts w:ascii="Times New Roman" w:hAnsi="Times New Roman" w:cs="David"/>
          <w:b/>
          <w:bCs/>
          <w:color w:val="auto"/>
          <w:sz w:val="24"/>
        </w:rPr>
        <w:pPrChange w:id="1965" w:author="Shimon" w:date="2019-08-04T12:56:00Z">
          <w:pPr>
            <w:pStyle w:val="11"/>
            <w:numPr>
              <w:numId w:val="14"/>
            </w:numPr>
            <w:tabs>
              <w:tab w:val="num" w:pos="1069"/>
            </w:tabs>
            <w:spacing w:before="0" w:after="240" w:line="360" w:lineRule="auto"/>
            <w:ind w:left="510" w:right="360" w:hanging="425"/>
          </w:pPr>
        </w:pPrChange>
      </w:pPr>
      <w:ins w:id="1966" w:author="Shimon" w:date="2019-07-25T11:53:00Z">
        <w:r w:rsidRPr="001A42E6">
          <w:rPr>
            <w:rStyle w:val="emailstyle17"/>
            <w:rFonts w:ascii="Times New Roman" w:hAnsi="Times New Roman" w:cs="David" w:hint="eastAsia"/>
            <w:color w:val="auto"/>
            <w:sz w:val="24"/>
            <w:rtl/>
            <w:rPrChange w:id="1967" w:author="Shimon" w:date="2019-07-31T14:40:00Z">
              <w:rPr>
                <w:rStyle w:val="emailstyle17"/>
                <w:rFonts w:ascii="Times New Roman" w:hAnsi="Times New Roman" w:cs="David" w:hint="eastAsia"/>
                <w:b/>
                <w:bCs/>
                <w:color w:val="auto"/>
                <w:sz w:val="24"/>
                <w:rtl/>
              </w:rPr>
            </w:rPrChange>
          </w:rPr>
          <w:t>לגבי</w:t>
        </w:r>
        <w:r w:rsidRPr="001A42E6">
          <w:rPr>
            <w:rStyle w:val="emailstyle17"/>
            <w:rFonts w:ascii="Times New Roman" w:hAnsi="Times New Roman" w:cs="David"/>
            <w:color w:val="auto"/>
            <w:sz w:val="24"/>
            <w:rtl/>
            <w:rPrChange w:id="1968" w:author="Shimon" w:date="2019-07-31T14:40:00Z">
              <w:rPr>
                <w:rStyle w:val="emailstyle17"/>
                <w:rFonts w:ascii="Times New Roman" w:hAnsi="Times New Roman" w:cs="David"/>
                <w:b/>
                <w:bCs/>
                <w:color w:val="auto"/>
                <w:sz w:val="24"/>
                <w:rtl/>
              </w:rPr>
            </w:rPrChange>
          </w:rPr>
          <w:t xml:space="preserve"> נוסחת הפנסיה </w:t>
        </w:r>
      </w:ins>
      <w:ins w:id="1969" w:author="Shimon" w:date="2019-07-25T11:54:00Z">
        <w:r w:rsidRPr="001A42E6">
          <w:rPr>
            <w:rStyle w:val="emailstyle17"/>
            <w:rFonts w:ascii="Times New Roman" w:hAnsi="Times New Roman" w:cs="David" w:hint="eastAsia"/>
            <w:color w:val="auto"/>
            <w:sz w:val="24"/>
            <w:rtl/>
            <w:rPrChange w:id="1970" w:author="Shimon" w:date="2019-07-31T14:40:00Z">
              <w:rPr>
                <w:rStyle w:val="emailstyle17"/>
                <w:rFonts w:ascii="Times New Roman" w:hAnsi="Times New Roman" w:cs="David" w:hint="eastAsia"/>
                <w:b/>
                <w:bCs/>
                <w:color w:val="auto"/>
                <w:sz w:val="24"/>
                <w:rtl/>
              </w:rPr>
            </w:rPrChange>
          </w:rPr>
          <w:t>ב</w:t>
        </w:r>
      </w:ins>
      <w:ins w:id="1971" w:author="Shimon" w:date="2019-07-23T14:33:00Z">
        <w:r w:rsidR="00E555AB" w:rsidRPr="001A42E6">
          <w:rPr>
            <w:rStyle w:val="emailstyle17"/>
            <w:rFonts w:ascii="Times New Roman" w:hAnsi="Times New Roman" w:cs="David" w:hint="eastAsia"/>
            <w:color w:val="auto"/>
            <w:sz w:val="24"/>
            <w:rtl/>
            <w:rPrChange w:id="1972" w:author="Shimon" w:date="2019-07-31T14:40:00Z">
              <w:rPr>
                <w:rStyle w:val="emailstyle17"/>
                <w:rFonts w:ascii="Times New Roman" w:hAnsi="Times New Roman" w:cs="David" w:hint="eastAsia"/>
                <w:b/>
                <w:bCs/>
                <w:color w:val="auto"/>
                <w:szCs w:val="28"/>
                <w:u w:val="single"/>
                <w:rtl/>
              </w:rPr>
            </w:rPrChange>
          </w:rPr>
          <w:t>הנחיותיו</w:t>
        </w:r>
        <w:r w:rsidR="00E555AB" w:rsidRPr="001A42E6">
          <w:rPr>
            <w:rStyle w:val="emailstyle17"/>
            <w:rFonts w:ascii="Times New Roman" w:hAnsi="Times New Roman" w:cs="David"/>
            <w:color w:val="auto"/>
            <w:sz w:val="24"/>
            <w:rtl/>
            <w:rPrChange w:id="1973"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1974" w:author="Shimon" w:date="2019-07-31T14:40:00Z">
              <w:rPr>
                <w:rStyle w:val="emailstyle17"/>
                <w:rFonts w:ascii="Times New Roman" w:hAnsi="Times New Roman" w:cs="David" w:hint="eastAsia"/>
                <w:b/>
                <w:bCs/>
                <w:color w:val="auto"/>
                <w:szCs w:val="28"/>
                <w:u w:val="single"/>
                <w:rtl/>
              </w:rPr>
            </w:rPrChange>
          </w:rPr>
          <w:t>של</w:t>
        </w:r>
        <w:r w:rsidR="00E555AB" w:rsidRPr="001A42E6">
          <w:rPr>
            <w:rStyle w:val="emailstyle17"/>
            <w:rFonts w:ascii="Times New Roman" w:hAnsi="Times New Roman" w:cs="David"/>
            <w:color w:val="auto"/>
            <w:sz w:val="24"/>
            <w:rtl/>
            <w:rPrChange w:id="1975"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1976" w:author="Shimon" w:date="2019-07-31T14:40:00Z">
              <w:rPr>
                <w:rStyle w:val="emailstyle17"/>
                <w:rFonts w:ascii="Times New Roman" w:hAnsi="Times New Roman" w:cs="David" w:hint="eastAsia"/>
                <w:b/>
                <w:bCs/>
                <w:color w:val="auto"/>
                <w:szCs w:val="28"/>
                <w:u w:val="single"/>
                <w:rtl/>
              </w:rPr>
            </w:rPrChange>
          </w:rPr>
          <w:t>מ</w:t>
        </w:r>
      </w:ins>
      <w:ins w:id="1977" w:author="Shimon" w:date="2019-07-23T14:37:00Z">
        <w:r w:rsidR="00E555AB" w:rsidRPr="001A42E6">
          <w:rPr>
            <w:rStyle w:val="emailstyle17"/>
            <w:rFonts w:ascii="Times New Roman" w:hAnsi="Times New Roman" w:cs="David" w:hint="eastAsia"/>
            <w:color w:val="auto"/>
            <w:sz w:val="24"/>
            <w:rtl/>
            <w:rPrChange w:id="1978" w:author="Shimon" w:date="2019-07-31T14:40:00Z">
              <w:rPr>
                <w:rStyle w:val="emailstyle17"/>
                <w:rFonts w:ascii="Times New Roman" w:hAnsi="Times New Roman" w:cs="David" w:hint="eastAsia"/>
                <w:b/>
                <w:bCs/>
                <w:color w:val="auto"/>
                <w:szCs w:val="28"/>
                <w:u w:val="single"/>
                <w:rtl/>
              </w:rPr>
            </w:rPrChange>
          </w:rPr>
          <w:t>ר</w:t>
        </w:r>
      </w:ins>
      <w:ins w:id="1979" w:author="Shimon" w:date="2019-07-23T14:33:00Z">
        <w:r w:rsidR="00E555AB" w:rsidRPr="001A42E6">
          <w:rPr>
            <w:rStyle w:val="emailstyle17"/>
            <w:rFonts w:ascii="Times New Roman" w:hAnsi="Times New Roman" w:cs="David"/>
            <w:color w:val="auto"/>
            <w:sz w:val="24"/>
            <w:rtl/>
            <w:rPrChange w:id="1980" w:author="Shimon" w:date="2019-07-31T14:40:00Z">
              <w:rPr>
                <w:rStyle w:val="emailstyle17"/>
                <w:rFonts w:ascii="Times New Roman" w:hAnsi="Times New Roman" w:cs="David"/>
                <w:b/>
                <w:bCs/>
                <w:color w:val="auto"/>
                <w:szCs w:val="28"/>
                <w:u w:val="single"/>
                <w:rtl/>
              </w:rPr>
            </w:rPrChange>
          </w:rPr>
          <w:t xml:space="preserve"> אהרונוב </w:t>
        </w:r>
      </w:ins>
      <w:ins w:id="1981" w:author="Shimon" w:date="2019-07-23T14:38:00Z">
        <w:r w:rsidR="00E555AB" w:rsidRPr="001A42E6">
          <w:rPr>
            <w:rStyle w:val="emailstyle17"/>
            <w:rFonts w:ascii="Times New Roman" w:hAnsi="Times New Roman" w:cs="David" w:hint="eastAsia"/>
            <w:color w:val="auto"/>
            <w:sz w:val="24"/>
            <w:rtl/>
            <w:rPrChange w:id="1982" w:author="Shimon" w:date="2019-07-31T14:40:00Z">
              <w:rPr>
                <w:rStyle w:val="emailstyle17"/>
                <w:rFonts w:ascii="Times New Roman" w:hAnsi="Times New Roman" w:cs="David" w:hint="eastAsia"/>
                <w:b/>
                <w:bCs/>
                <w:color w:val="auto"/>
                <w:sz w:val="24"/>
                <w:rtl/>
              </w:rPr>
            </w:rPrChange>
          </w:rPr>
          <w:t>שאינם</w:t>
        </w:r>
        <w:r w:rsidR="00E555AB" w:rsidRPr="001A42E6">
          <w:rPr>
            <w:rStyle w:val="emailstyle17"/>
            <w:rFonts w:ascii="Times New Roman" w:hAnsi="Times New Roman" w:cs="David"/>
            <w:color w:val="auto"/>
            <w:sz w:val="24"/>
            <w:rtl/>
            <w:rPrChange w:id="1983" w:author="Shimon" w:date="2019-07-31T14:40:00Z">
              <w:rPr>
                <w:rStyle w:val="emailstyle17"/>
                <w:rFonts w:ascii="Times New Roman" w:hAnsi="Times New Roman" w:cs="David"/>
                <w:b/>
                <w:bCs/>
                <w:color w:val="auto"/>
                <w:sz w:val="24"/>
                <w:rtl/>
              </w:rPr>
            </w:rPrChange>
          </w:rPr>
          <w:t xml:space="preserve"> </w:t>
        </w:r>
        <w:r w:rsidR="00E555AB" w:rsidRPr="001A42E6">
          <w:rPr>
            <w:rStyle w:val="emailstyle17"/>
            <w:rFonts w:ascii="Times New Roman" w:hAnsi="Times New Roman" w:cs="David" w:hint="eastAsia"/>
            <w:color w:val="auto"/>
            <w:sz w:val="24"/>
            <w:rtl/>
            <w:rPrChange w:id="1984" w:author="Shimon" w:date="2019-07-31T14:40:00Z">
              <w:rPr>
                <w:rStyle w:val="emailstyle17"/>
                <w:rFonts w:ascii="Times New Roman" w:hAnsi="Times New Roman" w:cs="David" w:hint="eastAsia"/>
                <w:b/>
                <w:bCs/>
                <w:color w:val="auto"/>
                <w:sz w:val="24"/>
                <w:rtl/>
              </w:rPr>
            </w:rPrChange>
          </w:rPr>
          <w:t>תואמים</w:t>
        </w:r>
        <w:r w:rsidR="00E555AB" w:rsidRPr="001A42E6">
          <w:rPr>
            <w:rStyle w:val="emailstyle17"/>
            <w:rFonts w:ascii="Times New Roman" w:hAnsi="Times New Roman" w:cs="David"/>
            <w:color w:val="auto"/>
            <w:sz w:val="24"/>
            <w:rtl/>
            <w:rPrChange w:id="1985" w:author="Shimon" w:date="2019-07-31T14:40:00Z">
              <w:rPr>
                <w:rStyle w:val="emailstyle17"/>
                <w:rFonts w:ascii="Times New Roman" w:hAnsi="Times New Roman" w:cs="David"/>
                <w:b/>
                <w:bCs/>
                <w:color w:val="auto"/>
                <w:sz w:val="24"/>
                <w:rtl/>
              </w:rPr>
            </w:rPrChange>
          </w:rPr>
          <w:t xml:space="preserve"> </w:t>
        </w:r>
        <w:r w:rsidR="00E555AB" w:rsidRPr="001A42E6">
          <w:rPr>
            <w:rStyle w:val="emailstyle17"/>
            <w:rFonts w:ascii="Times New Roman" w:hAnsi="Times New Roman" w:cs="David" w:hint="eastAsia"/>
            <w:color w:val="auto"/>
            <w:sz w:val="24"/>
            <w:rtl/>
            <w:rPrChange w:id="1986" w:author="Shimon" w:date="2019-07-31T14:40:00Z">
              <w:rPr>
                <w:rStyle w:val="emailstyle17"/>
                <w:rFonts w:ascii="Times New Roman" w:hAnsi="Times New Roman" w:cs="David" w:hint="eastAsia"/>
                <w:b/>
                <w:bCs/>
                <w:color w:val="auto"/>
                <w:sz w:val="24"/>
                <w:rtl/>
              </w:rPr>
            </w:rPrChange>
          </w:rPr>
          <w:t>לחוזה</w:t>
        </w:r>
        <w:r w:rsidR="00E555AB" w:rsidRPr="001A42E6">
          <w:rPr>
            <w:rStyle w:val="emailstyle17"/>
            <w:rFonts w:ascii="Times New Roman" w:hAnsi="Times New Roman" w:cs="David"/>
            <w:color w:val="auto"/>
            <w:sz w:val="24"/>
            <w:rtl/>
            <w:rPrChange w:id="1987" w:author="Shimon" w:date="2019-07-31T14:40:00Z">
              <w:rPr>
                <w:rStyle w:val="emailstyle17"/>
                <w:rFonts w:ascii="Times New Roman" w:hAnsi="Times New Roman" w:cs="David"/>
                <w:b/>
                <w:bCs/>
                <w:color w:val="auto"/>
                <w:sz w:val="24"/>
                <w:rtl/>
              </w:rPr>
            </w:rPrChange>
          </w:rPr>
          <w:t xml:space="preserve">, </w:t>
        </w:r>
        <w:r w:rsidR="00E555AB" w:rsidRPr="001A42E6">
          <w:rPr>
            <w:rStyle w:val="emailstyle17"/>
            <w:rFonts w:ascii="Times New Roman" w:hAnsi="Times New Roman" w:cs="David" w:hint="eastAsia"/>
            <w:color w:val="auto"/>
            <w:sz w:val="24"/>
            <w:rtl/>
            <w:rPrChange w:id="1988" w:author="Shimon" w:date="2019-07-31T14:40:00Z">
              <w:rPr>
                <w:rStyle w:val="emailstyle17"/>
                <w:rFonts w:ascii="Times New Roman" w:hAnsi="Times New Roman" w:cs="David" w:hint="eastAsia"/>
                <w:b/>
                <w:bCs/>
                <w:color w:val="auto"/>
                <w:sz w:val="24"/>
                <w:rtl/>
              </w:rPr>
            </w:rPrChange>
          </w:rPr>
          <w:t>ו</w:t>
        </w:r>
      </w:ins>
      <w:ins w:id="1989" w:author="Shimon" w:date="2019-07-23T14:33:00Z">
        <w:r w:rsidR="00E555AB" w:rsidRPr="001A42E6">
          <w:rPr>
            <w:rStyle w:val="emailstyle17"/>
            <w:rFonts w:ascii="Times New Roman" w:hAnsi="Times New Roman" w:cs="David" w:hint="eastAsia"/>
            <w:color w:val="auto"/>
            <w:sz w:val="24"/>
            <w:rtl/>
            <w:rPrChange w:id="1990" w:author="Shimon" w:date="2019-07-31T14:40:00Z">
              <w:rPr>
                <w:rStyle w:val="emailstyle17"/>
                <w:rFonts w:ascii="Times New Roman" w:hAnsi="Times New Roman" w:cs="David" w:hint="eastAsia"/>
                <w:b/>
                <w:bCs/>
                <w:color w:val="auto"/>
                <w:szCs w:val="28"/>
                <w:u w:val="single"/>
                <w:rtl/>
              </w:rPr>
            </w:rPrChange>
          </w:rPr>
          <w:t>שבעטיה</w:t>
        </w:r>
        <w:r w:rsidR="00E555AB" w:rsidRPr="001A42E6">
          <w:rPr>
            <w:rStyle w:val="emailstyle17"/>
            <w:rFonts w:ascii="Times New Roman" w:hAnsi="Times New Roman" w:cs="David"/>
            <w:color w:val="auto"/>
            <w:sz w:val="24"/>
            <w:rtl/>
            <w:rPrChange w:id="1991" w:author="Shimon" w:date="2019-07-31T14:40:00Z">
              <w:rPr>
                <w:rStyle w:val="emailstyle17"/>
                <w:rFonts w:ascii="Times New Roman" w:hAnsi="Times New Roman" w:cs="David"/>
                <w:b/>
                <w:bCs/>
                <w:color w:val="auto"/>
                <w:szCs w:val="28"/>
                <w:u w:val="single"/>
                <w:rtl/>
              </w:rPr>
            </w:rPrChange>
          </w:rPr>
          <w:t xml:space="preserve"> </w:t>
        </w:r>
      </w:ins>
      <w:ins w:id="1992" w:author="Shimon" w:date="2019-07-23T14:34:00Z">
        <w:r w:rsidR="00E555AB" w:rsidRPr="001A42E6">
          <w:rPr>
            <w:rStyle w:val="emailstyle17"/>
            <w:rFonts w:ascii="Times New Roman" w:hAnsi="Times New Roman" w:cs="David" w:hint="eastAsia"/>
            <w:color w:val="auto"/>
            <w:sz w:val="24"/>
            <w:rtl/>
            <w:rPrChange w:id="1993" w:author="Shimon" w:date="2019-07-31T14:40:00Z">
              <w:rPr>
                <w:rStyle w:val="emailstyle17"/>
                <w:rFonts w:ascii="Times New Roman" w:hAnsi="Times New Roman" w:cs="David" w:hint="eastAsia"/>
                <w:b/>
                <w:bCs/>
                <w:color w:val="auto"/>
                <w:szCs w:val="28"/>
                <w:u w:val="single"/>
                <w:rtl/>
              </w:rPr>
            </w:rPrChange>
          </w:rPr>
          <w:t>התובע</w:t>
        </w:r>
        <w:r w:rsidR="00E555AB" w:rsidRPr="001A42E6">
          <w:rPr>
            <w:rStyle w:val="emailstyle17"/>
            <w:rFonts w:ascii="Times New Roman" w:hAnsi="Times New Roman" w:cs="David"/>
            <w:color w:val="auto"/>
            <w:sz w:val="24"/>
            <w:rtl/>
            <w:rPrChange w:id="1994"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1995" w:author="Shimon" w:date="2019-07-31T14:40:00Z">
              <w:rPr>
                <w:rStyle w:val="emailstyle17"/>
                <w:rFonts w:ascii="Times New Roman" w:hAnsi="Times New Roman" w:cs="David" w:hint="eastAsia"/>
                <w:b/>
                <w:bCs/>
                <w:color w:val="auto"/>
                <w:szCs w:val="28"/>
                <w:u w:val="single"/>
                <w:rtl/>
              </w:rPr>
            </w:rPrChange>
          </w:rPr>
          <w:t>מקבל</w:t>
        </w:r>
        <w:r w:rsidR="00E555AB" w:rsidRPr="001A42E6">
          <w:rPr>
            <w:rStyle w:val="emailstyle17"/>
            <w:rFonts w:ascii="Times New Roman" w:hAnsi="Times New Roman" w:cs="David"/>
            <w:color w:val="auto"/>
            <w:sz w:val="24"/>
            <w:rtl/>
            <w:rPrChange w:id="1996"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1997" w:author="Shimon" w:date="2019-07-31T14:40:00Z">
              <w:rPr>
                <w:rStyle w:val="emailstyle17"/>
                <w:rFonts w:ascii="Times New Roman" w:hAnsi="Times New Roman" w:cs="David" w:hint="eastAsia"/>
                <w:b/>
                <w:bCs/>
                <w:color w:val="auto"/>
                <w:szCs w:val="28"/>
                <w:u w:val="single"/>
                <w:rtl/>
              </w:rPr>
            </w:rPrChange>
          </w:rPr>
          <w:t>פנסיה</w:t>
        </w:r>
        <w:r w:rsidR="00E555AB" w:rsidRPr="001A42E6">
          <w:rPr>
            <w:rStyle w:val="emailstyle17"/>
            <w:rFonts w:ascii="Times New Roman" w:hAnsi="Times New Roman" w:cs="David"/>
            <w:color w:val="auto"/>
            <w:sz w:val="24"/>
            <w:rtl/>
            <w:rPrChange w:id="1998"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1999" w:author="Shimon" w:date="2019-07-31T14:40:00Z">
              <w:rPr>
                <w:rStyle w:val="emailstyle17"/>
                <w:rFonts w:ascii="Times New Roman" w:hAnsi="Times New Roman" w:cs="David" w:hint="eastAsia"/>
                <w:b/>
                <w:bCs/>
                <w:color w:val="auto"/>
                <w:szCs w:val="28"/>
                <w:u w:val="single"/>
                <w:rtl/>
              </w:rPr>
            </w:rPrChange>
          </w:rPr>
          <w:t>מוקטנת</w:t>
        </w:r>
        <w:r w:rsidR="00E555AB" w:rsidRPr="001A42E6">
          <w:rPr>
            <w:rStyle w:val="emailstyle17"/>
            <w:rFonts w:ascii="Times New Roman" w:hAnsi="Times New Roman" w:cs="David"/>
            <w:color w:val="auto"/>
            <w:sz w:val="24"/>
            <w:rtl/>
            <w:rPrChange w:id="2000"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01" w:author="Shimon" w:date="2019-07-31T14:40:00Z">
              <w:rPr>
                <w:rStyle w:val="emailstyle17"/>
                <w:rFonts w:ascii="Times New Roman" w:hAnsi="Times New Roman" w:cs="David" w:hint="eastAsia"/>
                <w:b/>
                <w:bCs/>
                <w:color w:val="auto"/>
                <w:szCs w:val="28"/>
                <w:u w:val="single"/>
                <w:rtl/>
              </w:rPr>
            </w:rPrChange>
          </w:rPr>
          <w:t>גם</w:t>
        </w:r>
        <w:r w:rsidR="00E555AB" w:rsidRPr="001A42E6">
          <w:rPr>
            <w:rStyle w:val="emailstyle17"/>
            <w:rFonts w:ascii="Times New Roman" w:hAnsi="Times New Roman" w:cs="David"/>
            <w:color w:val="auto"/>
            <w:sz w:val="24"/>
            <w:rtl/>
            <w:rPrChange w:id="2002"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03" w:author="Shimon" w:date="2019-07-31T14:40:00Z">
              <w:rPr>
                <w:rStyle w:val="emailstyle17"/>
                <w:rFonts w:ascii="Times New Roman" w:hAnsi="Times New Roman" w:cs="David" w:hint="eastAsia"/>
                <w:b/>
                <w:bCs/>
                <w:color w:val="auto"/>
                <w:szCs w:val="28"/>
                <w:u w:val="single"/>
                <w:rtl/>
              </w:rPr>
            </w:rPrChange>
          </w:rPr>
          <w:t>בגין</w:t>
        </w:r>
        <w:r w:rsidR="00E555AB" w:rsidRPr="001A42E6">
          <w:rPr>
            <w:rStyle w:val="emailstyle17"/>
            <w:rFonts w:ascii="Times New Roman" w:hAnsi="Times New Roman" w:cs="David"/>
            <w:color w:val="auto"/>
            <w:sz w:val="24"/>
            <w:rtl/>
            <w:rPrChange w:id="2004"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05" w:author="Shimon" w:date="2019-07-31T14:40:00Z">
              <w:rPr>
                <w:rStyle w:val="emailstyle17"/>
                <w:rFonts w:ascii="Times New Roman" w:hAnsi="Times New Roman" w:cs="David" w:hint="eastAsia"/>
                <w:b/>
                <w:bCs/>
                <w:color w:val="auto"/>
                <w:szCs w:val="28"/>
                <w:u w:val="single"/>
                <w:rtl/>
              </w:rPr>
            </w:rPrChange>
          </w:rPr>
          <w:t>תקופת</w:t>
        </w:r>
        <w:r w:rsidR="00E555AB" w:rsidRPr="001A42E6">
          <w:rPr>
            <w:rStyle w:val="emailstyle17"/>
            <w:rFonts w:ascii="Times New Roman" w:hAnsi="Times New Roman" w:cs="David"/>
            <w:color w:val="auto"/>
            <w:sz w:val="24"/>
            <w:rtl/>
            <w:rPrChange w:id="2006"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07" w:author="Shimon" w:date="2019-07-31T14:40:00Z">
              <w:rPr>
                <w:rStyle w:val="emailstyle17"/>
                <w:rFonts w:ascii="Times New Roman" w:hAnsi="Times New Roman" w:cs="David" w:hint="eastAsia"/>
                <w:b/>
                <w:bCs/>
                <w:color w:val="auto"/>
                <w:szCs w:val="28"/>
                <w:u w:val="single"/>
                <w:rtl/>
              </w:rPr>
            </w:rPrChange>
          </w:rPr>
          <w:t>העבו</w:t>
        </w:r>
      </w:ins>
      <w:ins w:id="2008" w:author="Shimon" w:date="2019-07-23T14:35:00Z">
        <w:r w:rsidR="00E555AB" w:rsidRPr="001A42E6">
          <w:rPr>
            <w:rStyle w:val="emailstyle17"/>
            <w:rFonts w:ascii="Times New Roman" w:hAnsi="Times New Roman" w:cs="David" w:hint="eastAsia"/>
            <w:color w:val="auto"/>
            <w:sz w:val="24"/>
            <w:rtl/>
            <w:rPrChange w:id="2009" w:author="Shimon" w:date="2019-07-31T14:40:00Z">
              <w:rPr>
                <w:rStyle w:val="emailstyle17"/>
                <w:rFonts w:ascii="Times New Roman" w:hAnsi="Times New Roman" w:cs="David" w:hint="eastAsia"/>
                <w:b/>
                <w:bCs/>
                <w:color w:val="auto"/>
                <w:szCs w:val="28"/>
                <w:u w:val="single"/>
                <w:rtl/>
              </w:rPr>
            </w:rPrChange>
          </w:rPr>
          <w:t>דה</w:t>
        </w:r>
        <w:r w:rsidR="00E555AB" w:rsidRPr="001A42E6">
          <w:rPr>
            <w:rStyle w:val="emailstyle17"/>
            <w:rFonts w:ascii="Times New Roman" w:hAnsi="Times New Roman" w:cs="David"/>
            <w:color w:val="auto"/>
            <w:sz w:val="24"/>
            <w:rtl/>
            <w:rPrChange w:id="2010"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11" w:author="Shimon" w:date="2019-07-31T14:40:00Z">
              <w:rPr>
                <w:rStyle w:val="emailstyle17"/>
                <w:rFonts w:ascii="Times New Roman" w:hAnsi="Times New Roman" w:cs="David" w:hint="eastAsia"/>
                <w:b/>
                <w:bCs/>
                <w:color w:val="auto"/>
                <w:szCs w:val="28"/>
                <w:u w:val="single"/>
                <w:rtl/>
              </w:rPr>
            </w:rPrChange>
          </w:rPr>
          <w:t>בחוזה</w:t>
        </w:r>
        <w:r w:rsidR="00E555AB" w:rsidRPr="001A42E6">
          <w:rPr>
            <w:rStyle w:val="emailstyle17"/>
            <w:rFonts w:ascii="Times New Roman" w:hAnsi="Times New Roman" w:cs="David"/>
            <w:color w:val="auto"/>
            <w:sz w:val="24"/>
            <w:rtl/>
            <w:rPrChange w:id="2012"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13" w:author="Shimon" w:date="2019-07-31T14:40:00Z">
              <w:rPr>
                <w:rStyle w:val="emailstyle17"/>
                <w:rFonts w:ascii="Times New Roman" w:hAnsi="Times New Roman" w:cs="David" w:hint="eastAsia"/>
                <w:b/>
                <w:bCs/>
                <w:color w:val="auto"/>
                <w:szCs w:val="28"/>
                <w:u w:val="single"/>
                <w:rtl/>
              </w:rPr>
            </w:rPrChange>
          </w:rPr>
          <w:t>וגם</w:t>
        </w:r>
        <w:r w:rsidR="00E555AB" w:rsidRPr="001A42E6">
          <w:rPr>
            <w:rStyle w:val="emailstyle17"/>
            <w:rFonts w:ascii="Times New Roman" w:hAnsi="Times New Roman" w:cs="David"/>
            <w:color w:val="auto"/>
            <w:sz w:val="24"/>
            <w:rtl/>
            <w:rPrChange w:id="2014"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15" w:author="Shimon" w:date="2019-07-31T14:40:00Z">
              <w:rPr>
                <w:rStyle w:val="emailstyle17"/>
                <w:rFonts w:ascii="Times New Roman" w:hAnsi="Times New Roman" w:cs="David" w:hint="eastAsia"/>
                <w:b/>
                <w:bCs/>
                <w:color w:val="auto"/>
                <w:szCs w:val="28"/>
                <w:u w:val="single"/>
                <w:rtl/>
              </w:rPr>
            </w:rPrChange>
          </w:rPr>
          <w:t>בגין</w:t>
        </w:r>
        <w:r w:rsidR="00E555AB" w:rsidRPr="001A42E6">
          <w:rPr>
            <w:rStyle w:val="emailstyle17"/>
            <w:rFonts w:ascii="Times New Roman" w:hAnsi="Times New Roman" w:cs="David"/>
            <w:color w:val="auto"/>
            <w:sz w:val="24"/>
            <w:rtl/>
            <w:rPrChange w:id="2016"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17" w:author="Shimon" w:date="2019-07-31T14:40:00Z">
              <w:rPr>
                <w:rStyle w:val="emailstyle17"/>
                <w:rFonts w:ascii="Times New Roman" w:hAnsi="Times New Roman" w:cs="David" w:hint="eastAsia"/>
                <w:b/>
                <w:bCs/>
                <w:color w:val="auto"/>
                <w:szCs w:val="28"/>
                <w:u w:val="single"/>
                <w:rtl/>
              </w:rPr>
            </w:rPrChange>
          </w:rPr>
          <w:t>תקופת</w:t>
        </w:r>
        <w:r w:rsidR="00E555AB" w:rsidRPr="001A42E6">
          <w:rPr>
            <w:rStyle w:val="emailstyle17"/>
            <w:rFonts w:ascii="Times New Roman" w:hAnsi="Times New Roman" w:cs="David"/>
            <w:color w:val="auto"/>
            <w:sz w:val="24"/>
            <w:rtl/>
            <w:rPrChange w:id="2018"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19" w:author="Shimon" w:date="2019-07-31T14:40:00Z">
              <w:rPr>
                <w:rStyle w:val="emailstyle17"/>
                <w:rFonts w:ascii="Times New Roman" w:hAnsi="Times New Roman" w:cs="David" w:hint="eastAsia"/>
                <w:b/>
                <w:bCs/>
                <w:color w:val="auto"/>
                <w:szCs w:val="28"/>
                <w:u w:val="single"/>
                <w:rtl/>
              </w:rPr>
            </w:rPrChange>
          </w:rPr>
          <w:t>כתב</w:t>
        </w:r>
        <w:r w:rsidR="00E555AB" w:rsidRPr="001A42E6">
          <w:rPr>
            <w:rStyle w:val="emailstyle17"/>
            <w:rFonts w:ascii="Times New Roman" w:hAnsi="Times New Roman" w:cs="David"/>
            <w:color w:val="auto"/>
            <w:sz w:val="24"/>
            <w:rtl/>
            <w:rPrChange w:id="2020"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21" w:author="Shimon" w:date="2019-07-31T14:40:00Z">
              <w:rPr>
                <w:rStyle w:val="emailstyle17"/>
                <w:rFonts w:ascii="Times New Roman" w:hAnsi="Times New Roman" w:cs="David" w:hint="eastAsia"/>
                <w:b/>
                <w:bCs/>
                <w:color w:val="auto"/>
                <w:szCs w:val="28"/>
                <w:u w:val="single"/>
                <w:rtl/>
              </w:rPr>
            </w:rPrChange>
          </w:rPr>
          <w:t>המינוי</w:t>
        </w:r>
        <w:r w:rsidR="00E555AB" w:rsidRPr="00E555AB">
          <w:rPr>
            <w:rStyle w:val="emailstyle17"/>
            <w:rFonts w:ascii="Times New Roman" w:hAnsi="Times New Roman" w:cs="David"/>
            <w:b/>
            <w:bCs/>
            <w:color w:val="auto"/>
            <w:sz w:val="24"/>
            <w:rtl/>
            <w:rPrChange w:id="2022" w:author="Shimon" w:date="2019-07-23T14:37: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color w:val="auto"/>
            <w:sz w:val="24"/>
            <w:rtl/>
            <w:rPrChange w:id="2023" w:author="Shimon" w:date="2019-07-31T14:40:00Z">
              <w:rPr>
                <w:rStyle w:val="emailstyle17"/>
                <w:rFonts w:ascii="Times New Roman" w:hAnsi="Times New Roman" w:cs="David"/>
                <w:b/>
                <w:bCs/>
                <w:color w:val="auto"/>
                <w:szCs w:val="28"/>
                <w:u w:val="single"/>
                <w:rtl/>
              </w:rPr>
            </w:rPrChange>
          </w:rPr>
          <w:t xml:space="preserve">(ר' </w:t>
        </w:r>
        <w:r w:rsidR="00520F84" w:rsidRPr="001A42E6">
          <w:rPr>
            <w:rStyle w:val="emailstyle17"/>
            <w:rFonts w:ascii="Times New Roman" w:hAnsi="Times New Roman" w:cs="David" w:hint="eastAsia"/>
            <w:color w:val="auto"/>
            <w:sz w:val="24"/>
            <w:rtl/>
            <w:rPrChange w:id="2024" w:author="Shimon" w:date="2019-07-31T14:40:00Z">
              <w:rPr>
                <w:rStyle w:val="emailstyle17"/>
                <w:rFonts w:ascii="Times New Roman" w:hAnsi="Times New Roman" w:cs="David" w:hint="eastAsia"/>
                <w:b/>
                <w:bCs/>
                <w:color w:val="auto"/>
                <w:sz w:val="24"/>
                <w:rtl/>
              </w:rPr>
            </w:rPrChange>
          </w:rPr>
          <w:t>פיסק</w:t>
        </w:r>
      </w:ins>
      <w:ins w:id="2025" w:author="Shimon" w:date="2019-07-30T14:18:00Z">
        <w:r w:rsidR="00520F84" w:rsidRPr="001A42E6">
          <w:rPr>
            <w:rStyle w:val="emailstyle17"/>
            <w:rFonts w:ascii="Times New Roman" w:hAnsi="Times New Roman" w:cs="David" w:hint="eastAsia"/>
            <w:color w:val="auto"/>
            <w:sz w:val="24"/>
            <w:rtl/>
            <w:rPrChange w:id="2026" w:author="Shimon" w:date="2019-07-31T14:40:00Z">
              <w:rPr>
                <w:rStyle w:val="emailstyle17"/>
                <w:rFonts w:ascii="Times New Roman" w:hAnsi="Times New Roman" w:cs="David" w:hint="eastAsia"/>
                <w:b/>
                <w:bCs/>
                <w:color w:val="auto"/>
                <w:sz w:val="24"/>
                <w:rtl/>
              </w:rPr>
            </w:rPrChange>
          </w:rPr>
          <w:t>אות</w:t>
        </w:r>
        <w:r w:rsidR="00520F84" w:rsidRPr="001A42E6">
          <w:rPr>
            <w:rStyle w:val="emailstyle17"/>
            <w:rFonts w:ascii="Times New Roman" w:hAnsi="Times New Roman" w:cs="David"/>
            <w:color w:val="auto"/>
            <w:sz w:val="24"/>
            <w:rtl/>
            <w:rPrChange w:id="2027" w:author="Shimon" w:date="2019-07-31T14:40:00Z">
              <w:rPr>
                <w:rStyle w:val="emailstyle17"/>
                <w:rFonts w:ascii="Times New Roman" w:hAnsi="Times New Roman" w:cs="David"/>
                <w:b/>
                <w:bCs/>
                <w:color w:val="auto"/>
                <w:sz w:val="24"/>
                <w:rtl/>
              </w:rPr>
            </w:rPrChange>
          </w:rPr>
          <w:t xml:space="preserve"> </w:t>
        </w:r>
      </w:ins>
      <w:ins w:id="2028" w:author="Shimon" w:date="2019-07-31T14:39:00Z">
        <w:r w:rsidR="001A42E6" w:rsidRPr="001A42E6">
          <w:rPr>
            <w:rStyle w:val="emailstyle17"/>
            <w:rFonts w:ascii="Times New Roman" w:hAnsi="Times New Roman" w:cs="David"/>
            <w:color w:val="auto"/>
            <w:sz w:val="24"/>
            <w:rtl/>
            <w:rPrChange w:id="2029" w:author="Shimon" w:date="2019-07-31T14:40:00Z">
              <w:rPr>
                <w:rStyle w:val="emailstyle17"/>
                <w:rFonts w:ascii="Times New Roman" w:hAnsi="Times New Roman" w:cs="David"/>
                <w:b/>
                <w:bCs/>
                <w:color w:val="auto"/>
                <w:sz w:val="24"/>
                <w:rtl/>
              </w:rPr>
            </w:rPrChange>
          </w:rPr>
          <w:t>4</w:t>
        </w:r>
      </w:ins>
      <w:ins w:id="2030" w:author="Shimon" w:date="2019-08-04T12:56:00Z">
        <w:r w:rsidR="00EA0A83">
          <w:rPr>
            <w:rStyle w:val="emailstyle17"/>
            <w:rFonts w:ascii="Times New Roman" w:hAnsi="Times New Roman" w:cs="David" w:hint="cs"/>
            <w:color w:val="auto"/>
            <w:sz w:val="24"/>
            <w:rtl/>
          </w:rPr>
          <w:t>5</w:t>
        </w:r>
      </w:ins>
      <w:ins w:id="2031" w:author="Shimon" w:date="2019-07-31T14:39:00Z">
        <w:r w:rsidR="001A42E6" w:rsidRPr="001A42E6">
          <w:rPr>
            <w:rStyle w:val="emailstyle17"/>
            <w:rFonts w:ascii="Times New Roman" w:hAnsi="Times New Roman" w:cs="David"/>
            <w:color w:val="auto"/>
            <w:sz w:val="24"/>
            <w:rtl/>
            <w:rPrChange w:id="2032" w:author="Shimon" w:date="2019-07-31T14:40:00Z">
              <w:rPr>
                <w:rStyle w:val="emailstyle17"/>
                <w:rFonts w:ascii="Times New Roman" w:hAnsi="Times New Roman" w:cs="David"/>
                <w:b/>
                <w:bCs/>
                <w:color w:val="auto"/>
                <w:sz w:val="24"/>
                <w:rtl/>
              </w:rPr>
            </w:rPrChange>
          </w:rPr>
          <w:t>-4</w:t>
        </w:r>
      </w:ins>
      <w:ins w:id="2033" w:author="Shimon" w:date="2019-08-04T12:56:00Z">
        <w:r w:rsidR="00EA0A83">
          <w:rPr>
            <w:rStyle w:val="emailstyle17"/>
            <w:rFonts w:ascii="Times New Roman" w:hAnsi="Times New Roman" w:cs="David" w:hint="cs"/>
            <w:color w:val="auto"/>
            <w:sz w:val="24"/>
            <w:rtl/>
          </w:rPr>
          <w:t>6</w:t>
        </w:r>
      </w:ins>
      <w:ins w:id="2034" w:author="Shimon" w:date="2019-07-31T14:39:00Z">
        <w:r w:rsidR="001A42E6" w:rsidRPr="001A42E6">
          <w:rPr>
            <w:rStyle w:val="emailstyle17"/>
            <w:rFonts w:ascii="Times New Roman" w:hAnsi="Times New Roman" w:cs="David"/>
            <w:color w:val="auto"/>
            <w:sz w:val="24"/>
            <w:rtl/>
            <w:rPrChange w:id="2035" w:author="Shimon" w:date="2019-07-31T14:40:00Z">
              <w:rPr>
                <w:rStyle w:val="emailstyle17"/>
                <w:rFonts w:ascii="Times New Roman" w:hAnsi="Times New Roman" w:cs="David"/>
                <w:b/>
                <w:bCs/>
                <w:color w:val="auto"/>
                <w:sz w:val="24"/>
                <w:rtl/>
              </w:rPr>
            </w:rPrChange>
          </w:rPr>
          <w:t xml:space="preserve"> </w:t>
        </w:r>
        <w:r w:rsidR="001A42E6" w:rsidRPr="001A42E6">
          <w:rPr>
            <w:rStyle w:val="emailstyle17"/>
            <w:rFonts w:ascii="Times New Roman" w:hAnsi="Times New Roman" w:cs="David" w:hint="eastAsia"/>
            <w:color w:val="auto"/>
            <w:sz w:val="24"/>
            <w:rtl/>
            <w:rPrChange w:id="2036" w:author="Shimon" w:date="2019-07-31T14:40:00Z">
              <w:rPr>
                <w:rStyle w:val="emailstyle17"/>
                <w:rFonts w:ascii="Times New Roman" w:hAnsi="Times New Roman" w:cs="David" w:hint="eastAsia"/>
                <w:b/>
                <w:bCs/>
                <w:color w:val="auto"/>
                <w:sz w:val="24"/>
                <w:rtl/>
              </w:rPr>
            </w:rPrChange>
          </w:rPr>
          <w:t>לעיל</w:t>
        </w:r>
      </w:ins>
      <w:ins w:id="2037" w:author="Shimon" w:date="2019-07-23T14:35:00Z">
        <w:r w:rsidR="00E555AB" w:rsidRPr="001A42E6">
          <w:rPr>
            <w:rStyle w:val="emailstyle17"/>
            <w:rFonts w:ascii="Times New Roman" w:hAnsi="Times New Roman" w:cs="David"/>
            <w:color w:val="auto"/>
            <w:sz w:val="24"/>
            <w:rtl/>
            <w:rPrChange w:id="2038" w:author="Shimon" w:date="2019-07-31T14:40:00Z">
              <w:rPr>
                <w:rStyle w:val="emailstyle17"/>
                <w:rFonts w:ascii="Times New Roman" w:hAnsi="Times New Roman" w:cs="David"/>
                <w:b/>
                <w:bCs/>
                <w:color w:val="auto"/>
                <w:szCs w:val="28"/>
                <w:u w:val="single"/>
                <w:rtl/>
              </w:rPr>
            </w:rPrChange>
          </w:rPr>
          <w:t>)</w:t>
        </w:r>
        <w:r w:rsidR="00E555AB" w:rsidRPr="00E555AB">
          <w:rPr>
            <w:rStyle w:val="emailstyle17"/>
            <w:rFonts w:ascii="Times New Roman" w:hAnsi="Times New Roman" w:cs="David"/>
            <w:b/>
            <w:bCs/>
            <w:color w:val="auto"/>
            <w:sz w:val="24"/>
            <w:rtl/>
            <w:rPrChange w:id="2039" w:author="Shimon" w:date="2019-07-23T14:37: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40" w:author="Shimon" w:date="2019-07-31T14:40:00Z">
              <w:rPr>
                <w:rStyle w:val="emailstyle17"/>
                <w:rFonts w:ascii="Times New Roman" w:hAnsi="Times New Roman" w:cs="David" w:hint="eastAsia"/>
                <w:b/>
                <w:bCs/>
                <w:color w:val="auto"/>
                <w:szCs w:val="28"/>
                <w:u w:val="single"/>
                <w:rtl/>
              </w:rPr>
            </w:rPrChange>
          </w:rPr>
          <w:t>כותב</w:t>
        </w:r>
        <w:r w:rsidR="00E555AB" w:rsidRPr="001A42E6">
          <w:rPr>
            <w:rStyle w:val="emailstyle17"/>
            <w:rFonts w:ascii="Times New Roman" w:hAnsi="Times New Roman" w:cs="David"/>
            <w:color w:val="auto"/>
            <w:sz w:val="24"/>
            <w:rtl/>
            <w:rPrChange w:id="2041"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42" w:author="Shimon" w:date="2019-07-31T14:40:00Z">
              <w:rPr>
                <w:rStyle w:val="emailstyle17"/>
                <w:rFonts w:ascii="Times New Roman" w:hAnsi="Times New Roman" w:cs="David" w:hint="eastAsia"/>
                <w:b/>
                <w:bCs/>
                <w:color w:val="auto"/>
                <w:szCs w:val="28"/>
                <w:u w:val="single"/>
                <w:rtl/>
              </w:rPr>
            </w:rPrChange>
          </w:rPr>
          <w:t>מר</w:t>
        </w:r>
        <w:r w:rsidR="00E555AB" w:rsidRPr="001A42E6">
          <w:rPr>
            <w:rStyle w:val="emailstyle17"/>
            <w:rFonts w:ascii="Times New Roman" w:hAnsi="Times New Roman" w:cs="David"/>
            <w:color w:val="auto"/>
            <w:sz w:val="24"/>
            <w:rtl/>
            <w:rPrChange w:id="2043"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44" w:author="Shimon" w:date="2019-07-31T14:40:00Z">
              <w:rPr>
                <w:rStyle w:val="emailstyle17"/>
                <w:rFonts w:ascii="Times New Roman" w:hAnsi="Times New Roman" w:cs="David" w:hint="eastAsia"/>
                <w:b/>
                <w:bCs/>
                <w:color w:val="auto"/>
                <w:szCs w:val="28"/>
                <w:u w:val="single"/>
                <w:rtl/>
              </w:rPr>
            </w:rPrChange>
          </w:rPr>
          <w:t>ציון</w:t>
        </w:r>
        <w:r w:rsidR="00E555AB" w:rsidRPr="001A42E6">
          <w:rPr>
            <w:rStyle w:val="emailstyle17"/>
            <w:rFonts w:ascii="Times New Roman" w:hAnsi="Times New Roman" w:cs="David"/>
            <w:color w:val="auto"/>
            <w:sz w:val="24"/>
            <w:rtl/>
            <w:rPrChange w:id="2045" w:author="Shimon" w:date="2019-07-31T14:40:00Z">
              <w:rPr>
                <w:rStyle w:val="emailstyle17"/>
                <w:rFonts w:ascii="Times New Roman" w:hAnsi="Times New Roman" w:cs="David"/>
                <w:b/>
                <w:bCs/>
                <w:color w:val="auto"/>
                <w:szCs w:val="28"/>
                <w:u w:val="single"/>
                <w:rtl/>
              </w:rPr>
            </w:rPrChange>
          </w:rPr>
          <w:t xml:space="preserve"> </w:t>
        </w:r>
        <w:r w:rsidR="00E555AB" w:rsidRPr="001A42E6">
          <w:rPr>
            <w:rStyle w:val="emailstyle17"/>
            <w:rFonts w:ascii="Times New Roman" w:hAnsi="Times New Roman" w:cs="David" w:hint="eastAsia"/>
            <w:color w:val="auto"/>
            <w:sz w:val="24"/>
            <w:rtl/>
            <w:rPrChange w:id="2046" w:author="Shimon" w:date="2019-07-31T14:40:00Z">
              <w:rPr>
                <w:rStyle w:val="emailstyle17"/>
                <w:rFonts w:ascii="Times New Roman" w:hAnsi="Times New Roman" w:cs="David" w:hint="eastAsia"/>
                <w:b/>
                <w:bCs/>
                <w:color w:val="auto"/>
                <w:szCs w:val="28"/>
                <w:u w:val="single"/>
                <w:rtl/>
              </w:rPr>
            </w:rPrChange>
          </w:rPr>
          <w:t>לוי</w:t>
        </w:r>
      </w:ins>
      <w:ins w:id="2047" w:author="Shimon" w:date="2019-07-23T14:36:00Z">
        <w:r w:rsidR="00E555AB" w:rsidRPr="001A42E6">
          <w:rPr>
            <w:rStyle w:val="emailstyle17"/>
            <w:rFonts w:ascii="Times New Roman" w:hAnsi="Times New Roman" w:cs="David"/>
            <w:color w:val="auto"/>
            <w:sz w:val="24"/>
            <w:rtl/>
            <w:rPrChange w:id="2048" w:author="Shimon" w:date="2019-07-31T14:40:00Z">
              <w:rPr>
                <w:rStyle w:val="emailstyle17"/>
                <w:rFonts w:ascii="Times New Roman" w:hAnsi="Times New Roman" w:cs="David"/>
                <w:b/>
                <w:bCs/>
                <w:color w:val="auto"/>
                <w:szCs w:val="28"/>
                <w:u w:val="single"/>
                <w:rtl/>
              </w:rPr>
            </w:rPrChange>
          </w:rPr>
          <w:t>:</w:t>
        </w:r>
        <w:r w:rsidR="00E555AB" w:rsidRPr="00E555AB">
          <w:rPr>
            <w:rStyle w:val="emailstyle17"/>
            <w:rFonts w:ascii="Times New Roman" w:hAnsi="Times New Roman" w:cs="David"/>
            <w:b/>
            <w:bCs/>
            <w:color w:val="auto"/>
            <w:sz w:val="24"/>
            <w:rtl/>
            <w:rPrChange w:id="2049" w:author="Shimon" w:date="2019-07-23T14:37:00Z">
              <w:rPr>
                <w:rStyle w:val="emailstyle17"/>
                <w:rFonts w:ascii="Times New Roman" w:hAnsi="Times New Roman" w:cs="David"/>
                <w:b/>
                <w:bCs/>
                <w:color w:val="auto"/>
                <w:szCs w:val="28"/>
                <w:u w:val="single"/>
                <w:rtl/>
              </w:rPr>
            </w:rPrChange>
          </w:rPr>
          <w:t xml:space="preserve"> "אנו </w:t>
        </w:r>
        <w:r w:rsidR="00E555AB" w:rsidRPr="00E555AB">
          <w:rPr>
            <w:rStyle w:val="emailstyle17"/>
            <w:rFonts w:ascii="Times New Roman" w:hAnsi="Times New Roman" w:cs="David" w:hint="eastAsia"/>
            <w:b/>
            <w:bCs/>
            <w:color w:val="auto"/>
            <w:sz w:val="24"/>
            <w:rtl/>
            <w:rPrChange w:id="2050" w:author="Shimon" w:date="2019-07-23T14:37:00Z">
              <w:rPr>
                <w:rStyle w:val="emailstyle17"/>
                <w:rFonts w:ascii="Times New Roman" w:hAnsi="Times New Roman" w:cs="David" w:hint="eastAsia"/>
                <w:b/>
                <w:bCs/>
                <w:color w:val="auto"/>
                <w:szCs w:val="28"/>
                <w:u w:val="single"/>
                <w:rtl/>
              </w:rPr>
            </w:rPrChange>
          </w:rPr>
          <w:t>מבצעים</w:t>
        </w:r>
        <w:r w:rsidR="00E555AB" w:rsidRPr="00E555AB">
          <w:rPr>
            <w:rStyle w:val="emailstyle17"/>
            <w:rFonts w:ascii="Times New Roman" w:hAnsi="Times New Roman" w:cs="David"/>
            <w:b/>
            <w:bCs/>
            <w:color w:val="auto"/>
            <w:sz w:val="24"/>
            <w:rtl/>
            <w:rPrChange w:id="2051"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52" w:author="Shimon" w:date="2019-07-23T14:37:00Z">
              <w:rPr>
                <w:rStyle w:val="emailstyle17"/>
                <w:rFonts w:ascii="Times New Roman" w:hAnsi="Times New Roman" w:cs="David" w:hint="eastAsia"/>
                <w:b/>
                <w:bCs/>
                <w:color w:val="auto"/>
                <w:szCs w:val="28"/>
                <w:u w:val="single"/>
                <w:rtl/>
              </w:rPr>
            </w:rPrChange>
          </w:rPr>
          <w:t>בשלב</w:t>
        </w:r>
        <w:r w:rsidR="00E555AB" w:rsidRPr="00E555AB">
          <w:rPr>
            <w:rStyle w:val="emailstyle17"/>
            <w:rFonts w:ascii="Times New Roman" w:hAnsi="Times New Roman" w:cs="David"/>
            <w:b/>
            <w:bCs/>
            <w:color w:val="auto"/>
            <w:sz w:val="24"/>
            <w:rtl/>
            <w:rPrChange w:id="2053"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54" w:author="Shimon" w:date="2019-07-23T14:37:00Z">
              <w:rPr>
                <w:rStyle w:val="emailstyle17"/>
                <w:rFonts w:ascii="Times New Roman" w:hAnsi="Times New Roman" w:cs="David" w:hint="eastAsia"/>
                <w:b/>
                <w:bCs/>
                <w:color w:val="auto"/>
                <w:szCs w:val="28"/>
                <w:u w:val="single"/>
                <w:rtl/>
              </w:rPr>
            </w:rPrChange>
          </w:rPr>
          <w:t>זה</w:t>
        </w:r>
        <w:r w:rsidR="00E555AB" w:rsidRPr="00E555AB">
          <w:rPr>
            <w:rStyle w:val="emailstyle17"/>
            <w:rFonts w:ascii="Times New Roman" w:hAnsi="Times New Roman" w:cs="David"/>
            <w:b/>
            <w:bCs/>
            <w:color w:val="auto"/>
            <w:sz w:val="24"/>
            <w:rtl/>
            <w:rPrChange w:id="2055"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56" w:author="Shimon" w:date="2019-07-23T14:37:00Z">
              <w:rPr>
                <w:rStyle w:val="emailstyle17"/>
                <w:rFonts w:ascii="Times New Roman" w:hAnsi="Times New Roman" w:cs="David" w:hint="eastAsia"/>
                <w:b/>
                <w:bCs/>
                <w:color w:val="auto"/>
                <w:szCs w:val="28"/>
                <w:u w:val="single"/>
                <w:rtl/>
              </w:rPr>
            </w:rPrChange>
          </w:rPr>
          <w:t>חשיבה</w:t>
        </w:r>
        <w:r w:rsidR="00E555AB" w:rsidRPr="00E555AB">
          <w:rPr>
            <w:rStyle w:val="emailstyle17"/>
            <w:rFonts w:ascii="Times New Roman" w:hAnsi="Times New Roman" w:cs="David"/>
            <w:b/>
            <w:bCs/>
            <w:color w:val="auto"/>
            <w:sz w:val="24"/>
            <w:rtl/>
            <w:rPrChange w:id="2057"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58" w:author="Shimon" w:date="2019-07-23T14:37:00Z">
              <w:rPr>
                <w:rStyle w:val="emailstyle17"/>
                <w:rFonts w:ascii="Times New Roman" w:hAnsi="Times New Roman" w:cs="David" w:hint="eastAsia"/>
                <w:b/>
                <w:bCs/>
                <w:color w:val="auto"/>
                <w:szCs w:val="28"/>
                <w:u w:val="single"/>
                <w:rtl/>
              </w:rPr>
            </w:rPrChange>
          </w:rPr>
          <w:t>ובדיקה</w:t>
        </w:r>
        <w:r w:rsidR="00E555AB" w:rsidRPr="00E555AB">
          <w:rPr>
            <w:rStyle w:val="emailstyle17"/>
            <w:rFonts w:ascii="Times New Roman" w:hAnsi="Times New Roman" w:cs="David"/>
            <w:b/>
            <w:bCs/>
            <w:color w:val="auto"/>
            <w:sz w:val="24"/>
            <w:rtl/>
            <w:rPrChange w:id="2059"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60" w:author="Shimon" w:date="2019-07-23T14:37:00Z">
              <w:rPr>
                <w:rStyle w:val="emailstyle17"/>
                <w:rFonts w:ascii="Times New Roman" w:hAnsi="Times New Roman" w:cs="David" w:hint="eastAsia"/>
                <w:b/>
                <w:bCs/>
                <w:color w:val="auto"/>
                <w:szCs w:val="28"/>
                <w:u w:val="single"/>
                <w:rtl/>
              </w:rPr>
            </w:rPrChange>
          </w:rPr>
          <w:t>ולאחר</w:t>
        </w:r>
        <w:r w:rsidR="00E555AB" w:rsidRPr="00E555AB">
          <w:rPr>
            <w:rStyle w:val="emailstyle17"/>
            <w:rFonts w:ascii="Times New Roman" w:hAnsi="Times New Roman" w:cs="David"/>
            <w:b/>
            <w:bCs/>
            <w:color w:val="auto"/>
            <w:sz w:val="24"/>
            <w:rtl/>
            <w:rPrChange w:id="2061"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62" w:author="Shimon" w:date="2019-07-23T14:37:00Z">
              <w:rPr>
                <w:rStyle w:val="emailstyle17"/>
                <w:rFonts w:ascii="Times New Roman" w:hAnsi="Times New Roman" w:cs="David" w:hint="eastAsia"/>
                <w:b/>
                <w:bCs/>
                <w:color w:val="auto"/>
                <w:szCs w:val="28"/>
                <w:u w:val="single"/>
                <w:rtl/>
              </w:rPr>
            </w:rPrChange>
          </w:rPr>
          <w:t>סיום</w:t>
        </w:r>
        <w:r w:rsidR="00E555AB" w:rsidRPr="00E555AB">
          <w:rPr>
            <w:rStyle w:val="emailstyle17"/>
            <w:rFonts w:ascii="Times New Roman" w:hAnsi="Times New Roman" w:cs="David"/>
            <w:b/>
            <w:bCs/>
            <w:color w:val="auto"/>
            <w:sz w:val="24"/>
            <w:rtl/>
            <w:rPrChange w:id="2063"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64" w:author="Shimon" w:date="2019-07-23T14:37:00Z">
              <w:rPr>
                <w:rStyle w:val="emailstyle17"/>
                <w:rFonts w:ascii="Times New Roman" w:hAnsi="Times New Roman" w:cs="David" w:hint="eastAsia"/>
                <w:b/>
                <w:bCs/>
                <w:color w:val="auto"/>
                <w:szCs w:val="28"/>
                <w:u w:val="single"/>
                <w:rtl/>
              </w:rPr>
            </w:rPrChange>
          </w:rPr>
          <w:t>בדקתינו</w:t>
        </w:r>
        <w:r w:rsidR="00E555AB" w:rsidRPr="00E555AB">
          <w:rPr>
            <w:rStyle w:val="emailstyle17"/>
            <w:rFonts w:ascii="Times New Roman" w:hAnsi="Times New Roman" w:cs="David"/>
            <w:b/>
            <w:bCs/>
            <w:color w:val="auto"/>
            <w:sz w:val="24"/>
            <w:rtl/>
            <w:rPrChange w:id="2065"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66" w:author="Shimon" w:date="2019-07-23T14:37:00Z">
              <w:rPr>
                <w:rStyle w:val="emailstyle17"/>
                <w:rFonts w:ascii="Times New Roman" w:hAnsi="Times New Roman" w:cs="David" w:hint="eastAsia"/>
                <w:b/>
                <w:bCs/>
                <w:color w:val="auto"/>
                <w:szCs w:val="28"/>
                <w:u w:val="single"/>
                <w:rtl/>
              </w:rPr>
            </w:rPrChange>
          </w:rPr>
          <w:t>נשוב</w:t>
        </w:r>
        <w:r w:rsidR="00E555AB" w:rsidRPr="00E555AB">
          <w:rPr>
            <w:rStyle w:val="emailstyle17"/>
            <w:rFonts w:ascii="Times New Roman" w:hAnsi="Times New Roman" w:cs="David"/>
            <w:b/>
            <w:bCs/>
            <w:color w:val="auto"/>
            <w:sz w:val="24"/>
            <w:rtl/>
            <w:rPrChange w:id="2067"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2068" w:author="Shimon" w:date="2019-07-23T14:37:00Z">
              <w:rPr>
                <w:rStyle w:val="emailstyle17"/>
                <w:rFonts w:ascii="Times New Roman" w:hAnsi="Times New Roman" w:cs="David" w:hint="eastAsia"/>
                <w:b/>
                <w:bCs/>
                <w:color w:val="auto"/>
                <w:szCs w:val="28"/>
                <w:u w:val="single"/>
                <w:rtl/>
              </w:rPr>
            </w:rPrChange>
          </w:rPr>
          <w:t>ונשיבך</w:t>
        </w:r>
        <w:r w:rsidR="00E555AB" w:rsidRPr="00E555AB">
          <w:rPr>
            <w:rStyle w:val="emailstyle17"/>
            <w:rFonts w:ascii="Times New Roman" w:hAnsi="Times New Roman" w:cs="David"/>
            <w:b/>
            <w:bCs/>
            <w:color w:val="auto"/>
            <w:sz w:val="24"/>
            <w:rtl/>
            <w:rPrChange w:id="2069" w:author="Shimon" w:date="2019-07-23T14:37:00Z">
              <w:rPr>
                <w:rStyle w:val="emailstyle17"/>
                <w:rFonts w:ascii="Times New Roman" w:hAnsi="Times New Roman" w:cs="David"/>
                <w:b/>
                <w:bCs/>
                <w:color w:val="auto"/>
                <w:szCs w:val="28"/>
                <w:u w:val="single"/>
                <w:rtl/>
              </w:rPr>
            </w:rPrChange>
          </w:rPr>
          <w:t>"</w:t>
        </w:r>
      </w:ins>
      <w:ins w:id="2070" w:author="Shimon" w:date="2019-07-23T14:37:00Z">
        <w:r w:rsidR="00E555AB" w:rsidRPr="00E555AB">
          <w:rPr>
            <w:rStyle w:val="emailstyle17"/>
            <w:rFonts w:ascii="Times New Roman" w:hAnsi="Times New Roman" w:cs="David"/>
            <w:b/>
            <w:bCs/>
            <w:color w:val="auto"/>
            <w:sz w:val="24"/>
            <w:rtl/>
            <w:rPrChange w:id="2071" w:author="Shimon" w:date="2019-07-23T14:37:00Z">
              <w:rPr>
                <w:rStyle w:val="emailstyle17"/>
                <w:rFonts w:ascii="Times New Roman" w:hAnsi="Times New Roman" w:cs="David"/>
                <w:b/>
                <w:bCs/>
                <w:color w:val="auto"/>
                <w:szCs w:val="28"/>
                <w:u w:val="single"/>
                <w:rtl/>
              </w:rPr>
            </w:rPrChange>
          </w:rPr>
          <w:t xml:space="preserve"> </w:t>
        </w:r>
      </w:ins>
    </w:p>
    <w:p w14:paraId="285EFF64" w14:textId="5317CF47" w:rsidR="00E21D10" w:rsidRDefault="00A87DBF">
      <w:pPr>
        <w:pStyle w:val="11"/>
        <w:numPr>
          <w:ilvl w:val="0"/>
          <w:numId w:val="42"/>
        </w:numPr>
        <w:spacing w:before="0" w:after="120" w:line="360" w:lineRule="auto"/>
        <w:ind w:left="380" w:hanging="284"/>
        <w:pPrChange w:id="2072" w:author="Shimon" w:date="2019-07-31T14:53:00Z">
          <w:pPr>
            <w:pStyle w:val="11"/>
            <w:numPr>
              <w:numId w:val="14"/>
            </w:numPr>
            <w:tabs>
              <w:tab w:val="left" w:pos="566"/>
              <w:tab w:val="num" w:pos="1069"/>
            </w:tabs>
            <w:spacing w:before="0" w:after="240" w:line="360" w:lineRule="auto"/>
            <w:ind w:left="566" w:right="360" w:hanging="425"/>
          </w:pPr>
        </w:pPrChange>
      </w:pPr>
      <w:ins w:id="2073" w:author="Shimon" w:date="2019-07-23T14:48:00Z">
        <w:r>
          <w:rPr>
            <w:rFonts w:hint="cs"/>
            <w:rtl/>
          </w:rPr>
          <w:t xml:space="preserve">התובע ניסה שוב ושוב לשוחח עם </w:t>
        </w:r>
        <w:r w:rsidR="00E21D10">
          <w:rPr>
            <w:rFonts w:hint="cs"/>
            <w:rtl/>
          </w:rPr>
          <w:t>מר ציון לוי ו/או עם מר אהרונו</w:t>
        </w:r>
      </w:ins>
      <w:ins w:id="2074" w:author="Shimon" w:date="2019-07-23T19:24:00Z">
        <w:r w:rsidR="00E21D10">
          <w:rPr>
            <w:rFonts w:hint="cs"/>
            <w:rtl/>
          </w:rPr>
          <w:t>ב מדוע צריך פתא</w:t>
        </w:r>
      </w:ins>
      <w:ins w:id="2075" w:author="Shimon" w:date="2019-07-23T19:26:00Z">
        <w:r w:rsidR="00E21D10">
          <w:rPr>
            <w:rFonts w:hint="cs"/>
            <w:rtl/>
          </w:rPr>
          <w:t>ום</w:t>
        </w:r>
      </w:ins>
      <w:ins w:id="2076" w:author="Shimon" w:date="2019-07-23T19:24:00Z">
        <w:r w:rsidR="00E21D10">
          <w:rPr>
            <w:rFonts w:hint="cs"/>
            <w:rtl/>
          </w:rPr>
          <w:t>, אחרי</w:t>
        </w:r>
      </w:ins>
      <w:ins w:id="2077" w:author="Shimon" w:date="2019-07-23T19:25:00Z">
        <w:r w:rsidR="00E21D10">
          <w:rPr>
            <w:rFonts w:hint="cs"/>
            <w:rtl/>
          </w:rPr>
          <w:t xml:space="preserve"> הפרישה, "לבדוק" את מה שהיה ברור לכל המערכת ולמצער, כמה זמן תערך ה</w:t>
        </w:r>
      </w:ins>
      <w:ins w:id="2078" w:author="Shimon" w:date="2019-07-23T19:26:00Z">
        <w:r w:rsidR="00E21D10">
          <w:rPr>
            <w:rFonts w:hint="cs"/>
            <w:rtl/>
          </w:rPr>
          <w:t>"</w:t>
        </w:r>
      </w:ins>
      <w:ins w:id="2079" w:author="Shimon" w:date="2019-07-23T19:25:00Z">
        <w:r w:rsidR="00E21D10">
          <w:rPr>
            <w:rFonts w:hint="cs"/>
            <w:rtl/>
          </w:rPr>
          <w:t>בדיקה</w:t>
        </w:r>
      </w:ins>
      <w:ins w:id="2080" w:author="Shimon" w:date="2019-07-23T19:26:00Z">
        <w:r w:rsidR="00E21D10">
          <w:rPr>
            <w:rFonts w:hint="cs"/>
            <w:rtl/>
          </w:rPr>
          <w:t xml:space="preserve">", אך </w:t>
        </w:r>
      </w:ins>
      <w:ins w:id="2081" w:author="Shimon" w:date="2019-07-23T14:48:00Z">
        <w:r>
          <w:rPr>
            <w:rFonts w:hint="cs"/>
            <w:rtl/>
          </w:rPr>
          <w:t xml:space="preserve">ללא הצלחה. </w:t>
        </w:r>
      </w:ins>
      <w:ins w:id="2082" w:author="Shimon" w:date="2019-07-23T14:49:00Z">
        <w:r>
          <w:rPr>
            <w:rFonts w:hint="cs"/>
            <w:rtl/>
          </w:rPr>
          <w:t xml:space="preserve">באמצעות </w:t>
        </w:r>
      </w:ins>
      <w:ins w:id="2083" w:author="Shimon" w:date="2019-07-23T15:01:00Z">
        <w:r w:rsidR="00500150">
          <w:rPr>
            <w:rFonts w:hint="cs"/>
            <w:rtl/>
          </w:rPr>
          <w:t>ה</w:t>
        </w:r>
      </w:ins>
      <w:ins w:id="2084" w:author="Shimon" w:date="2019-07-23T14:49:00Z">
        <w:r>
          <w:rPr>
            <w:rFonts w:hint="cs"/>
            <w:rtl/>
          </w:rPr>
          <w:t xml:space="preserve">מזכירות נאמר לו שעליו להעלות את השגותיו וטיעוניו על </w:t>
        </w:r>
      </w:ins>
      <w:ins w:id="2085" w:author="Shimon" w:date="2019-07-23T15:06:00Z">
        <w:r w:rsidR="00500150">
          <w:rPr>
            <w:rFonts w:hint="cs"/>
            <w:rtl/>
          </w:rPr>
          <w:t xml:space="preserve"> הכתב</w:t>
        </w:r>
      </w:ins>
      <w:ins w:id="2086" w:author="Shimon" w:date="2019-07-23T15:07:00Z">
        <w:r w:rsidR="00500150">
          <w:rPr>
            <w:rFonts w:hint="cs"/>
            <w:rtl/>
          </w:rPr>
          <w:t xml:space="preserve"> וכך הוא </w:t>
        </w:r>
      </w:ins>
      <w:ins w:id="2087" w:author="Shimon" w:date="2019-07-23T16:45:00Z">
        <w:r w:rsidR="005D4DA4">
          <w:rPr>
            <w:rFonts w:hint="cs"/>
            <w:rtl/>
          </w:rPr>
          <w:t xml:space="preserve">אכן </w:t>
        </w:r>
      </w:ins>
      <w:ins w:id="2088" w:author="Shimon" w:date="2019-07-23T15:07:00Z">
        <w:r w:rsidR="00500150">
          <w:rPr>
            <w:rFonts w:hint="cs"/>
            <w:rtl/>
          </w:rPr>
          <w:t>עשה</w:t>
        </w:r>
      </w:ins>
      <w:ins w:id="2089" w:author="Shimon" w:date="2019-07-23T17:40:00Z">
        <w:r w:rsidR="00412A8B">
          <w:rPr>
            <w:rFonts w:hint="cs"/>
            <w:rtl/>
          </w:rPr>
          <w:t>.</w:t>
        </w:r>
      </w:ins>
      <w:r w:rsidR="00412A8B" w:rsidRPr="00412A8B" w:rsidDel="00412A8B">
        <w:rPr>
          <w:rFonts w:hint="cs"/>
          <w:rtl/>
        </w:rPr>
        <w:t xml:space="preserve"> </w:t>
      </w:r>
    </w:p>
    <w:p w14:paraId="53AF99EA" w14:textId="02FF9FA8" w:rsidR="00500150" w:rsidRDefault="00EA0A83">
      <w:pPr>
        <w:pStyle w:val="11"/>
        <w:spacing w:before="0" w:after="240" w:line="360" w:lineRule="auto"/>
        <w:ind w:left="-44" w:right="360" w:firstLine="0"/>
        <w:rPr>
          <w:ins w:id="2090" w:author="Shimon" w:date="2019-07-23T16:40:00Z"/>
        </w:rPr>
        <w:pPrChange w:id="2091" w:author="Shimon" w:date="2019-08-04T12:57:00Z">
          <w:pPr>
            <w:pStyle w:val="11"/>
            <w:numPr>
              <w:numId w:val="14"/>
            </w:numPr>
            <w:tabs>
              <w:tab w:val="num" w:pos="523"/>
              <w:tab w:val="num" w:pos="1069"/>
            </w:tabs>
            <w:spacing w:before="0" w:after="240" w:line="360" w:lineRule="auto"/>
            <w:ind w:left="98" w:right="360" w:firstLine="0"/>
          </w:pPr>
        </w:pPrChange>
      </w:pPr>
      <w:ins w:id="2092" w:author="Shimon" w:date="2019-08-04T12:57:00Z">
        <w:r w:rsidRPr="00EA0A83">
          <w:rPr>
            <w:i/>
            <w:iCs/>
            <w:rtl/>
          </w:rPr>
          <w:t>*</w:t>
        </w:r>
        <w:r>
          <w:rPr>
            <w:rFonts w:hint="eastAsia"/>
            <w:i/>
            <w:iCs/>
            <w:rtl/>
          </w:rPr>
          <w:t xml:space="preserve"> </w:t>
        </w:r>
      </w:ins>
      <w:ins w:id="2093" w:author="Shimon" w:date="2019-07-23T15:39:00Z">
        <w:r w:rsidR="00412A8B" w:rsidRPr="00BE3CFE">
          <w:rPr>
            <w:rFonts w:hint="eastAsia"/>
            <w:i/>
            <w:iCs/>
            <w:rtl/>
            <w:rPrChange w:id="2094" w:author="Shimon" w:date="2019-07-31T14:50:00Z">
              <w:rPr>
                <w:rFonts w:hint="eastAsia"/>
                <w:rtl/>
              </w:rPr>
            </w:rPrChange>
          </w:rPr>
          <w:t>רצ</w:t>
        </w:r>
        <w:r w:rsidR="00412A8B" w:rsidRPr="00BE3CFE">
          <w:rPr>
            <w:i/>
            <w:iCs/>
            <w:rtl/>
            <w:rPrChange w:id="2095" w:author="Shimon" w:date="2019-07-31T14:50:00Z">
              <w:rPr>
                <w:rtl/>
              </w:rPr>
            </w:rPrChange>
          </w:rPr>
          <w:t xml:space="preserve">"ב </w:t>
        </w:r>
      </w:ins>
      <w:ins w:id="2096" w:author="Shimon" w:date="2019-07-23T15:37:00Z">
        <w:r w:rsidR="00BE3CFE">
          <w:rPr>
            <w:rFonts w:hint="eastAsia"/>
            <w:i/>
            <w:iCs/>
            <w:rtl/>
          </w:rPr>
          <w:t>מכת</w:t>
        </w:r>
      </w:ins>
      <w:ins w:id="2097" w:author="Shimon" w:date="2019-07-31T14:50:00Z">
        <w:r w:rsidR="00BE3CFE">
          <w:rPr>
            <w:rFonts w:hint="cs"/>
            <w:i/>
            <w:iCs/>
            <w:rtl/>
          </w:rPr>
          <w:t>ב</w:t>
        </w:r>
      </w:ins>
      <w:ins w:id="2098" w:author="Shimon" w:date="2019-07-23T15:37:00Z">
        <w:r w:rsidR="00412A8B" w:rsidRPr="00BE3CFE">
          <w:rPr>
            <w:i/>
            <w:iCs/>
            <w:rtl/>
            <w:rPrChange w:id="2099" w:author="Shimon" w:date="2019-07-31T14:50:00Z">
              <w:rPr>
                <w:rtl/>
              </w:rPr>
            </w:rPrChange>
          </w:rPr>
          <w:t xml:space="preserve"> התובע מ</w:t>
        </w:r>
      </w:ins>
      <w:ins w:id="2100" w:author="Shimon" w:date="2019-07-31T14:50:00Z">
        <w:r w:rsidR="00BE3CFE">
          <w:rPr>
            <w:rFonts w:hint="cs"/>
            <w:i/>
            <w:iCs/>
            <w:rtl/>
          </w:rPr>
          <w:t>-</w:t>
        </w:r>
      </w:ins>
      <w:ins w:id="2101" w:author="Shimon" w:date="2019-07-23T15:37:00Z">
        <w:r w:rsidR="00412A8B" w:rsidRPr="00BE3CFE">
          <w:rPr>
            <w:i/>
            <w:iCs/>
            <w:rtl/>
            <w:rPrChange w:id="2102" w:author="Shimon" w:date="2019-07-31T14:50:00Z">
              <w:rPr>
                <w:rtl/>
              </w:rPr>
            </w:rPrChange>
          </w:rPr>
          <w:t xml:space="preserve">8.1.13 </w:t>
        </w:r>
      </w:ins>
      <w:ins w:id="2103" w:author="Shimon" w:date="2019-07-31T14:50:00Z">
        <w:r w:rsidR="00BE3CFE">
          <w:rPr>
            <w:rFonts w:hint="cs"/>
            <w:i/>
            <w:iCs/>
            <w:rtl/>
          </w:rPr>
          <w:t xml:space="preserve">לאהרונוב, </w:t>
        </w:r>
      </w:ins>
      <w:ins w:id="2104" w:author="Shimon" w:date="2019-07-23T15:37:00Z">
        <w:r w:rsidR="00412A8B" w:rsidRPr="00BE3CFE">
          <w:rPr>
            <w:rFonts w:hint="eastAsia"/>
            <w:i/>
            <w:iCs/>
            <w:rtl/>
            <w:rPrChange w:id="2105" w:author="Shimon" w:date="2019-07-31T14:50:00Z">
              <w:rPr>
                <w:rFonts w:hint="eastAsia"/>
                <w:rtl/>
              </w:rPr>
            </w:rPrChange>
          </w:rPr>
          <w:t>תגו</w:t>
        </w:r>
      </w:ins>
      <w:ins w:id="2106" w:author="Shimon" w:date="2019-07-23T15:39:00Z">
        <w:r w:rsidR="00412A8B" w:rsidRPr="00BE3CFE">
          <w:rPr>
            <w:rFonts w:hint="eastAsia"/>
            <w:i/>
            <w:iCs/>
            <w:rtl/>
            <w:rPrChange w:id="2107" w:author="Shimon" w:date="2019-07-31T14:50:00Z">
              <w:rPr>
                <w:rFonts w:hint="eastAsia"/>
                <w:rtl/>
              </w:rPr>
            </w:rPrChange>
          </w:rPr>
          <w:t>ב</w:t>
        </w:r>
      </w:ins>
      <w:ins w:id="2108" w:author="Shimon" w:date="2019-07-23T15:37:00Z">
        <w:r w:rsidR="00412A8B" w:rsidRPr="00BE3CFE">
          <w:rPr>
            <w:rFonts w:hint="eastAsia"/>
            <w:i/>
            <w:iCs/>
            <w:rtl/>
            <w:rPrChange w:id="2109" w:author="Shimon" w:date="2019-07-31T14:50:00Z">
              <w:rPr>
                <w:rFonts w:hint="eastAsia"/>
                <w:rtl/>
              </w:rPr>
            </w:rPrChange>
          </w:rPr>
          <w:t>ת</w:t>
        </w:r>
        <w:r w:rsidR="00412A8B" w:rsidRPr="00BE3CFE">
          <w:rPr>
            <w:i/>
            <w:iCs/>
            <w:rtl/>
            <w:rPrChange w:id="2110" w:author="Shimon" w:date="2019-07-31T14:50:00Z">
              <w:rPr>
                <w:rtl/>
              </w:rPr>
            </w:rPrChange>
          </w:rPr>
          <w:t xml:space="preserve"> </w:t>
        </w:r>
        <w:r w:rsidR="00412A8B" w:rsidRPr="00BE3CFE">
          <w:rPr>
            <w:rFonts w:hint="eastAsia"/>
            <w:i/>
            <w:iCs/>
            <w:rtl/>
            <w:rPrChange w:id="2111" w:author="Shimon" w:date="2019-07-31T14:50:00Z">
              <w:rPr>
                <w:rFonts w:hint="eastAsia"/>
                <w:rtl/>
              </w:rPr>
            </w:rPrChange>
          </w:rPr>
          <w:t>צ</w:t>
        </w:r>
        <w:r w:rsidR="00412A8B" w:rsidRPr="00BE3CFE">
          <w:rPr>
            <w:i/>
            <w:iCs/>
            <w:rtl/>
            <w:rPrChange w:id="2112" w:author="Shimon" w:date="2019-07-31T14:50:00Z">
              <w:rPr>
                <w:rtl/>
              </w:rPr>
            </w:rPrChange>
          </w:rPr>
          <w:t xml:space="preserve">. </w:t>
        </w:r>
        <w:r w:rsidR="00412A8B" w:rsidRPr="00BE3CFE">
          <w:rPr>
            <w:rFonts w:hint="eastAsia"/>
            <w:i/>
            <w:iCs/>
            <w:rtl/>
            <w:rPrChange w:id="2113" w:author="Shimon" w:date="2019-07-31T14:50:00Z">
              <w:rPr>
                <w:rFonts w:hint="eastAsia"/>
                <w:rtl/>
              </w:rPr>
            </w:rPrChange>
          </w:rPr>
          <w:t>ל</w:t>
        </w:r>
      </w:ins>
      <w:ins w:id="2114" w:author="Shimon" w:date="2019-07-23T15:38:00Z">
        <w:r w:rsidR="00520F84" w:rsidRPr="00BE3CFE">
          <w:rPr>
            <w:rFonts w:hint="eastAsia"/>
            <w:i/>
            <w:iCs/>
            <w:rtl/>
            <w:rPrChange w:id="2115" w:author="Shimon" w:date="2019-07-31T14:50:00Z">
              <w:rPr>
                <w:rFonts w:hint="eastAsia"/>
                <w:rtl/>
              </w:rPr>
            </w:rPrChange>
          </w:rPr>
          <w:t>וי</w:t>
        </w:r>
        <w:r w:rsidR="00520F84" w:rsidRPr="00BE3CFE">
          <w:rPr>
            <w:i/>
            <w:iCs/>
            <w:rtl/>
            <w:rPrChange w:id="2116" w:author="Shimon" w:date="2019-07-31T14:50:00Z">
              <w:rPr>
                <w:rtl/>
              </w:rPr>
            </w:rPrChange>
          </w:rPr>
          <w:t xml:space="preserve"> </w:t>
        </w:r>
        <w:r w:rsidR="00520F84" w:rsidRPr="00BE3CFE">
          <w:rPr>
            <w:rFonts w:hint="eastAsia"/>
            <w:i/>
            <w:iCs/>
            <w:rtl/>
            <w:rPrChange w:id="2117" w:author="Shimon" w:date="2019-07-31T14:50:00Z">
              <w:rPr>
                <w:rFonts w:hint="eastAsia"/>
                <w:rtl/>
              </w:rPr>
            </w:rPrChange>
          </w:rPr>
          <w:t>מ</w:t>
        </w:r>
      </w:ins>
      <w:ins w:id="2118" w:author="Shimon" w:date="2019-07-30T14:19:00Z">
        <w:r w:rsidR="00520F84" w:rsidRPr="00BE3CFE">
          <w:rPr>
            <w:i/>
            <w:iCs/>
            <w:rtl/>
            <w:rPrChange w:id="2119" w:author="Shimon" w:date="2019-07-31T14:50:00Z">
              <w:rPr>
                <w:rtl/>
              </w:rPr>
            </w:rPrChange>
          </w:rPr>
          <w:t>-</w:t>
        </w:r>
      </w:ins>
      <w:ins w:id="2120" w:author="Shimon" w:date="2019-07-23T15:38:00Z">
        <w:r w:rsidR="00412A8B" w:rsidRPr="00BE3CFE">
          <w:rPr>
            <w:i/>
            <w:iCs/>
            <w:rtl/>
            <w:rPrChange w:id="2121" w:author="Shimon" w:date="2019-07-31T14:50:00Z">
              <w:rPr>
                <w:rtl/>
              </w:rPr>
            </w:rPrChange>
          </w:rPr>
          <w:t>13.2</w:t>
        </w:r>
      </w:ins>
      <w:ins w:id="2122" w:author="Shimon" w:date="2019-07-30T14:19:00Z">
        <w:r w:rsidR="00520F84" w:rsidRPr="00BE3CFE">
          <w:rPr>
            <w:i/>
            <w:iCs/>
            <w:rtl/>
            <w:rPrChange w:id="2123" w:author="Shimon" w:date="2019-07-31T14:50:00Z">
              <w:rPr>
                <w:rtl/>
              </w:rPr>
            </w:rPrChange>
          </w:rPr>
          <w:t>.13</w:t>
        </w:r>
      </w:ins>
      <w:ins w:id="2124" w:author="Shimon" w:date="2019-07-23T15:39:00Z">
        <w:r w:rsidR="00412A8B" w:rsidRPr="00BE3CFE">
          <w:rPr>
            <w:i/>
            <w:iCs/>
            <w:rtl/>
            <w:rPrChange w:id="2125" w:author="Shimon" w:date="2019-07-31T14:50:00Z">
              <w:rPr>
                <w:rtl/>
              </w:rPr>
            </w:rPrChange>
          </w:rPr>
          <w:t xml:space="preserve"> ותגובת התובע מ-20.3.13</w:t>
        </w:r>
      </w:ins>
      <w:ins w:id="2126" w:author="Shimon" w:date="2019-07-31T14:50:00Z">
        <w:r w:rsidR="00BE3CFE">
          <w:rPr>
            <w:rFonts w:hint="cs"/>
            <w:i/>
            <w:iCs/>
            <w:rtl/>
          </w:rPr>
          <w:t>,</w:t>
        </w:r>
      </w:ins>
      <w:ins w:id="2127" w:author="Shimon" w:date="2019-07-23T15:39:00Z">
        <w:r w:rsidR="00412A8B" w:rsidRPr="00BE3CFE">
          <w:rPr>
            <w:i/>
            <w:iCs/>
            <w:rtl/>
            <w:rPrChange w:id="2128" w:author="Shimon" w:date="2019-07-31T14:50:00Z">
              <w:rPr>
                <w:rtl/>
              </w:rPr>
            </w:rPrChange>
          </w:rPr>
          <w:t xml:space="preserve"> על נספחיה</w:t>
        </w:r>
      </w:ins>
      <w:ins w:id="2129" w:author="Shimon" w:date="2019-07-23T15:40:00Z">
        <w:r w:rsidR="00412A8B" w:rsidRPr="00BE3CFE">
          <w:rPr>
            <w:rFonts w:hint="eastAsia"/>
            <w:i/>
            <w:iCs/>
            <w:rtl/>
            <w:rPrChange w:id="2130" w:author="Shimon" w:date="2019-07-31T14:50:00Z">
              <w:rPr>
                <w:rFonts w:hint="eastAsia"/>
                <w:rtl/>
              </w:rPr>
            </w:rPrChange>
          </w:rPr>
          <w:t>ם</w:t>
        </w:r>
        <w:r w:rsidR="00412A8B">
          <w:rPr>
            <w:rFonts w:hint="cs"/>
            <w:rtl/>
          </w:rPr>
          <w:t>.</w:t>
        </w:r>
      </w:ins>
    </w:p>
    <w:p w14:paraId="2B3B5298" w14:textId="55F90C2F" w:rsidR="00412A8B" w:rsidRDefault="00B9328F">
      <w:pPr>
        <w:pStyle w:val="11"/>
        <w:numPr>
          <w:ilvl w:val="0"/>
          <w:numId w:val="42"/>
        </w:numPr>
        <w:tabs>
          <w:tab w:val="num" w:pos="1069"/>
        </w:tabs>
        <w:spacing w:before="0" w:line="360" w:lineRule="auto"/>
        <w:ind w:left="380" w:right="357" w:hanging="284"/>
        <w:rPr>
          <w:ins w:id="2131" w:author="Shimon" w:date="2019-07-23T17:44:00Z"/>
        </w:rPr>
        <w:pPrChange w:id="2132" w:author="Shimon" w:date="2019-08-05T13:41:00Z">
          <w:pPr>
            <w:pStyle w:val="11"/>
            <w:numPr>
              <w:numId w:val="14"/>
            </w:numPr>
            <w:tabs>
              <w:tab w:val="num" w:pos="523"/>
              <w:tab w:val="num" w:pos="1069"/>
            </w:tabs>
            <w:spacing w:before="0" w:line="360" w:lineRule="auto"/>
            <w:ind w:left="380" w:right="357" w:hanging="284"/>
          </w:pPr>
        </w:pPrChange>
      </w:pPr>
      <w:ins w:id="2133" w:author="Shimon" w:date="2019-07-23T15:40:00Z">
        <w:r>
          <w:rPr>
            <w:rFonts w:hint="cs"/>
            <w:rtl/>
          </w:rPr>
          <w:t xml:space="preserve">  </w:t>
        </w:r>
      </w:ins>
      <w:r w:rsidR="00AC0333">
        <w:rPr>
          <w:rFonts w:hint="cs"/>
          <w:rtl/>
        </w:rPr>
        <w:t>כדי לא להלאות את בית הדין</w:t>
      </w:r>
      <w:r w:rsidR="00AC0333" w:rsidRPr="00AC0333">
        <w:rPr>
          <w:rFonts w:hint="cs"/>
          <w:rtl/>
        </w:rPr>
        <w:t xml:space="preserve"> </w:t>
      </w:r>
      <w:r w:rsidR="00AC0333">
        <w:rPr>
          <w:rFonts w:hint="cs"/>
          <w:rtl/>
        </w:rPr>
        <w:t xml:space="preserve">הנכבד, לא נפרט </w:t>
      </w:r>
      <w:del w:id="2134" w:author="Shimon" w:date="2019-07-23T17:38:00Z">
        <w:r w:rsidR="001943FF" w:rsidDel="00AC0333">
          <w:rPr>
            <w:rFonts w:hint="cs"/>
            <w:rtl/>
          </w:rPr>
          <w:delText>דין</w:delText>
        </w:r>
      </w:del>
      <w:r w:rsidR="001943FF">
        <w:rPr>
          <w:rFonts w:hint="cs"/>
          <w:rtl/>
        </w:rPr>
        <w:t xml:space="preserve"> ב</w:t>
      </w:r>
      <w:r w:rsidR="00AC0333">
        <w:rPr>
          <w:rFonts w:hint="cs"/>
          <w:rtl/>
        </w:rPr>
        <w:t>מסמך זה</w:t>
      </w:r>
      <w:ins w:id="2135" w:author="Shimon" w:date="2019-07-31T14:49:00Z">
        <w:r w:rsidR="00BE3CFE">
          <w:rPr>
            <w:rFonts w:hint="cs"/>
            <w:rtl/>
          </w:rPr>
          <w:t xml:space="preserve"> </w:t>
        </w:r>
      </w:ins>
      <w:del w:id="2136" w:author="Shimon" w:date="2019-07-23T17:38:00Z">
        <w:r w:rsidR="00AC0333" w:rsidDel="00AC0333">
          <w:rPr>
            <w:rFonts w:hint="cs"/>
            <w:rtl/>
          </w:rPr>
          <w:delText xml:space="preserve"> עם</w:delText>
        </w:r>
      </w:del>
      <w:ins w:id="2137" w:author="Shimon" w:date="2019-07-23T17:38:00Z">
        <w:r w:rsidR="00AC0333">
          <w:rPr>
            <w:rFonts w:hint="cs"/>
            <w:rtl/>
          </w:rPr>
          <w:t>את</w:t>
        </w:r>
      </w:ins>
      <w:r w:rsidR="00AC0333">
        <w:rPr>
          <w:rFonts w:hint="cs"/>
          <w:rtl/>
        </w:rPr>
        <w:t xml:space="preserve"> </w:t>
      </w:r>
      <w:del w:id="2138" w:author="Shimon" w:date="2019-07-23T17:39:00Z">
        <w:r w:rsidR="00AC0333" w:rsidDel="00AC0333">
          <w:rPr>
            <w:rFonts w:hint="cs"/>
            <w:rtl/>
          </w:rPr>
          <w:delText>פרוט</w:delText>
        </w:r>
      </w:del>
      <w:ins w:id="2139" w:author="Shimon" w:date="2019-07-23T17:39:00Z">
        <w:r w:rsidR="00AC0333">
          <w:rPr>
            <w:rFonts w:hint="cs"/>
            <w:rtl/>
          </w:rPr>
          <w:t>כל</w:t>
        </w:r>
      </w:ins>
      <w:r w:rsidR="00AC0333">
        <w:rPr>
          <w:rFonts w:hint="cs"/>
          <w:rtl/>
        </w:rPr>
        <w:t xml:space="preserve"> </w:t>
      </w:r>
      <w:ins w:id="2140" w:author="Shimon" w:date="2019-07-23T16:52:00Z">
        <w:r w:rsidR="00EC60D9">
          <w:rPr>
            <w:rFonts w:hint="cs"/>
            <w:rtl/>
          </w:rPr>
          <w:t>ה</w:t>
        </w:r>
      </w:ins>
      <w:r w:rsidR="001943FF">
        <w:rPr>
          <w:rFonts w:hint="cs"/>
          <w:rtl/>
        </w:rPr>
        <w:t>פניות הרבות של התובע לנתבעת, את ההתעלמות מפניותיו, ואת עגמת הנפש</w:t>
      </w:r>
      <w:ins w:id="2141" w:author="Shimon" w:date="2019-07-23T17:39:00Z">
        <w:r w:rsidR="00412A8B">
          <w:rPr>
            <w:rFonts w:hint="cs"/>
            <w:rtl/>
          </w:rPr>
          <w:t xml:space="preserve"> הקשה והמתמשכת</w:t>
        </w:r>
      </w:ins>
      <w:r w:rsidR="001943FF">
        <w:rPr>
          <w:rFonts w:hint="cs"/>
          <w:rtl/>
        </w:rPr>
        <w:t xml:space="preserve"> שנגרמה לו מתחושת "החיזור אחר הפתחים"</w:t>
      </w:r>
      <w:ins w:id="2142" w:author="Shimon" w:date="2019-07-23T19:29:00Z">
        <w:r w:rsidR="00E21D10">
          <w:rPr>
            <w:rFonts w:hint="cs"/>
            <w:rtl/>
          </w:rPr>
          <w:t xml:space="preserve"> ומעצם הצורך המתמשך להשקיע את זמנו ב</w:t>
        </w:r>
      </w:ins>
      <w:ins w:id="2143" w:author="Shimon" w:date="2019-07-31T14:51:00Z">
        <w:r w:rsidR="00BE3CFE">
          <w:rPr>
            <w:rFonts w:hint="cs"/>
            <w:rtl/>
          </w:rPr>
          <w:t>תקופת ה</w:t>
        </w:r>
      </w:ins>
      <w:ins w:id="2144" w:author="Shimon" w:date="2019-07-23T19:29:00Z">
        <w:r w:rsidR="00E21D10">
          <w:rPr>
            <w:rFonts w:hint="cs"/>
            <w:rtl/>
          </w:rPr>
          <w:t>גימלאות לנסות לקבל את זכויו</w:t>
        </w:r>
      </w:ins>
      <w:ins w:id="2145" w:author="Shimon" w:date="2019-07-23T19:30:00Z">
        <w:r w:rsidR="00E21D10">
          <w:rPr>
            <w:rFonts w:hint="cs"/>
            <w:rtl/>
          </w:rPr>
          <w:t>תיו,</w:t>
        </w:r>
      </w:ins>
      <w:ins w:id="2146" w:author="Shimon" w:date="2019-07-23T16:50:00Z">
        <w:r w:rsidR="00EC60D9">
          <w:rPr>
            <w:rFonts w:hint="cs"/>
            <w:rtl/>
          </w:rPr>
          <w:t xml:space="preserve"> </w:t>
        </w:r>
      </w:ins>
      <w:ins w:id="2147" w:author="Shimon" w:date="2019-07-23T17:41:00Z">
        <w:r w:rsidR="00412A8B">
          <w:rPr>
            <w:rFonts w:hint="cs"/>
            <w:rtl/>
          </w:rPr>
          <w:t>אך ראוי לצטט בהקשר זה חלק ממכתב של  התובע אל מר אהרונוב מיום 20.3.13 בתגובה למכתב של מר צ. לוי</w:t>
        </w:r>
      </w:ins>
      <w:ins w:id="2148" w:author="Shimon" w:date="2019-07-23T17:43:00Z">
        <w:r w:rsidR="00412A8B">
          <w:rPr>
            <w:rFonts w:hint="cs"/>
            <w:rtl/>
          </w:rPr>
          <w:t xml:space="preserve"> וכן דוגמיות </w:t>
        </w:r>
      </w:ins>
      <w:del w:id="2149" w:author="Shimon" w:date="2019-07-23T17:50:00Z">
        <w:r w:rsidR="00CD3445" w:rsidDel="00CD3445">
          <w:rPr>
            <w:rFonts w:hint="cs"/>
            <w:rtl/>
          </w:rPr>
          <w:delText xml:space="preserve">ת </w:delText>
        </w:r>
      </w:del>
      <w:ins w:id="2150" w:author="Shimon" w:date="2019-07-23T17:50:00Z">
        <w:r w:rsidR="00CD3445">
          <w:rPr>
            <w:rFonts w:hint="cs"/>
            <w:rtl/>
          </w:rPr>
          <w:t xml:space="preserve">מהתגובות </w:t>
        </w:r>
      </w:ins>
      <w:ins w:id="2151" w:author="Shimon" w:date="2019-07-23T17:43:00Z">
        <w:r w:rsidR="00412A8B">
          <w:rPr>
            <w:rFonts w:hint="cs"/>
            <w:rtl/>
          </w:rPr>
          <w:t>שקיבל לפניותיו:</w:t>
        </w:r>
      </w:ins>
      <w:ins w:id="2152" w:author="Shimon" w:date="2019-07-23T17:41:00Z">
        <w:r w:rsidR="00412A8B">
          <w:rPr>
            <w:rFonts w:hint="cs"/>
            <w:rtl/>
          </w:rPr>
          <w:t xml:space="preserve"> </w:t>
        </w:r>
      </w:ins>
    </w:p>
    <w:p w14:paraId="215597F7" w14:textId="77777777" w:rsidR="00412A8B" w:rsidRDefault="00412A8B">
      <w:pPr>
        <w:pStyle w:val="11"/>
        <w:spacing w:before="0" w:after="120" w:line="276" w:lineRule="auto"/>
        <w:ind w:left="380" w:right="992" w:firstLine="0"/>
        <w:rPr>
          <w:ins w:id="2153" w:author="Shimon" w:date="2019-07-23T17:44:00Z"/>
          <w:rtl/>
        </w:rPr>
        <w:pPrChange w:id="2154" w:author="Shimon" w:date="2019-07-31T14:54:00Z">
          <w:pPr>
            <w:pStyle w:val="11"/>
            <w:spacing w:before="0" w:after="240" w:line="276" w:lineRule="auto"/>
            <w:ind w:left="523" w:right="993" w:hanging="129"/>
          </w:pPr>
        </w:pPrChange>
      </w:pPr>
      <w:ins w:id="2155" w:author="Shimon" w:date="2019-07-23T17:44:00Z">
        <w:r>
          <w:rPr>
            <w:rFonts w:hint="cs"/>
            <w:rtl/>
          </w:rPr>
          <w:t>מתוך המכתב לאהרונוב:</w:t>
        </w:r>
      </w:ins>
    </w:p>
    <w:p w14:paraId="1DDC612B" w14:textId="6BB392CE" w:rsidR="00412A8B" w:rsidRPr="002215BF" w:rsidRDefault="00412A8B">
      <w:pPr>
        <w:pStyle w:val="11"/>
        <w:spacing w:before="0" w:after="120" w:line="276" w:lineRule="auto"/>
        <w:ind w:left="380" w:right="992" w:firstLine="0"/>
        <w:rPr>
          <w:ins w:id="2156" w:author="Shimon" w:date="2019-07-23T17:41:00Z"/>
          <w:sz w:val="22"/>
          <w:szCs w:val="22"/>
          <w:rtl/>
          <w:rPrChange w:id="2157" w:author="Shimon" w:date="2019-07-23T18:37:00Z">
            <w:rPr>
              <w:ins w:id="2158" w:author="Shimon" w:date="2019-07-23T17:41:00Z"/>
              <w:rtl/>
            </w:rPr>
          </w:rPrChange>
        </w:rPr>
        <w:pPrChange w:id="2159" w:author="Shimon" w:date="2019-07-31T14:52:00Z">
          <w:pPr>
            <w:pStyle w:val="11"/>
            <w:spacing w:before="0" w:after="240" w:line="276" w:lineRule="auto"/>
            <w:ind w:left="523" w:right="993" w:hanging="129"/>
          </w:pPr>
        </w:pPrChange>
      </w:pPr>
      <w:ins w:id="2160" w:author="Shimon" w:date="2019-07-23T17:43:00Z">
        <w:r>
          <w:rPr>
            <w:rFonts w:hint="cs"/>
            <w:rtl/>
          </w:rPr>
          <w:t xml:space="preserve"> </w:t>
        </w:r>
      </w:ins>
      <w:ins w:id="2161" w:author="Shimon" w:date="2019-07-23T17:44:00Z">
        <w:r w:rsidRPr="002215BF">
          <w:rPr>
            <w:sz w:val="22"/>
            <w:szCs w:val="22"/>
            <w:rtl/>
            <w:rPrChange w:id="2162" w:author="Shimon" w:date="2019-07-23T18:37:00Z">
              <w:rPr>
                <w:rtl/>
              </w:rPr>
            </w:rPrChange>
          </w:rPr>
          <w:t>"</w:t>
        </w:r>
      </w:ins>
      <w:ins w:id="2163" w:author="Shimon" w:date="2019-07-23T17:41:00Z">
        <w:r w:rsidRPr="002215BF">
          <w:rPr>
            <w:rFonts w:hint="eastAsia"/>
            <w:sz w:val="22"/>
            <w:szCs w:val="22"/>
            <w:rtl/>
            <w:rPrChange w:id="2164" w:author="Shimon" w:date="2019-07-23T18:37:00Z">
              <w:rPr>
                <w:rFonts w:hint="eastAsia"/>
                <w:rtl/>
              </w:rPr>
            </w:rPrChange>
          </w:rPr>
          <w:t>ניסיתי</w:t>
        </w:r>
        <w:r w:rsidRPr="002215BF">
          <w:rPr>
            <w:sz w:val="22"/>
            <w:szCs w:val="22"/>
            <w:rtl/>
            <w:rPrChange w:id="2165" w:author="Shimon" w:date="2019-07-23T18:37:00Z">
              <w:rPr>
                <w:rtl/>
              </w:rPr>
            </w:rPrChange>
          </w:rPr>
          <w:t xml:space="preserve"> פעמים מספר להגיע למר ציון לוי לקבלת הבהרות אך הוא אינו מוכן לדבר אתי ("תכתוב"). ניסיתי לשוחח אתך אך אתה מתחמק בשיטתיות למרות שאתה –</w:t>
        </w:r>
        <w:r w:rsidRPr="002215BF">
          <w:rPr>
            <w:rFonts w:hint="eastAsia"/>
            <w:sz w:val="22"/>
            <w:szCs w:val="22"/>
            <w:rtl/>
            <w:rPrChange w:id="2166" w:author="Shimon" w:date="2019-07-23T18:37:00Z">
              <w:rPr>
                <w:rFonts w:hint="eastAsia"/>
                <w:rtl/>
              </w:rPr>
            </w:rPrChange>
          </w:rPr>
          <w:t>ולא</w:t>
        </w:r>
        <w:r w:rsidRPr="002215BF">
          <w:rPr>
            <w:sz w:val="22"/>
            <w:szCs w:val="22"/>
            <w:rtl/>
            <w:rPrChange w:id="2167" w:author="Shimon" w:date="2019-07-23T18:37:00Z">
              <w:rPr>
                <w:rtl/>
              </w:rPr>
            </w:rPrChange>
          </w:rPr>
          <w:t xml:space="preserve"> </w:t>
        </w:r>
        <w:r w:rsidRPr="002215BF">
          <w:rPr>
            <w:rFonts w:hint="eastAsia"/>
            <w:sz w:val="22"/>
            <w:szCs w:val="22"/>
            <w:rtl/>
            <w:rPrChange w:id="2168" w:author="Shimon" w:date="2019-07-23T18:37:00Z">
              <w:rPr>
                <w:rFonts w:hint="eastAsia"/>
                <w:rtl/>
              </w:rPr>
            </w:rPrChange>
          </w:rPr>
          <w:t>ציון</w:t>
        </w:r>
        <w:r w:rsidRPr="002215BF">
          <w:rPr>
            <w:sz w:val="22"/>
            <w:szCs w:val="22"/>
            <w:rtl/>
            <w:rPrChange w:id="2169" w:author="Shimon" w:date="2019-07-23T18:37:00Z">
              <w:rPr>
                <w:rtl/>
              </w:rPr>
            </w:rPrChange>
          </w:rPr>
          <w:t xml:space="preserve"> </w:t>
        </w:r>
        <w:r w:rsidRPr="002215BF">
          <w:rPr>
            <w:rFonts w:hint="eastAsia"/>
            <w:sz w:val="22"/>
            <w:szCs w:val="22"/>
            <w:rtl/>
            <w:rPrChange w:id="2170" w:author="Shimon" w:date="2019-07-23T18:37:00Z">
              <w:rPr>
                <w:rFonts w:hint="eastAsia"/>
                <w:rtl/>
              </w:rPr>
            </w:rPrChange>
          </w:rPr>
          <w:t>לוי</w:t>
        </w:r>
        <w:r w:rsidRPr="002215BF">
          <w:rPr>
            <w:sz w:val="22"/>
            <w:szCs w:val="22"/>
            <w:rtl/>
            <w:rPrChange w:id="2171" w:author="Shimon" w:date="2019-07-23T18:37:00Z">
              <w:rPr>
                <w:rtl/>
              </w:rPr>
            </w:rPrChange>
          </w:rPr>
          <w:t xml:space="preserve">- </w:t>
        </w:r>
        <w:r w:rsidRPr="002215BF">
          <w:rPr>
            <w:rFonts w:hint="eastAsia"/>
            <w:sz w:val="22"/>
            <w:szCs w:val="22"/>
            <w:rtl/>
            <w:rPrChange w:id="2172" w:author="Shimon" w:date="2019-07-23T18:37:00Z">
              <w:rPr>
                <w:rFonts w:hint="eastAsia"/>
                <w:rtl/>
              </w:rPr>
            </w:rPrChange>
          </w:rPr>
          <w:t>חתום</w:t>
        </w:r>
        <w:r w:rsidRPr="002215BF">
          <w:rPr>
            <w:sz w:val="22"/>
            <w:szCs w:val="22"/>
            <w:rtl/>
            <w:rPrChange w:id="2173" w:author="Shimon" w:date="2019-07-23T18:37:00Z">
              <w:rPr>
                <w:rtl/>
              </w:rPr>
            </w:rPrChange>
          </w:rPr>
          <w:t xml:space="preserve"> </w:t>
        </w:r>
        <w:r w:rsidRPr="002215BF">
          <w:rPr>
            <w:rFonts w:hint="eastAsia"/>
            <w:sz w:val="22"/>
            <w:szCs w:val="22"/>
            <w:rtl/>
            <w:rPrChange w:id="2174" w:author="Shimon" w:date="2019-07-23T18:37:00Z">
              <w:rPr>
                <w:rFonts w:hint="eastAsia"/>
                <w:rtl/>
              </w:rPr>
            </w:rPrChange>
          </w:rPr>
          <w:t>על</w:t>
        </w:r>
        <w:r w:rsidRPr="002215BF">
          <w:rPr>
            <w:sz w:val="22"/>
            <w:szCs w:val="22"/>
            <w:rtl/>
            <w:rPrChange w:id="2175" w:author="Shimon" w:date="2019-07-23T18:37:00Z">
              <w:rPr>
                <w:rtl/>
              </w:rPr>
            </w:rPrChange>
          </w:rPr>
          <w:t xml:space="preserve"> </w:t>
        </w:r>
        <w:r w:rsidRPr="002215BF">
          <w:rPr>
            <w:rFonts w:hint="eastAsia"/>
            <w:sz w:val="22"/>
            <w:szCs w:val="22"/>
            <w:rtl/>
            <w:rPrChange w:id="2176" w:author="Shimon" w:date="2019-07-23T18:37:00Z">
              <w:rPr>
                <w:rFonts w:hint="eastAsia"/>
                <w:rtl/>
              </w:rPr>
            </w:rPrChange>
          </w:rPr>
          <w:t>ההנחיה</w:t>
        </w:r>
        <w:r w:rsidRPr="002215BF">
          <w:rPr>
            <w:sz w:val="22"/>
            <w:szCs w:val="22"/>
            <w:rtl/>
            <w:rPrChange w:id="2177" w:author="Shimon" w:date="2019-07-23T18:37:00Z">
              <w:rPr>
                <w:rtl/>
              </w:rPr>
            </w:rPrChange>
          </w:rPr>
          <w:t xml:space="preserve"> </w:t>
        </w:r>
        <w:r w:rsidRPr="002215BF">
          <w:rPr>
            <w:rFonts w:hint="eastAsia"/>
            <w:sz w:val="22"/>
            <w:szCs w:val="22"/>
            <w:rtl/>
            <w:rPrChange w:id="2178" w:author="Shimon" w:date="2019-07-23T18:37:00Z">
              <w:rPr>
                <w:rFonts w:hint="eastAsia"/>
                <w:rtl/>
              </w:rPr>
            </w:rPrChange>
          </w:rPr>
          <w:t>המקורית</w:t>
        </w:r>
        <w:r w:rsidRPr="002215BF">
          <w:rPr>
            <w:sz w:val="22"/>
            <w:szCs w:val="22"/>
            <w:rtl/>
            <w:rPrChange w:id="2179" w:author="Shimon" w:date="2019-07-23T18:37:00Z">
              <w:rPr>
                <w:rtl/>
              </w:rPr>
            </w:rPrChange>
          </w:rPr>
          <w:t xml:space="preserve"> </w:t>
        </w:r>
        <w:r w:rsidRPr="002215BF">
          <w:rPr>
            <w:rFonts w:hint="eastAsia"/>
            <w:sz w:val="22"/>
            <w:szCs w:val="22"/>
            <w:rtl/>
            <w:rPrChange w:id="2180" w:author="Shimon" w:date="2019-07-23T18:37:00Z">
              <w:rPr>
                <w:rFonts w:hint="eastAsia"/>
                <w:rtl/>
              </w:rPr>
            </w:rPrChange>
          </w:rPr>
          <w:t>למינהלת</w:t>
        </w:r>
        <w:r w:rsidRPr="002215BF">
          <w:rPr>
            <w:sz w:val="22"/>
            <w:szCs w:val="22"/>
            <w:rtl/>
            <w:rPrChange w:id="2181" w:author="Shimon" w:date="2019-07-23T18:37:00Z">
              <w:rPr>
                <w:rtl/>
              </w:rPr>
            </w:rPrChange>
          </w:rPr>
          <w:t xml:space="preserve"> </w:t>
        </w:r>
        <w:r w:rsidRPr="002215BF">
          <w:rPr>
            <w:rFonts w:hint="eastAsia"/>
            <w:sz w:val="22"/>
            <w:szCs w:val="22"/>
            <w:rtl/>
            <w:rPrChange w:id="2182" w:author="Shimon" w:date="2019-07-23T18:37:00Z">
              <w:rPr>
                <w:rFonts w:hint="eastAsia"/>
                <w:rtl/>
              </w:rPr>
            </w:rPrChange>
          </w:rPr>
          <w:t>הגימלאות</w:t>
        </w:r>
        <w:r w:rsidRPr="002215BF">
          <w:rPr>
            <w:sz w:val="22"/>
            <w:szCs w:val="22"/>
            <w:rtl/>
            <w:rPrChange w:id="2183" w:author="Shimon" w:date="2019-07-23T18:37:00Z">
              <w:rPr>
                <w:rtl/>
              </w:rPr>
            </w:rPrChange>
          </w:rPr>
          <w:t xml:space="preserve"> </w:t>
        </w:r>
        <w:r w:rsidRPr="002215BF">
          <w:rPr>
            <w:rFonts w:hint="eastAsia"/>
            <w:sz w:val="22"/>
            <w:szCs w:val="22"/>
            <w:rtl/>
            <w:rPrChange w:id="2184" w:author="Shimon" w:date="2019-07-23T18:37:00Z">
              <w:rPr>
                <w:rFonts w:hint="eastAsia"/>
                <w:rtl/>
              </w:rPr>
            </w:rPrChange>
          </w:rPr>
          <w:t>שגזלה</w:t>
        </w:r>
        <w:r w:rsidRPr="002215BF">
          <w:rPr>
            <w:sz w:val="22"/>
            <w:szCs w:val="22"/>
            <w:rtl/>
            <w:rPrChange w:id="2185" w:author="Shimon" w:date="2019-07-23T18:37:00Z">
              <w:rPr>
                <w:rtl/>
              </w:rPr>
            </w:rPrChange>
          </w:rPr>
          <w:t xml:space="preserve"> </w:t>
        </w:r>
        <w:r w:rsidRPr="002215BF">
          <w:rPr>
            <w:rFonts w:hint="eastAsia"/>
            <w:sz w:val="22"/>
            <w:szCs w:val="22"/>
            <w:rtl/>
            <w:rPrChange w:id="2186" w:author="Shimon" w:date="2019-07-23T18:37:00Z">
              <w:rPr>
                <w:rFonts w:hint="eastAsia"/>
                <w:rtl/>
              </w:rPr>
            </w:rPrChange>
          </w:rPr>
          <w:t>ממני</w:t>
        </w:r>
        <w:r w:rsidRPr="002215BF">
          <w:rPr>
            <w:sz w:val="22"/>
            <w:szCs w:val="22"/>
            <w:rtl/>
            <w:rPrChange w:id="2187" w:author="Shimon" w:date="2019-07-23T18:37:00Z">
              <w:rPr>
                <w:rtl/>
              </w:rPr>
            </w:rPrChange>
          </w:rPr>
          <w:t xml:space="preserve"> </w:t>
        </w:r>
        <w:r w:rsidRPr="002215BF">
          <w:rPr>
            <w:rFonts w:hint="eastAsia"/>
            <w:sz w:val="22"/>
            <w:szCs w:val="22"/>
            <w:rtl/>
            <w:rPrChange w:id="2188" w:author="Shimon" w:date="2019-07-23T18:37:00Z">
              <w:rPr>
                <w:rFonts w:hint="eastAsia"/>
                <w:rtl/>
              </w:rPr>
            </w:rPrChange>
          </w:rPr>
          <w:t>זכויות</w:t>
        </w:r>
        <w:r w:rsidRPr="002215BF">
          <w:rPr>
            <w:sz w:val="22"/>
            <w:szCs w:val="22"/>
            <w:rtl/>
            <w:rPrChange w:id="2189" w:author="Shimon" w:date="2019-07-23T18:37:00Z">
              <w:rPr>
                <w:rtl/>
              </w:rPr>
            </w:rPrChange>
          </w:rPr>
          <w:t xml:space="preserve"> </w:t>
        </w:r>
        <w:r w:rsidRPr="002215BF">
          <w:rPr>
            <w:rFonts w:hint="eastAsia"/>
            <w:sz w:val="22"/>
            <w:szCs w:val="22"/>
            <w:rtl/>
            <w:rPrChange w:id="2190" w:author="Shimon" w:date="2019-07-23T18:37:00Z">
              <w:rPr>
                <w:rFonts w:hint="eastAsia"/>
                <w:rtl/>
              </w:rPr>
            </w:rPrChange>
          </w:rPr>
          <w:t>של</w:t>
        </w:r>
        <w:r w:rsidRPr="002215BF">
          <w:rPr>
            <w:sz w:val="22"/>
            <w:szCs w:val="22"/>
            <w:rtl/>
            <w:rPrChange w:id="2191" w:author="Shimon" w:date="2019-07-23T18:37:00Z">
              <w:rPr>
                <w:rtl/>
              </w:rPr>
            </w:rPrChange>
          </w:rPr>
          <w:t xml:space="preserve"> </w:t>
        </w:r>
        <w:r w:rsidRPr="002215BF">
          <w:rPr>
            <w:rFonts w:hint="eastAsia"/>
            <w:sz w:val="22"/>
            <w:szCs w:val="22"/>
            <w:rtl/>
            <w:rPrChange w:id="2192" w:author="Shimon" w:date="2019-07-23T18:37:00Z">
              <w:rPr>
                <w:rFonts w:hint="eastAsia"/>
                <w:rtl/>
              </w:rPr>
            </w:rPrChange>
          </w:rPr>
          <w:t>שנים</w:t>
        </w:r>
        <w:r w:rsidRPr="002215BF">
          <w:rPr>
            <w:sz w:val="22"/>
            <w:szCs w:val="22"/>
            <w:rtl/>
            <w:rPrChange w:id="2193" w:author="Shimon" w:date="2019-07-23T18:37:00Z">
              <w:rPr>
                <w:rtl/>
              </w:rPr>
            </w:rPrChange>
          </w:rPr>
          <w:t xml:space="preserve"> </w:t>
        </w:r>
        <w:r w:rsidRPr="002215BF">
          <w:rPr>
            <w:rFonts w:hint="eastAsia"/>
            <w:sz w:val="22"/>
            <w:szCs w:val="22"/>
            <w:rtl/>
            <w:rPrChange w:id="2194" w:author="Shimon" w:date="2019-07-23T18:37:00Z">
              <w:rPr>
                <w:rFonts w:hint="eastAsia"/>
                <w:rtl/>
              </w:rPr>
            </w:rPrChange>
          </w:rPr>
          <w:t>שצברתי</w:t>
        </w:r>
        <w:r w:rsidRPr="002215BF">
          <w:rPr>
            <w:sz w:val="22"/>
            <w:szCs w:val="22"/>
            <w:rtl/>
            <w:rPrChange w:id="2195" w:author="Shimon" w:date="2019-07-23T18:37:00Z">
              <w:rPr>
                <w:rtl/>
              </w:rPr>
            </w:rPrChange>
          </w:rPr>
          <w:t xml:space="preserve"> </w:t>
        </w:r>
        <w:r w:rsidRPr="002215BF">
          <w:rPr>
            <w:rFonts w:hint="eastAsia"/>
            <w:sz w:val="22"/>
            <w:szCs w:val="22"/>
            <w:rtl/>
            <w:rPrChange w:id="2196" w:author="Shimon" w:date="2019-07-23T18:37:00Z">
              <w:rPr>
                <w:rFonts w:hint="eastAsia"/>
                <w:rtl/>
              </w:rPr>
            </w:rPrChange>
          </w:rPr>
          <w:t>שנים</w:t>
        </w:r>
        <w:r w:rsidRPr="002215BF">
          <w:rPr>
            <w:sz w:val="22"/>
            <w:szCs w:val="22"/>
            <w:rtl/>
            <w:rPrChange w:id="2197" w:author="Shimon" w:date="2019-07-23T18:37:00Z">
              <w:rPr>
                <w:rtl/>
              </w:rPr>
            </w:rPrChange>
          </w:rPr>
          <w:t xml:space="preserve"> </w:t>
        </w:r>
        <w:r w:rsidRPr="002215BF">
          <w:rPr>
            <w:rFonts w:hint="eastAsia"/>
            <w:sz w:val="22"/>
            <w:szCs w:val="22"/>
            <w:rtl/>
            <w:rPrChange w:id="2198" w:author="Shimon" w:date="2019-07-23T18:37:00Z">
              <w:rPr>
                <w:rFonts w:hint="eastAsia"/>
                <w:rtl/>
              </w:rPr>
            </w:rPrChange>
          </w:rPr>
          <w:t>ארוכות</w:t>
        </w:r>
        <w:r w:rsidRPr="002215BF">
          <w:rPr>
            <w:sz w:val="22"/>
            <w:szCs w:val="22"/>
            <w:rtl/>
            <w:rPrChange w:id="2199" w:author="Shimon" w:date="2019-07-23T18:37:00Z">
              <w:rPr>
                <w:rtl/>
              </w:rPr>
            </w:rPrChange>
          </w:rPr>
          <w:t xml:space="preserve"> </w:t>
        </w:r>
        <w:r w:rsidRPr="002215BF">
          <w:rPr>
            <w:rFonts w:hint="eastAsia"/>
            <w:sz w:val="22"/>
            <w:szCs w:val="22"/>
            <w:rtl/>
            <w:rPrChange w:id="2200" w:author="Shimon" w:date="2019-07-23T18:37:00Z">
              <w:rPr>
                <w:rFonts w:hint="eastAsia"/>
                <w:rtl/>
              </w:rPr>
            </w:rPrChange>
          </w:rPr>
          <w:t>בעבודה</w:t>
        </w:r>
        <w:r w:rsidRPr="002215BF">
          <w:rPr>
            <w:sz w:val="22"/>
            <w:szCs w:val="22"/>
            <w:rtl/>
            <w:rPrChange w:id="2201" w:author="Shimon" w:date="2019-07-23T18:37:00Z">
              <w:rPr>
                <w:rtl/>
              </w:rPr>
            </w:rPrChange>
          </w:rPr>
          <w:t xml:space="preserve"> </w:t>
        </w:r>
        <w:r w:rsidRPr="002215BF">
          <w:rPr>
            <w:rFonts w:hint="eastAsia"/>
            <w:sz w:val="22"/>
            <w:szCs w:val="22"/>
            <w:rtl/>
            <w:rPrChange w:id="2202" w:author="Shimon" w:date="2019-07-23T18:37:00Z">
              <w:rPr>
                <w:rFonts w:hint="eastAsia"/>
                <w:rtl/>
              </w:rPr>
            </w:rPrChange>
          </w:rPr>
          <w:t>קשה</w:t>
        </w:r>
        <w:r w:rsidRPr="002215BF">
          <w:rPr>
            <w:sz w:val="22"/>
            <w:szCs w:val="22"/>
            <w:rtl/>
            <w:rPrChange w:id="2203" w:author="Shimon" w:date="2019-07-23T18:37:00Z">
              <w:rPr>
                <w:rtl/>
              </w:rPr>
            </w:rPrChange>
          </w:rPr>
          <w:t xml:space="preserve">, </w:t>
        </w:r>
        <w:r w:rsidRPr="002215BF">
          <w:rPr>
            <w:rFonts w:hint="eastAsia"/>
            <w:sz w:val="22"/>
            <w:szCs w:val="22"/>
            <w:rtl/>
            <w:rPrChange w:id="2204" w:author="Shimon" w:date="2019-07-23T18:37:00Z">
              <w:rPr>
                <w:rFonts w:hint="eastAsia"/>
                <w:rtl/>
              </w:rPr>
            </w:rPrChange>
          </w:rPr>
          <w:t>ושעל</w:t>
        </w:r>
        <w:r w:rsidRPr="002215BF">
          <w:rPr>
            <w:sz w:val="22"/>
            <w:szCs w:val="22"/>
            <w:rtl/>
            <w:rPrChange w:id="2205" w:author="Shimon" w:date="2019-07-23T18:37:00Z">
              <w:rPr>
                <w:rtl/>
              </w:rPr>
            </w:rPrChange>
          </w:rPr>
          <w:t xml:space="preserve"> </w:t>
        </w:r>
        <w:r w:rsidRPr="002215BF">
          <w:rPr>
            <w:rFonts w:hint="eastAsia"/>
            <w:sz w:val="22"/>
            <w:szCs w:val="22"/>
            <w:rtl/>
            <w:rPrChange w:id="2206" w:author="Shimon" w:date="2019-07-23T18:37:00Z">
              <w:rPr>
                <w:rFonts w:hint="eastAsia"/>
                <w:rtl/>
              </w:rPr>
            </w:rPrChange>
          </w:rPr>
          <w:t>פיהם</w:t>
        </w:r>
        <w:r w:rsidRPr="002215BF">
          <w:rPr>
            <w:sz w:val="22"/>
            <w:szCs w:val="22"/>
            <w:rtl/>
            <w:rPrChange w:id="2207" w:author="Shimon" w:date="2019-07-23T18:37:00Z">
              <w:rPr>
                <w:rtl/>
              </w:rPr>
            </w:rPrChange>
          </w:rPr>
          <w:t xml:space="preserve"> </w:t>
        </w:r>
        <w:r w:rsidRPr="002215BF">
          <w:rPr>
            <w:rFonts w:hint="eastAsia"/>
            <w:sz w:val="22"/>
            <w:szCs w:val="22"/>
            <w:rtl/>
            <w:rPrChange w:id="2208" w:author="Shimon" w:date="2019-07-23T18:37:00Z">
              <w:rPr>
                <w:rFonts w:hint="eastAsia"/>
                <w:rtl/>
              </w:rPr>
            </w:rPrChange>
          </w:rPr>
          <w:t>תיכננתי</w:t>
        </w:r>
        <w:r w:rsidRPr="002215BF">
          <w:rPr>
            <w:sz w:val="22"/>
            <w:szCs w:val="22"/>
            <w:rtl/>
            <w:rPrChange w:id="2209" w:author="Shimon" w:date="2019-07-23T18:37:00Z">
              <w:rPr>
                <w:rtl/>
              </w:rPr>
            </w:rPrChange>
          </w:rPr>
          <w:t xml:space="preserve"> </w:t>
        </w:r>
        <w:r w:rsidRPr="002215BF">
          <w:rPr>
            <w:rFonts w:hint="eastAsia"/>
            <w:sz w:val="22"/>
            <w:szCs w:val="22"/>
            <w:rtl/>
            <w:rPrChange w:id="2210" w:author="Shimon" w:date="2019-07-23T18:37:00Z">
              <w:rPr>
                <w:rFonts w:hint="eastAsia"/>
                <w:rtl/>
              </w:rPr>
            </w:rPrChange>
          </w:rPr>
          <w:t>את</w:t>
        </w:r>
        <w:r w:rsidRPr="002215BF">
          <w:rPr>
            <w:sz w:val="22"/>
            <w:szCs w:val="22"/>
            <w:rtl/>
            <w:rPrChange w:id="2211" w:author="Shimon" w:date="2019-07-23T18:37:00Z">
              <w:rPr>
                <w:rtl/>
              </w:rPr>
            </w:rPrChange>
          </w:rPr>
          <w:t xml:space="preserve"> </w:t>
        </w:r>
        <w:r w:rsidRPr="002215BF">
          <w:rPr>
            <w:rFonts w:hint="eastAsia"/>
            <w:sz w:val="22"/>
            <w:szCs w:val="22"/>
            <w:rtl/>
            <w:rPrChange w:id="2212" w:author="Shimon" w:date="2019-07-23T18:37:00Z">
              <w:rPr>
                <w:rFonts w:hint="eastAsia"/>
                <w:rtl/>
              </w:rPr>
            </w:rPrChange>
          </w:rPr>
          <w:t>מסלול</w:t>
        </w:r>
        <w:r w:rsidRPr="002215BF">
          <w:rPr>
            <w:sz w:val="22"/>
            <w:szCs w:val="22"/>
            <w:rtl/>
            <w:rPrChange w:id="2213" w:author="Shimon" w:date="2019-07-23T18:37:00Z">
              <w:rPr>
                <w:rtl/>
              </w:rPr>
            </w:rPrChange>
          </w:rPr>
          <w:t xml:space="preserve"> </w:t>
        </w:r>
        <w:r w:rsidRPr="002215BF">
          <w:rPr>
            <w:rFonts w:hint="eastAsia"/>
            <w:sz w:val="22"/>
            <w:szCs w:val="22"/>
            <w:rtl/>
            <w:rPrChange w:id="2214" w:author="Shimon" w:date="2019-07-23T18:37:00Z">
              <w:rPr>
                <w:rFonts w:hint="eastAsia"/>
                <w:rtl/>
              </w:rPr>
            </w:rPrChange>
          </w:rPr>
          <w:t>עבודתי</w:t>
        </w:r>
        <w:r w:rsidRPr="002215BF">
          <w:rPr>
            <w:sz w:val="22"/>
            <w:szCs w:val="22"/>
            <w:rtl/>
            <w:rPrChange w:id="2215" w:author="Shimon" w:date="2019-07-23T18:37:00Z">
              <w:rPr>
                <w:rtl/>
              </w:rPr>
            </w:rPrChange>
          </w:rPr>
          <w:t xml:space="preserve"> </w:t>
        </w:r>
        <w:r w:rsidRPr="002215BF">
          <w:rPr>
            <w:rFonts w:hint="eastAsia"/>
            <w:sz w:val="22"/>
            <w:szCs w:val="22"/>
            <w:rtl/>
            <w:rPrChange w:id="2216" w:author="Shimon" w:date="2019-07-23T18:37:00Z">
              <w:rPr>
                <w:rFonts w:hint="eastAsia"/>
                <w:rtl/>
              </w:rPr>
            </w:rPrChange>
          </w:rPr>
          <w:t>ולמעשה</w:t>
        </w:r>
        <w:r w:rsidRPr="002215BF">
          <w:rPr>
            <w:sz w:val="22"/>
            <w:szCs w:val="22"/>
            <w:rtl/>
            <w:rPrChange w:id="2217" w:author="Shimon" w:date="2019-07-23T18:37:00Z">
              <w:rPr>
                <w:rtl/>
              </w:rPr>
            </w:rPrChange>
          </w:rPr>
          <w:t xml:space="preserve"> </w:t>
        </w:r>
        <w:r w:rsidRPr="002215BF">
          <w:rPr>
            <w:rFonts w:hint="eastAsia"/>
            <w:sz w:val="22"/>
            <w:szCs w:val="22"/>
            <w:rtl/>
            <w:rPrChange w:id="2218" w:author="Shimon" w:date="2019-07-23T18:37:00Z">
              <w:rPr>
                <w:rFonts w:hint="eastAsia"/>
                <w:rtl/>
              </w:rPr>
            </w:rPrChange>
          </w:rPr>
          <w:t>את</w:t>
        </w:r>
        <w:r w:rsidRPr="002215BF">
          <w:rPr>
            <w:sz w:val="22"/>
            <w:szCs w:val="22"/>
            <w:rtl/>
            <w:rPrChange w:id="2219" w:author="Shimon" w:date="2019-07-23T18:37:00Z">
              <w:rPr>
                <w:rtl/>
              </w:rPr>
            </w:rPrChange>
          </w:rPr>
          <w:t xml:space="preserve"> </w:t>
        </w:r>
        <w:r w:rsidRPr="002215BF">
          <w:rPr>
            <w:rFonts w:hint="eastAsia"/>
            <w:sz w:val="22"/>
            <w:szCs w:val="22"/>
            <w:rtl/>
            <w:rPrChange w:id="2220" w:author="Shimon" w:date="2019-07-23T18:37:00Z">
              <w:rPr>
                <w:rFonts w:hint="eastAsia"/>
                <w:rtl/>
              </w:rPr>
            </w:rPrChange>
          </w:rPr>
          <w:t>כל</w:t>
        </w:r>
        <w:r w:rsidRPr="002215BF">
          <w:rPr>
            <w:sz w:val="22"/>
            <w:szCs w:val="22"/>
            <w:rtl/>
            <w:rPrChange w:id="2221" w:author="Shimon" w:date="2019-07-23T18:37:00Z">
              <w:rPr>
                <w:rtl/>
              </w:rPr>
            </w:rPrChange>
          </w:rPr>
          <w:t xml:space="preserve"> </w:t>
        </w:r>
        <w:r w:rsidRPr="002215BF">
          <w:rPr>
            <w:rFonts w:hint="eastAsia"/>
            <w:sz w:val="22"/>
            <w:szCs w:val="22"/>
            <w:rtl/>
            <w:rPrChange w:id="2222" w:author="Shimon" w:date="2019-07-23T18:37:00Z">
              <w:rPr>
                <w:rFonts w:hint="eastAsia"/>
                <w:rtl/>
              </w:rPr>
            </w:rPrChange>
          </w:rPr>
          <w:t>חיי</w:t>
        </w:r>
        <w:r w:rsidRPr="002215BF">
          <w:rPr>
            <w:sz w:val="22"/>
            <w:szCs w:val="22"/>
            <w:rtl/>
            <w:rPrChange w:id="2223" w:author="Shimon" w:date="2019-07-23T18:37:00Z">
              <w:rPr>
                <w:rtl/>
              </w:rPr>
            </w:rPrChange>
          </w:rPr>
          <w:t>.</w:t>
        </w:r>
      </w:ins>
    </w:p>
    <w:p w14:paraId="2A888132" w14:textId="77777777" w:rsidR="00412A8B" w:rsidRPr="002215BF" w:rsidRDefault="00412A8B">
      <w:pPr>
        <w:pStyle w:val="11"/>
        <w:spacing w:before="0" w:after="120" w:line="276" w:lineRule="auto"/>
        <w:ind w:left="380" w:right="992" w:firstLine="11"/>
        <w:rPr>
          <w:ins w:id="2224" w:author="Shimon" w:date="2019-07-23T17:41:00Z"/>
          <w:sz w:val="22"/>
          <w:szCs w:val="22"/>
          <w:rtl/>
          <w:rPrChange w:id="2225" w:author="Shimon" w:date="2019-07-23T18:37:00Z">
            <w:rPr>
              <w:ins w:id="2226" w:author="Shimon" w:date="2019-07-23T17:41:00Z"/>
              <w:rtl/>
            </w:rPr>
          </w:rPrChange>
        </w:rPr>
        <w:pPrChange w:id="2227" w:author="Shimon" w:date="2019-07-31T14:52:00Z">
          <w:pPr>
            <w:pStyle w:val="11"/>
            <w:spacing w:before="0" w:after="240" w:line="276" w:lineRule="auto"/>
            <w:ind w:left="381" w:right="993" w:firstLine="13"/>
          </w:pPr>
        </w:pPrChange>
      </w:pPr>
      <w:ins w:id="2228" w:author="Shimon" w:date="2019-07-23T17:41:00Z">
        <w:r w:rsidRPr="002215BF">
          <w:rPr>
            <w:rFonts w:hint="eastAsia"/>
            <w:sz w:val="22"/>
            <w:szCs w:val="22"/>
            <w:rtl/>
            <w:rPrChange w:id="2229" w:author="Shimon" w:date="2019-07-23T18:37:00Z">
              <w:rPr>
                <w:rFonts w:hint="eastAsia"/>
                <w:rtl/>
              </w:rPr>
            </w:rPrChange>
          </w:rPr>
          <w:t>נוצר</w:t>
        </w:r>
        <w:r w:rsidRPr="002215BF">
          <w:rPr>
            <w:sz w:val="22"/>
            <w:szCs w:val="22"/>
            <w:rtl/>
            <w:rPrChange w:id="2230" w:author="Shimon" w:date="2019-07-23T18:37:00Z">
              <w:rPr>
                <w:rtl/>
              </w:rPr>
            </w:rPrChange>
          </w:rPr>
          <w:t xml:space="preserve"> </w:t>
        </w:r>
        <w:r w:rsidRPr="002215BF">
          <w:rPr>
            <w:rFonts w:hint="eastAsia"/>
            <w:sz w:val="22"/>
            <w:szCs w:val="22"/>
            <w:rtl/>
            <w:rPrChange w:id="2231" w:author="Shimon" w:date="2019-07-23T18:37:00Z">
              <w:rPr>
                <w:rFonts w:hint="eastAsia"/>
                <w:rtl/>
              </w:rPr>
            </w:rPrChange>
          </w:rPr>
          <w:t>מצב</w:t>
        </w:r>
        <w:r w:rsidRPr="002215BF">
          <w:rPr>
            <w:sz w:val="22"/>
            <w:szCs w:val="22"/>
            <w:rtl/>
            <w:rPrChange w:id="2232" w:author="Shimon" w:date="2019-07-23T18:37:00Z">
              <w:rPr>
                <w:rtl/>
              </w:rPr>
            </w:rPrChange>
          </w:rPr>
          <w:t xml:space="preserve"> </w:t>
        </w:r>
        <w:r w:rsidRPr="002215BF">
          <w:rPr>
            <w:rFonts w:hint="eastAsia"/>
            <w:sz w:val="22"/>
            <w:szCs w:val="22"/>
            <w:rtl/>
            <w:rPrChange w:id="2233" w:author="Shimon" w:date="2019-07-23T18:37:00Z">
              <w:rPr>
                <w:rFonts w:hint="eastAsia"/>
                <w:rtl/>
              </w:rPr>
            </w:rPrChange>
          </w:rPr>
          <w:t>בלתי</w:t>
        </w:r>
        <w:r w:rsidRPr="002215BF">
          <w:rPr>
            <w:sz w:val="22"/>
            <w:szCs w:val="22"/>
            <w:rtl/>
            <w:rPrChange w:id="2234" w:author="Shimon" w:date="2019-07-23T18:37:00Z">
              <w:rPr>
                <w:rtl/>
              </w:rPr>
            </w:rPrChange>
          </w:rPr>
          <w:t xml:space="preserve"> </w:t>
        </w:r>
        <w:r w:rsidRPr="002215BF">
          <w:rPr>
            <w:rFonts w:hint="eastAsia"/>
            <w:sz w:val="22"/>
            <w:szCs w:val="22"/>
            <w:rtl/>
            <w:rPrChange w:id="2235" w:author="Shimon" w:date="2019-07-23T18:37:00Z">
              <w:rPr>
                <w:rFonts w:hint="eastAsia"/>
                <w:rtl/>
              </w:rPr>
            </w:rPrChange>
          </w:rPr>
          <w:t>אפשרי</w:t>
        </w:r>
        <w:r w:rsidRPr="002215BF">
          <w:rPr>
            <w:sz w:val="22"/>
            <w:szCs w:val="22"/>
            <w:rtl/>
            <w:rPrChange w:id="2236" w:author="Shimon" w:date="2019-07-23T18:37:00Z">
              <w:rPr>
                <w:rtl/>
              </w:rPr>
            </w:rPrChange>
          </w:rPr>
          <w:t xml:space="preserve"> </w:t>
        </w:r>
        <w:r w:rsidRPr="002215BF">
          <w:rPr>
            <w:rFonts w:hint="eastAsia"/>
            <w:sz w:val="22"/>
            <w:szCs w:val="22"/>
            <w:rtl/>
            <w:rPrChange w:id="2237" w:author="Shimon" w:date="2019-07-23T18:37:00Z">
              <w:rPr>
                <w:rFonts w:hint="eastAsia"/>
                <w:rtl/>
              </w:rPr>
            </w:rPrChange>
          </w:rPr>
          <w:t>ובלתי</w:t>
        </w:r>
        <w:r w:rsidRPr="002215BF">
          <w:rPr>
            <w:sz w:val="22"/>
            <w:szCs w:val="22"/>
            <w:rtl/>
            <w:rPrChange w:id="2238" w:author="Shimon" w:date="2019-07-23T18:37:00Z">
              <w:rPr>
                <w:rtl/>
              </w:rPr>
            </w:rPrChange>
          </w:rPr>
          <w:t xml:space="preserve"> </w:t>
        </w:r>
        <w:r w:rsidRPr="002215BF">
          <w:rPr>
            <w:rFonts w:hint="eastAsia"/>
            <w:sz w:val="22"/>
            <w:szCs w:val="22"/>
            <w:rtl/>
            <w:rPrChange w:id="2239" w:author="Shimon" w:date="2019-07-23T18:37:00Z">
              <w:rPr>
                <w:rFonts w:hint="eastAsia"/>
                <w:rtl/>
              </w:rPr>
            </w:rPrChange>
          </w:rPr>
          <w:t>הגון</w:t>
        </w:r>
        <w:r w:rsidRPr="002215BF">
          <w:rPr>
            <w:sz w:val="22"/>
            <w:szCs w:val="22"/>
            <w:rtl/>
            <w:rPrChange w:id="2240" w:author="Shimon" w:date="2019-07-23T18:37:00Z">
              <w:rPr>
                <w:rtl/>
              </w:rPr>
            </w:rPrChange>
          </w:rPr>
          <w:t xml:space="preserve"> </w:t>
        </w:r>
        <w:r w:rsidRPr="002215BF">
          <w:rPr>
            <w:rFonts w:hint="eastAsia"/>
            <w:sz w:val="22"/>
            <w:szCs w:val="22"/>
            <w:rtl/>
            <w:rPrChange w:id="2241" w:author="Shimon" w:date="2019-07-23T18:37:00Z">
              <w:rPr>
                <w:rFonts w:hint="eastAsia"/>
                <w:rtl/>
              </w:rPr>
            </w:rPrChange>
          </w:rPr>
          <w:t>בעליל</w:t>
        </w:r>
        <w:r w:rsidRPr="002215BF">
          <w:rPr>
            <w:sz w:val="22"/>
            <w:szCs w:val="22"/>
            <w:rtl/>
            <w:rPrChange w:id="2242" w:author="Shimon" w:date="2019-07-23T18:37:00Z">
              <w:rPr>
                <w:rtl/>
              </w:rPr>
            </w:rPrChange>
          </w:rPr>
          <w:t xml:space="preserve">: </w:t>
        </w:r>
        <w:r w:rsidRPr="002215BF">
          <w:rPr>
            <w:rFonts w:hint="eastAsia"/>
            <w:sz w:val="22"/>
            <w:szCs w:val="22"/>
            <w:rtl/>
            <w:rPrChange w:id="2243" w:author="Shimon" w:date="2019-07-23T18:37:00Z">
              <w:rPr>
                <w:rFonts w:hint="eastAsia"/>
                <w:rtl/>
              </w:rPr>
            </w:rPrChange>
          </w:rPr>
          <w:t>יש</w:t>
        </w:r>
        <w:r w:rsidRPr="002215BF">
          <w:rPr>
            <w:sz w:val="22"/>
            <w:szCs w:val="22"/>
            <w:rtl/>
            <w:rPrChange w:id="2244" w:author="Shimon" w:date="2019-07-23T18:37:00Z">
              <w:rPr>
                <w:rtl/>
              </w:rPr>
            </w:rPrChange>
          </w:rPr>
          <w:t xml:space="preserve"> </w:t>
        </w:r>
        <w:r w:rsidRPr="002215BF">
          <w:rPr>
            <w:rFonts w:hint="eastAsia"/>
            <w:sz w:val="22"/>
            <w:szCs w:val="22"/>
            <w:rtl/>
            <w:rPrChange w:id="2245" w:author="Shimon" w:date="2019-07-23T18:37:00Z">
              <w:rPr>
                <w:rFonts w:hint="eastAsia"/>
                <w:rtl/>
              </w:rPr>
            </w:rPrChange>
          </w:rPr>
          <w:t>לי</w:t>
        </w:r>
        <w:r w:rsidRPr="002215BF">
          <w:rPr>
            <w:sz w:val="22"/>
            <w:szCs w:val="22"/>
            <w:rtl/>
            <w:rPrChange w:id="2246" w:author="Shimon" w:date="2019-07-23T18:37:00Z">
              <w:rPr>
                <w:rtl/>
              </w:rPr>
            </w:rPrChange>
          </w:rPr>
          <w:t xml:space="preserve"> </w:t>
        </w:r>
        <w:r w:rsidRPr="002215BF">
          <w:rPr>
            <w:rFonts w:hint="eastAsia"/>
            <w:sz w:val="22"/>
            <w:szCs w:val="22"/>
            <w:rtl/>
            <w:rPrChange w:id="2247" w:author="Shimon" w:date="2019-07-23T18:37:00Z">
              <w:rPr>
                <w:rFonts w:hint="eastAsia"/>
                <w:rtl/>
              </w:rPr>
            </w:rPrChange>
          </w:rPr>
          <w:t>חוזה</w:t>
        </w:r>
        <w:r w:rsidRPr="002215BF">
          <w:rPr>
            <w:sz w:val="22"/>
            <w:szCs w:val="22"/>
            <w:rtl/>
            <w:rPrChange w:id="2248" w:author="Shimon" w:date="2019-07-23T18:37:00Z">
              <w:rPr>
                <w:rtl/>
              </w:rPr>
            </w:rPrChange>
          </w:rPr>
          <w:t xml:space="preserve"> </w:t>
        </w:r>
        <w:r w:rsidRPr="002215BF">
          <w:rPr>
            <w:rFonts w:hint="eastAsia"/>
            <w:sz w:val="22"/>
            <w:szCs w:val="22"/>
            <w:rtl/>
            <w:rPrChange w:id="2249" w:author="Shimon" w:date="2019-07-23T18:37:00Z">
              <w:rPr>
                <w:rFonts w:hint="eastAsia"/>
                <w:rtl/>
              </w:rPr>
            </w:rPrChange>
          </w:rPr>
          <w:t>העסקה</w:t>
        </w:r>
        <w:r w:rsidRPr="002215BF">
          <w:rPr>
            <w:sz w:val="22"/>
            <w:szCs w:val="22"/>
            <w:rtl/>
            <w:rPrChange w:id="2250" w:author="Shimon" w:date="2019-07-23T18:37:00Z">
              <w:rPr>
                <w:rtl/>
              </w:rPr>
            </w:rPrChange>
          </w:rPr>
          <w:t xml:space="preserve"> </w:t>
        </w:r>
        <w:r w:rsidRPr="002215BF">
          <w:rPr>
            <w:rFonts w:hint="eastAsia"/>
            <w:sz w:val="22"/>
            <w:szCs w:val="22"/>
            <w:rtl/>
            <w:rPrChange w:id="2251" w:author="Shimon" w:date="2019-07-23T18:37:00Z">
              <w:rPr>
                <w:rFonts w:hint="eastAsia"/>
                <w:rtl/>
              </w:rPr>
            </w:rPrChange>
          </w:rPr>
          <w:t>תקף</w:t>
        </w:r>
        <w:r w:rsidRPr="002215BF">
          <w:rPr>
            <w:sz w:val="22"/>
            <w:szCs w:val="22"/>
            <w:rtl/>
            <w:rPrChange w:id="2252" w:author="Shimon" w:date="2019-07-23T18:37:00Z">
              <w:rPr>
                <w:rtl/>
              </w:rPr>
            </w:rPrChange>
          </w:rPr>
          <w:t xml:space="preserve"> </w:t>
        </w:r>
        <w:r w:rsidRPr="002215BF">
          <w:rPr>
            <w:rFonts w:hint="eastAsia"/>
            <w:sz w:val="22"/>
            <w:szCs w:val="22"/>
            <w:rtl/>
            <w:rPrChange w:id="2253" w:author="Shimon" w:date="2019-07-23T18:37:00Z">
              <w:rPr>
                <w:rFonts w:hint="eastAsia"/>
                <w:rtl/>
              </w:rPr>
            </w:rPrChange>
          </w:rPr>
          <w:t>עם</w:t>
        </w:r>
        <w:r w:rsidRPr="002215BF">
          <w:rPr>
            <w:sz w:val="22"/>
            <w:szCs w:val="22"/>
            <w:rtl/>
            <w:rPrChange w:id="2254" w:author="Shimon" w:date="2019-07-23T18:37:00Z">
              <w:rPr>
                <w:rtl/>
              </w:rPr>
            </w:rPrChange>
          </w:rPr>
          <w:t xml:space="preserve"> </w:t>
        </w:r>
        <w:r w:rsidRPr="002215BF">
          <w:rPr>
            <w:rFonts w:hint="eastAsia"/>
            <w:sz w:val="22"/>
            <w:szCs w:val="22"/>
            <w:rtl/>
            <w:rPrChange w:id="2255" w:author="Shimon" w:date="2019-07-23T18:37:00Z">
              <w:rPr>
                <w:rFonts w:hint="eastAsia"/>
                <w:rtl/>
              </w:rPr>
            </w:rPrChange>
          </w:rPr>
          <w:t>נציבות</w:t>
        </w:r>
        <w:r w:rsidRPr="002215BF">
          <w:rPr>
            <w:sz w:val="22"/>
            <w:szCs w:val="22"/>
            <w:rtl/>
            <w:rPrChange w:id="2256" w:author="Shimon" w:date="2019-07-23T18:37:00Z">
              <w:rPr>
                <w:rtl/>
              </w:rPr>
            </w:rPrChange>
          </w:rPr>
          <w:t xml:space="preserve"> </w:t>
        </w:r>
        <w:r w:rsidRPr="002215BF">
          <w:rPr>
            <w:rFonts w:hint="eastAsia"/>
            <w:sz w:val="22"/>
            <w:szCs w:val="22"/>
            <w:rtl/>
            <w:rPrChange w:id="2257" w:author="Shimon" w:date="2019-07-23T18:37:00Z">
              <w:rPr>
                <w:rFonts w:hint="eastAsia"/>
                <w:rtl/>
              </w:rPr>
            </w:rPrChange>
          </w:rPr>
          <w:t>שרות</w:t>
        </w:r>
        <w:r w:rsidRPr="002215BF">
          <w:rPr>
            <w:sz w:val="22"/>
            <w:szCs w:val="22"/>
            <w:rtl/>
            <w:rPrChange w:id="2258" w:author="Shimon" w:date="2019-07-23T18:37:00Z">
              <w:rPr>
                <w:rtl/>
              </w:rPr>
            </w:rPrChange>
          </w:rPr>
          <w:t xml:space="preserve"> </w:t>
        </w:r>
        <w:r w:rsidRPr="002215BF">
          <w:rPr>
            <w:rFonts w:hint="eastAsia"/>
            <w:sz w:val="22"/>
            <w:szCs w:val="22"/>
            <w:rtl/>
            <w:rPrChange w:id="2259" w:author="Shimon" w:date="2019-07-23T18:37:00Z">
              <w:rPr>
                <w:rFonts w:hint="eastAsia"/>
                <w:rtl/>
              </w:rPr>
            </w:rPrChange>
          </w:rPr>
          <w:t>המדינה</w:t>
        </w:r>
        <w:r w:rsidRPr="002215BF">
          <w:rPr>
            <w:sz w:val="22"/>
            <w:szCs w:val="22"/>
            <w:rtl/>
            <w:rPrChange w:id="2260" w:author="Shimon" w:date="2019-07-23T18:37:00Z">
              <w:rPr>
                <w:rtl/>
              </w:rPr>
            </w:rPrChange>
          </w:rPr>
          <w:t xml:space="preserve">, </w:t>
        </w:r>
        <w:r w:rsidRPr="002215BF">
          <w:rPr>
            <w:rFonts w:hint="eastAsia"/>
            <w:sz w:val="22"/>
            <w:szCs w:val="22"/>
            <w:rtl/>
            <w:rPrChange w:id="2261" w:author="Shimon" w:date="2019-07-23T18:37:00Z">
              <w:rPr>
                <w:rFonts w:hint="eastAsia"/>
                <w:rtl/>
              </w:rPr>
            </w:rPrChange>
          </w:rPr>
          <w:t>שעליו</w:t>
        </w:r>
        <w:r w:rsidRPr="002215BF">
          <w:rPr>
            <w:sz w:val="22"/>
            <w:szCs w:val="22"/>
            <w:rtl/>
            <w:rPrChange w:id="2262" w:author="Shimon" w:date="2019-07-23T18:37:00Z">
              <w:rPr>
                <w:rtl/>
              </w:rPr>
            </w:rPrChange>
          </w:rPr>
          <w:t xml:space="preserve"> </w:t>
        </w:r>
        <w:r w:rsidRPr="002215BF">
          <w:rPr>
            <w:rFonts w:hint="eastAsia"/>
            <w:sz w:val="22"/>
            <w:szCs w:val="22"/>
            <w:rtl/>
            <w:rPrChange w:id="2263" w:author="Shimon" w:date="2019-07-23T18:37:00Z">
              <w:rPr>
                <w:rFonts w:hint="eastAsia"/>
                <w:rtl/>
              </w:rPr>
            </w:rPrChange>
          </w:rPr>
          <w:t>חתום</w:t>
        </w:r>
        <w:r w:rsidRPr="002215BF">
          <w:rPr>
            <w:sz w:val="22"/>
            <w:szCs w:val="22"/>
            <w:rtl/>
            <w:rPrChange w:id="2264" w:author="Shimon" w:date="2019-07-23T18:37:00Z">
              <w:rPr>
                <w:rtl/>
              </w:rPr>
            </w:rPrChange>
          </w:rPr>
          <w:t xml:space="preserve"> </w:t>
        </w:r>
        <w:r w:rsidRPr="002215BF">
          <w:rPr>
            <w:rFonts w:hint="eastAsia"/>
            <w:sz w:val="22"/>
            <w:szCs w:val="22"/>
            <w:rtl/>
            <w:rPrChange w:id="2265" w:author="Shimon" w:date="2019-07-23T18:37:00Z">
              <w:rPr>
                <w:rFonts w:hint="eastAsia"/>
                <w:rtl/>
              </w:rPr>
            </w:rPrChange>
          </w:rPr>
          <w:t>בשם</w:t>
        </w:r>
        <w:r w:rsidRPr="002215BF">
          <w:rPr>
            <w:sz w:val="22"/>
            <w:szCs w:val="22"/>
            <w:rtl/>
            <w:rPrChange w:id="2266" w:author="Shimon" w:date="2019-07-23T18:37:00Z">
              <w:rPr>
                <w:rtl/>
              </w:rPr>
            </w:rPrChange>
          </w:rPr>
          <w:t xml:space="preserve"> </w:t>
        </w:r>
        <w:r w:rsidRPr="002215BF">
          <w:rPr>
            <w:rFonts w:hint="eastAsia"/>
            <w:sz w:val="22"/>
            <w:szCs w:val="22"/>
            <w:rtl/>
            <w:rPrChange w:id="2267" w:author="Shimon" w:date="2019-07-23T18:37:00Z">
              <w:rPr>
                <w:rFonts w:hint="eastAsia"/>
                <w:rtl/>
              </w:rPr>
            </w:rPrChange>
          </w:rPr>
          <w:t>הנציב</w:t>
        </w:r>
        <w:r w:rsidRPr="002215BF">
          <w:rPr>
            <w:sz w:val="22"/>
            <w:szCs w:val="22"/>
            <w:rtl/>
            <w:rPrChange w:id="2268" w:author="Shimon" w:date="2019-07-23T18:37:00Z">
              <w:rPr>
                <w:rtl/>
              </w:rPr>
            </w:rPrChange>
          </w:rPr>
          <w:t xml:space="preserve"> </w:t>
        </w:r>
        <w:r w:rsidRPr="002215BF">
          <w:rPr>
            <w:rFonts w:hint="eastAsia"/>
            <w:sz w:val="22"/>
            <w:szCs w:val="22"/>
            <w:rtl/>
            <w:rPrChange w:id="2269" w:author="Shimon" w:date="2019-07-23T18:37:00Z">
              <w:rPr>
                <w:rFonts w:hint="eastAsia"/>
                <w:rtl/>
              </w:rPr>
            </w:rPrChange>
          </w:rPr>
          <w:t>מי</w:t>
        </w:r>
        <w:r w:rsidRPr="002215BF">
          <w:rPr>
            <w:sz w:val="22"/>
            <w:szCs w:val="22"/>
            <w:rtl/>
            <w:rPrChange w:id="2270" w:author="Shimon" w:date="2019-07-23T18:37:00Z">
              <w:rPr>
                <w:rtl/>
              </w:rPr>
            </w:rPrChange>
          </w:rPr>
          <w:t xml:space="preserve"> </w:t>
        </w:r>
        <w:r w:rsidRPr="002215BF">
          <w:rPr>
            <w:rFonts w:hint="eastAsia"/>
            <w:sz w:val="22"/>
            <w:szCs w:val="22"/>
            <w:rtl/>
            <w:rPrChange w:id="2271" w:author="Shimon" w:date="2019-07-23T18:37:00Z">
              <w:rPr>
                <w:rFonts w:hint="eastAsia"/>
                <w:rtl/>
              </w:rPr>
            </w:rPrChange>
          </w:rPr>
          <w:t>שמילא</w:t>
        </w:r>
        <w:r w:rsidRPr="002215BF">
          <w:rPr>
            <w:sz w:val="22"/>
            <w:szCs w:val="22"/>
            <w:rtl/>
            <w:rPrChange w:id="2272" w:author="Shimon" w:date="2019-07-23T18:37:00Z">
              <w:rPr>
                <w:rtl/>
              </w:rPr>
            </w:rPrChange>
          </w:rPr>
          <w:t xml:space="preserve"> </w:t>
        </w:r>
        <w:r w:rsidRPr="002215BF">
          <w:rPr>
            <w:rFonts w:hint="eastAsia"/>
            <w:sz w:val="22"/>
            <w:szCs w:val="22"/>
            <w:rtl/>
            <w:rPrChange w:id="2273" w:author="Shimon" w:date="2019-07-23T18:37:00Z">
              <w:rPr>
                <w:rFonts w:hint="eastAsia"/>
                <w:rtl/>
              </w:rPr>
            </w:rPrChange>
          </w:rPr>
          <w:t>בזמנו</w:t>
        </w:r>
        <w:r w:rsidRPr="002215BF">
          <w:rPr>
            <w:sz w:val="22"/>
            <w:szCs w:val="22"/>
            <w:rtl/>
            <w:rPrChange w:id="2274" w:author="Shimon" w:date="2019-07-23T18:37:00Z">
              <w:rPr>
                <w:rtl/>
              </w:rPr>
            </w:rPrChange>
          </w:rPr>
          <w:t xml:space="preserve"> </w:t>
        </w:r>
        <w:r w:rsidRPr="002215BF">
          <w:rPr>
            <w:rFonts w:hint="eastAsia"/>
            <w:sz w:val="22"/>
            <w:szCs w:val="22"/>
            <w:rtl/>
            <w:rPrChange w:id="2275" w:author="Shimon" w:date="2019-07-23T18:37:00Z">
              <w:rPr>
                <w:rFonts w:hint="eastAsia"/>
                <w:rtl/>
              </w:rPr>
            </w:rPrChange>
          </w:rPr>
          <w:t>את</w:t>
        </w:r>
        <w:r w:rsidRPr="002215BF">
          <w:rPr>
            <w:sz w:val="22"/>
            <w:szCs w:val="22"/>
            <w:rtl/>
            <w:rPrChange w:id="2276" w:author="Shimon" w:date="2019-07-23T18:37:00Z">
              <w:rPr>
                <w:rtl/>
              </w:rPr>
            </w:rPrChange>
          </w:rPr>
          <w:t xml:space="preserve"> </w:t>
        </w:r>
        <w:r w:rsidRPr="002215BF">
          <w:rPr>
            <w:rFonts w:hint="eastAsia"/>
            <w:sz w:val="22"/>
            <w:szCs w:val="22"/>
            <w:rtl/>
            <w:rPrChange w:id="2277" w:author="Shimon" w:date="2019-07-23T18:37:00Z">
              <w:rPr>
                <w:rFonts w:hint="eastAsia"/>
                <w:rtl/>
              </w:rPr>
            </w:rPrChange>
          </w:rPr>
          <w:t>התפקיד</w:t>
        </w:r>
        <w:r w:rsidRPr="002215BF">
          <w:rPr>
            <w:sz w:val="22"/>
            <w:szCs w:val="22"/>
            <w:rtl/>
            <w:rPrChange w:id="2278" w:author="Shimon" w:date="2019-07-23T18:37:00Z">
              <w:rPr>
                <w:rtl/>
              </w:rPr>
            </w:rPrChange>
          </w:rPr>
          <w:t xml:space="preserve"> </w:t>
        </w:r>
        <w:r w:rsidRPr="002215BF">
          <w:rPr>
            <w:rFonts w:hint="eastAsia"/>
            <w:sz w:val="22"/>
            <w:szCs w:val="22"/>
            <w:rtl/>
            <w:rPrChange w:id="2279" w:author="Shimon" w:date="2019-07-23T18:37:00Z">
              <w:rPr>
                <w:rFonts w:hint="eastAsia"/>
                <w:rtl/>
              </w:rPr>
            </w:rPrChange>
          </w:rPr>
          <w:t>הנוכחי</w:t>
        </w:r>
        <w:r w:rsidRPr="002215BF">
          <w:rPr>
            <w:sz w:val="22"/>
            <w:szCs w:val="22"/>
            <w:rtl/>
            <w:rPrChange w:id="2280" w:author="Shimon" w:date="2019-07-23T18:37:00Z">
              <w:rPr>
                <w:rtl/>
              </w:rPr>
            </w:rPrChange>
          </w:rPr>
          <w:t xml:space="preserve"> </w:t>
        </w:r>
        <w:r w:rsidRPr="002215BF">
          <w:rPr>
            <w:rFonts w:hint="eastAsia"/>
            <w:sz w:val="22"/>
            <w:szCs w:val="22"/>
            <w:rtl/>
            <w:rPrChange w:id="2281" w:author="Shimon" w:date="2019-07-23T18:37:00Z">
              <w:rPr>
                <w:rFonts w:hint="eastAsia"/>
                <w:rtl/>
              </w:rPr>
            </w:rPrChange>
          </w:rPr>
          <w:t>שלך</w:t>
        </w:r>
        <w:r w:rsidRPr="002215BF">
          <w:rPr>
            <w:sz w:val="22"/>
            <w:szCs w:val="22"/>
            <w:rtl/>
            <w:rPrChange w:id="2282" w:author="Shimon" w:date="2019-07-23T18:37:00Z">
              <w:rPr>
                <w:rtl/>
              </w:rPr>
            </w:rPrChange>
          </w:rPr>
          <w:t xml:space="preserve">, </w:t>
        </w:r>
        <w:r w:rsidRPr="002215BF">
          <w:rPr>
            <w:rFonts w:hint="eastAsia"/>
            <w:sz w:val="22"/>
            <w:szCs w:val="22"/>
            <w:rtl/>
            <w:rPrChange w:id="2283" w:author="Shimon" w:date="2019-07-23T18:37:00Z">
              <w:rPr>
                <w:rFonts w:hint="eastAsia"/>
                <w:rtl/>
              </w:rPr>
            </w:rPrChange>
          </w:rPr>
          <w:t>אך</w:t>
        </w:r>
        <w:r w:rsidRPr="002215BF">
          <w:rPr>
            <w:sz w:val="22"/>
            <w:szCs w:val="22"/>
            <w:rtl/>
            <w:rPrChange w:id="2284" w:author="Shimon" w:date="2019-07-23T18:37:00Z">
              <w:rPr>
                <w:rtl/>
              </w:rPr>
            </w:rPrChange>
          </w:rPr>
          <w:t xml:space="preserve"> </w:t>
        </w:r>
        <w:r w:rsidRPr="002215BF">
          <w:rPr>
            <w:rFonts w:hint="eastAsia"/>
            <w:sz w:val="22"/>
            <w:szCs w:val="22"/>
            <w:rtl/>
            <w:rPrChange w:id="2285" w:author="Shimon" w:date="2019-07-23T18:37:00Z">
              <w:rPr>
                <w:rFonts w:hint="eastAsia"/>
                <w:rtl/>
              </w:rPr>
            </w:rPrChange>
          </w:rPr>
          <w:t>אין</w:t>
        </w:r>
        <w:r w:rsidRPr="002215BF">
          <w:rPr>
            <w:sz w:val="22"/>
            <w:szCs w:val="22"/>
            <w:rtl/>
            <w:rPrChange w:id="2286" w:author="Shimon" w:date="2019-07-23T18:37:00Z">
              <w:rPr>
                <w:rtl/>
              </w:rPr>
            </w:rPrChange>
          </w:rPr>
          <w:t xml:space="preserve"> </w:t>
        </w:r>
        <w:r w:rsidRPr="002215BF">
          <w:rPr>
            <w:rFonts w:hint="eastAsia"/>
            <w:sz w:val="22"/>
            <w:szCs w:val="22"/>
            <w:rtl/>
            <w:rPrChange w:id="2287" w:author="Shimon" w:date="2019-07-23T18:37:00Z">
              <w:rPr>
                <w:rFonts w:hint="eastAsia"/>
                <w:rtl/>
              </w:rPr>
            </w:rPrChange>
          </w:rPr>
          <w:t>איש</w:t>
        </w:r>
        <w:r w:rsidRPr="002215BF">
          <w:rPr>
            <w:sz w:val="22"/>
            <w:szCs w:val="22"/>
            <w:rtl/>
            <w:rPrChange w:id="2288" w:author="Shimon" w:date="2019-07-23T18:37:00Z">
              <w:rPr>
                <w:rtl/>
              </w:rPr>
            </w:rPrChange>
          </w:rPr>
          <w:t xml:space="preserve"> </w:t>
        </w:r>
        <w:r w:rsidRPr="002215BF">
          <w:rPr>
            <w:rFonts w:hint="eastAsia"/>
            <w:sz w:val="22"/>
            <w:szCs w:val="22"/>
            <w:rtl/>
            <w:rPrChange w:id="2289" w:author="Shimon" w:date="2019-07-23T18:37:00Z">
              <w:rPr>
                <w:rFonts w:hint="eastAsia"/>
                <w:rtl/>
              </w:rPr>
            </w:rPrChange>
          </w:rPr>
          <w:t>בכל</w:t>
        </w:r>
        <w:r w:rsidRPr="002215BF">
          <w:rPr>
            <w:sz w:val="22"/>
            <w:szCs w:val="22"/>
            <w:rtl/>
            <w:rPrChange w:id="2290" w:author="Shimon" w:date="2019-07-23T18:37:00Z">
              <w:rPr>
                <w:rtl/>
              </w:rPr>
            </w:rPrChange>
          </w:rPr>
          <w:t xml:space="preserve"> </w:t>
        </w:r>
        <w:r w:rsidRPr="002215BF">
          <w:rPr>
            <w:rFonts w:hint="eastAsia"/>
            <w:sz w:val="22"/>
            <w:szCs w:val="22"/>
            <w:rtl/>
            <w:rPrChange w:id="2291" w:author="Shimon" w:date="2019-07-23T18:37:00Z">
              <w:rPr>
                <w:rFonts w:hint="eastAsia"/>
                <w:rtl/>
              </w:rPr>
            </w:rPrChange>
          </w:rPr>
          <w:t>המערכת</w:t>
        </w:r>
        <w:r w:rsidRPr="002215BF">
          <w:rPr>
            <w:sz w:val="22"/>
            <w:szCs w:val="22"/>
            <w:rtl/>
            <w:rPrChange w:id="2292" w:author="Shimon" w:date="2019-07-23T18:37:00Z">
              <w:rPr>
                <w:rtl/>
              </w:rPr>
            </w:rPrChange>
          </w:rPr>
          <w:t xml:space="preserve"> </w:t>
        </w:r>
        <w:r w:rsidRPr="002215BF">
          <w:rPr>
            <w:rFonts w:hint="eastAsia"/>
            <w:sz w:val="22"/>
            <w:szCs w:val="22"/>
            <w:rtl/>
            <w:rPrChange w:id="2293" w:author="Shimon" w:date="2019-07-23T18:37:00Z">
              <w:rPr>
                <w:rFonts w:hint="eastAsia"/>
                <w:rtl/>
              </w:rPr>
            </w:rPrChange>
          </w:rPr>
          <w:t>הממשלתית</w:t>
        </w:r>
        <w:r w:rsidRPr="002215BF">
          <w:rPr>
            <w:sz w:val="22"/>
            <w:szCs w:val="22"/>
            <w:rtl/>
            <w:rPrChange w:id="2294" w:author="Shimon" w:date="2019-07-23T18:37:00Z">
              <w:rPr>
                <w:rtl/>
              </w:rPr>
            </w:rPrChange>
          </w:rPr>
          <w:t xml:space="preserve"> </w:t>
        </w:r>
        <w:r w:rsidRPr="002215BF">
          <w:rPr>
            <w:rFonts w:hint="eastAsia"/>
            <w:sz w:val="22"/>
            <w:szCs w:val="22"/>
            <w:rtl/>
            <w:rPrChange w:id="2295" w:author="Shimon" w:date="2019-07-23T18:37:00Z">
              <w:rPr>
                <w:rFonts w:hint="eastAsia"/>
                <w:rtl/>
              </w:rPr>
            </w:rPrChange>
          </w:rPr>
          <w:t>שמוכן</w:t>
        </w:r>
        <w:r w:rsidRPr="002215BF">
          <w:rPr>
            <w:sz w:val="22"/>
            <w:szCs w:val="22"/>
            <w:rtl/>
            <w:rPrChange w:id="2296" w:author="Shimon" w:date="2019-07-23T18:37:00Z">
              <w:rPr>
                <w:rtl/>
              </w:rPr>
            </w:rPrChange>
          </w:rPr>
          <w:t xml:space="preserve"> </w:t>
        </w:r>
        <w:r w:rsidRPr="002215BF">
          <w:rPr>
            <w:rFonts w:hint="eastAsia"/>
            <w:sz w:val="22"/>
            <w:szCs w:val="22"/>
            <w:rtl/>
            <w:rPrChange w:id="2297" w:author="Shimon" w:date="2019-07-23T18:37:00Z">
              <w:rPr>
                <w:rFonts w:hint="eastAsia"/>
                <w:rtl/>
              </w:rPr>
            </w:rPrChange>
          </w:rPr>
          <w:t>לדבר</w:t>
        </w:r>
        <w:r w:rsidRPr="002215BF">
          <w:rPr>
            <w:sz w:val="22"/>
            <w:szCs w:val="22"/>
            <w:rtl/>
            <w:rPrChange w:id="2298" w:author="Shimon" w:date="2019-07-23T18:37:00Z">
              <w:rPr>
                <w:rtl/>
              </w:rPr>
            </w:rPrChange>
          </w:rPr>
          <w:t xml:space="preserve"> </w:t>
        </w:r>
        <w:r w:rsidRPr="002215BF">
          <w:rPr>
            <w:rFonts w:hint="eastAsia"/>
            <w:sz w:val="22"/>
            <w:szCs w:val="22"/>
            <w:rtl/>
            <w:rPrChange w:id="2299" w:author="Shimon" w:date="2019-07-23T18:37:00Z">
              <w:rPr>
                <w:rFonts w:hint="eastAsia"/>
                <w:rtl/>
              </w:rPr>
            </w:rPrChange>
          </w:rPr>
          <w:t>אתי</w:t>
        </w:r>
        <w:r w:rsidRPr="002215BF">
          <w:rPr>
            <w:sz w:val="22"/>
            <w:szCs w:val="22"/>
            <w:rtl/>
            <w:rPrChange w:id="2300" w:author="Shimon" w:date="2019-07-23T18:37:00Z">
              <w:rPr>
                <w:rtl/>
              </w:rPr>
            </w:rPrChange>
          </w:rPr>
          <w:t xml:space="preserve"> </w:t>
        </w:r>
        <w:r w:rsidRPr="002215BF">
          <w:rPr>
            <w:rFonts w:hint="eastAsia"/>
            <w:sz w:val="22"/>
            <w:szCs w:val="22"/>
            <w:rtl/>
            <w:rPrChange w:id="2301" w:author="Shimon" w:date="2019-07-23T18:37:00Z">
              <w:rPr>
                <w:rFonts w:hint="eastAsia"/>
                <w:rtl/>
              </w:rPr>
            </w:rPrChange>
          </w:rPr>
          <w:t>ישירות</w:t>
        </w:r>
        <w:r w:rsidRPr="002215BF">
          <w:rPr>
            <w:sz w:val="22"/>
            <w:szCs w:val="22"/>
            <w:rtl/>
            <w:rPrChange w:id="2302" w:author="Shimon" w:date="2019-07-23T18:37:00Z">
              <w:rPr>
                <w:rtl/>
              </w:rPr>
            </w:rPrChange>
          </w:rPr>
          <w:t xml:space="preserve">. </w:t>
        </w:r>
        <w:r w:rsidRPr="002215BF">
          <w:rPr>
            <w:rFonts w:hint="eastAsia"/>
            <w:sz w:val="22"/>
            <w:szCs w:val="22"/>
            <w:rtl/>
            <w:rPrChange w:id="2303" w:author="Shimon" w:date="2019-07-23T18:37:00Z">
              <w:rPr>
                <w:rFonts w:hint="eastAsia"/>
                <w:rtl/>
              </w:rPr>
            </w:rPrChange>
          </w:rPr>
          <w:t>האם</w:t>
        </w:r>
        <w:r w:rsidRPr="002215BF">
          <w:rPr>
            <w:sz w:val="22"/>
            <w:szCs w:val="22"/>
            <w:rtl/>
            <w:rPrChange w:id="2304" w:author="Shimon" w:date="2019-07-23T18:37:00Z">
              <w:rPr>
                <w:rtl/>
              </w:rPr>
            </w:rPrChange>
          </w:rPr>
          <w:t xml:space="preserve"> </w:t>
        </w:r>
        <w:r w:rsidRPr="002215BF">
          <w:rPr>
            <w:rFonts w:hint="eastAsia"/>
            <w:sz w:val="22"/>
            <w:szCs w:val="22"/>
            <w:rtl/>
            <w:rPrChange w:id="2305" w:author="Shimon" w:date="2019-07-23T18:37:00Z">
              <w:rPr>
                <w:rFonts w:hint="eastAsia"/>
                <w:rtl/>
              </w:rPr>
            </w:rPrChange>
          </w:rPr>
          <w:t>היית</w:t>
        </w:r>
        <w:r w:rsidRPr="002215BF">
          <w:rPr>
            <w:sz w:val="22"/>
            <w:szCs w:val="22"/>
            <w:rtl/>
            <w:rPrChange w:id="2306" w:author="Shimon" w:date="2019-07-23T18:37:00Z">
              <w:rPr>
                <w:rtl/>
              </w:rPr>
            </w:rPrChange>
          </w:rPr>
          <w:t xml:space="preserve"> </w:t>
        </w:r>
        <w:r w:rsidRPr="002215BF">
          <w:rPr>
            <w:rFonts w:hint="eastAsia"/>
            <w:sz w:val="22"/>
            <w:szCs w:val="22"/>
            <w:rtl/>
            <w:rPrChange w:id="2307" w:author="Shimon" w:date="2019-07-23T18:37:00Z">
              <w:rPr>
                <w:rFonts w:hint="eastAsia"/>
                <w:rtl/>
              </w:rPr>
            </w:rPrChange>
          </w:rPr>
          <w:t>נותן</w:t>
        </w:r>
        <w:r w:rsidRPr="002215BF">
          <w:rPr>
            <w:sz w:val="22"/>
            <w:szCs w:val="22"/>
            <w:rtl/>
            <w:rPrChange w:id="2308" w:author="Shimon" w:date="2019-07-23T18:37:00Z">
              <w:rPr>
                <w:rtl/>
              </w:rPr>
            </w:rPrChange>
          </w:rPr>
          <w:t xml:space="preserve"> </w:t>
        </w:r>
        <w:r w:rsidRPr="002215BF">
          <w:rPr>
            <w:rFonts w:hint="eastAsia"/>
            <w:sz w:val="22"/>
            <w:szCs w:val="22"/>
            <w:rtl/>
            <w:rPrChange w:id="2309" w:author="Shimon" w:date="2019-07-23T18:37:00Z">
              <w:rPr>
                <w:rFonts w:hint="eastAsia"/>
                <w:rtl/>
              </w:rPr>
            </w:rPrChange>
          </w:rPr>
          <w:t>לנציב</w:t>
        </w:r>
        <w:r w:rsidRPr="002215BF">
          <w:rPr>
            <w:sz w:val="22"/>
            <w:szCs w:val="22"/>
            <w:rtl/>
            <w:rPrChange w:id="2310" w:author="Shimon" w:date="2019-07-23T18:37:00Z">
              <w:rPr>
                <w:rtl/>
              </w:rPr>
            </w:rPrChange>
          </w:rPr>
          <w:t xml:space="preserve"> </w:t>
        </w:r>
        <w:r w:rsidRPr="002215BF">
          <w:rPr>
            <w:rFonts w:hint="eastAsia"/>
            <w:sz w:val="22"/>
            <w:szCs w:val="22"/>
            <w:rtl/>
            <w:rPrChange w:id="2311" w:author="Shimon" w:date="2019-07-23T18:37:00Z">
              <w:rPr>
                <w:rFonts w:hint="eastAsia"/>
                <w:rtl/>
              </w:rPr>
            </w:rPrChange>
          </w:rPr>
          <w:t>שרות</w:t>
        </w:r>
        <w:r w:rsidRPr="002215BF">
          <w:rPr>
            <w:sz w:val="22"/>
            <w:szCs w:val="22"/>
            <w:rtl/>
            <w:rPrChange w:id="2312" w:author="Shimon" w:date="2019-07-23T18:37:00Z">
              <w:rPr>
                <w:rtl/>
              </w:rPr>
            </w:rPrChange>
          </w:rPr>
          <w:t xml:space="preserve"> </w:t>
        </w:r>
        <w:r w:rsidRPr="002215BF">
          <w:rPr>
            <w:rFonts w:hint="eastAsia"/>
            <w:sz w:val="22"/>
            <w:szCs w:val="22"/>
            <w:rtl/>
            <w:rPrChange w:id="2313" w:author="Shimon" w:date="2019-07-23T18:37:00Z">
              <w:rPr>
                <w:rFonts w:hint="eastAsia"/>
                <w:rtl/>
              </w:rPr>
            </w:rPrChange>
          </w:rPr>
          <w:t>המדינה</w:t>
        </w:r>
        <w:r w:rsidRPr="002215BF">
          <w:rPr>
            <w:sz w:val="22"/>
            <w:szCs w:val="22"/>
            <w:rtl/>
            <w:rPrChange w:id="2314" w:author="Shimon" w:date="2019-07-23T18:37:00Z">
              <w:rPr>
                <w:rtl/>
              </w:rPr>
            </w:rPrChange>
          </w:rPr>
          <w:t xml:space="preserve"> </w:t>
        </w:r>
        <w:r w:rsidRPr="002215BF">
          <w:rPr>
            <w:rFonts w:hint="eastAsia"/>
            <w:sz w:val="22"/>
            <w:szCs w:val="22"/>
            <w:rtl/>
            <w:rPrChange w:id="2315" w:author="Shimon" w:date="2019-07-23T18:37:00Z">
              <w:rPr>
                <w:rFonts w:hint="eastAsia"/>
                <w:rtl/>
              </w:rPr>
            </w:rPrChange>
          </w:rPr>
          <w:t>או</w:t>
        </w:r>
        <w:r w:rsidRPr="002215BF">
          <w:rPr>
            <w:sz w:val="22"/>
            <w:szCs w:val="22"/>
            <w:rtl/>
            <w:rPrChange w:id="2316" w:author="Shimon" w:date="2019-07-23T18:37:00Z">
              <w:rPr>
                <w:rtl/>
              </w:rPr>
            </w:rPrChange>
          </w:rPr>
          <w:t xml:space="preserve"> </w:t>
        </w:r>
        <w:r w:rsidRPr="002215BF">
          <w:rPr>
            <w:rFonts w:hint="eastAsia"/>
            <w:sz w:val="22"/>
            <w:szCs w:val="22"/>
            <w:rtl/>
            <w:rPrChange w:id="2317" w:author="Shimon" w:date="2019-07-23T18:37:00Z">
              <w:rPr>
                <w:rFonts w:hint="eastAsia"/>
                <w:rtl/>
              </w:rPr>
            </w:rPrChange>
          </w:rPr>
          <w:t>החשב</w:t>
        </w:r>
        <w:r w:rsidRPr="002215BF">
          <w:rPr>
            <w:sz w:val="22"/>
            <w:szCs w:val="22"/>
            <w:rtl/>
            <w:rPrChange w:id="2318" w:author="Shimon" w:date="2019-07-23T18:37:00Z">
              <w:rPr>
                <w:rtl/>
              </w:rPr>
            </w:rPrChange>
          </w:rPr>
          <w:t xml:space="preserve"> </w:t>
        </w:r>
        <w:r w:rsidRPr="002215BF">
          <w:rPr>
            <w:rFonts w:hint="eastAsia"/>
            <w:sz w:val="22"/>
            <w:szCs w:val="22"/>
            <w:rtl/>
            <w:rPrChange w:id="2319" w:author="Shimon" w:date="2019-07-23T18:37:00Z">
              <w:rPr>
                <w:rFonts w:hint="eastAsia"/>
                <w:rtl/>
              </w:rPr>
            </w:rPrChange>
          </w:rPr>
          <w:t>הכללי</w:t>
        </w:r>
        <w:r w:rsidRPr="002215BF">
          <w:rPr>
            <w:sz w:val="22"/>
            <w:szCs w:val="22"/>
            <w:rtl/>
            <w:rPrChange w:id="2320" w:author="Shimon" w:date="2019-07-23T18:37:00Z">
              <w:rPr>
                <w:rtl/>
              </w:rPr>
            </w:rPrChange>
          </w:rPr>
          <w:t xml:space="preserve"> </w:t>
        </w:r>
        <w:r w:rsidRPr="002215BF">
          <w:rPr>
            <w:rFonts w:hint="eastAsia"/>
            <w:sz w:val="22"/>
            <w:szCs w:val="22"/>
            <w:rtl/>
            <w:rPrChange w:id="2321" w:author="Shimon" w:date="2019-07-23T18:37:00Z">
              <w:rPr>
                <w:rFonts w:hint="eastAsia"/>
                <w:rtl/>
              </w:rPr>
            </w:rPrChange>
          </w:rPr>
          <w:t>להמתין</w:t>
        </w:r>
        <w:r w:rsidRPr="002215BF">
          <w:rPr>
            <w:sz w:val="22"/>
            <w:szCs w:val="22"/>
            <w:rtl/>
            <w:rPrChange w:id="2322" w:author="Shimon" w:date="2019-07-23T18:37:00Z">
              <w:rPr>
                <w:rtl/>
              </w:rPr>
            </w:rPrChange>
          </w:rPr>
          <w:t xml:space="preserve"> </w:t>
        </w:r>
        <w:r w:rsidRPr="002215BF">
          <w:rPr>
            <w:rFonts w:hint="eastAsia"/>
            <w:sz w:val="22"/>
            <w:szCs w:val="22"/>
            <w:rtl/>
            <w:rPrChange w:id="2323" w:author="Shimon" w:date="2019-07-23T18:37:00Z">
              <w:rPr>
                <w:rFonts w:hint="eastAsia"/>
                <w:rtl/>
              </w:rPr>
            </w:rPrChange>
          </w:rPr>
          <w:t>חודשים</w:t>
        </w:r>
        <w:r w:rsidRPr="002215BF">
          <w:rPr>
            <w:sz w:val="22"/>
            <w:szCs w:val="22"/>
            <w:rtl/>
            <w:rPrChange w:id="2324" w:author="Shimon" w:date="2019-07-23T18:37:00Z">
              <w:rPr>
                <w:rtl/>
              </w:rPr>
            </w:rPrChange>
          </w:rPr>
          <w:t xml:space="preserve"> </w:t>
        </w:r>
        <w:r w:rsidRPr="002215BF">
          <w:rPr>
            <w:rFonts w:hint="eastAsia"/>
            <w:sz w:val="22"/>
            <w:szCs w:val="22"/>
            <w:rtl/>
            <w:rPrChange w:id="2325" w:author="Shimon" w:date="2019-07-23T18:37:00Z">
              <w:rPr>
                <w:rFonts w:hint="eastAsia"/>
                <w:rtl/>
              </w:rPr>
            </w:rPrChange>
          </w:rPr>
          <w:t>לתגובה</w:t>
        </w:r>
        <w:r w:rsidRPr="002215BF">
          <w:rPr>
            <w:sz w:val="22"/>
            <w:szCs w:val="22"/>
            <w:rtl/>
            <w:rPrChange w:id="2326" w:author="Shimon" w:date="2019-07-23T18:37:00Z">
              <w:rPr>
                <w:rtl/>
              </w:rPr>
            </w:rPrChange>
          </w:rPr>
          <w:t xml:space="preserve"> </w:t>
        </w:r>
        <w:r w:rsidRPr="002215BF">
          <w:rPr>
            <w:rFonts w:hint="eastAsia"/>
            <w:sz w:val="22"/>
            <w:szCs w:val="22"/>
            <w:rtl/>
            <w:rPrChange w:id="2327" w:author="Shimon" w:date="2019-07-23T18:37:00Z">
              <w:rPr>
                <w:rFonts w:hint="eastAsia"/>
                <w:rtl/>
              </w:rPr>
            </w:rPrChange>
          </w:rPr>
          <w:t>ולא</w:t>
        </w:r>
        <w:r w:rsidRPr="002215BF">
          <w:rPr>
            <w:sz w:val="22"/>
            <w:szCs w:val="22"/>
            <w:rtl/>
            <w:rPrChange w:id="2328" w:author="Shimon" w:date="2019-07-23T18:37:00Z">
              <w:rPr>
                <w:rtl/>
              </w:rPr>
            </w:rPrChange>
          </w:rPr>
          <w:t xml:space="preserve"> </w:t>
        </w:r>
        <w:r w:rsidRPr="002215BF">
          <w:rPr>
            <w:rFonts w:hint="eastAsia"/>
            <w:sz w:val="22"/>
            <w:szCs w:val="22"/>
            <w:rtl/>
            <w:rPrChange w:id="2329" w:author="Shimon" w:date="2019-07-23T18:37:00Z">
              <w:rPr>
                <w:rFonts w:hint="eastAsia"/>
                <w:rtl/>
              </w:rPr>
            </w:rPrChange>
          </w:rPr>
          <w:t>מוכן</w:t>
        </w:r>
        <w:r w:rsidRPr="002215BF">
          <w:rPr>
            <w:sz w:val="22"/>
            <w:szCs w:val="22"/>
            <w:rtl/>
            <w:rPrChange w:id="2330" w:author="Shimon" w:date="2019-07-23T18:37:00Z">
              <w:rPr>
                <w:rtl/>
              </w:rPr>
            </w:rPrChange>
          </w:rPr>
          <w:t xml:space="preserve"> </w:t>
        </w:r>
        <w:r w:rsidRPr="002215BF">
          <w:rPr>
            <w:rFonts w:hint="eastAsia"/>
            <w:sz w:val="22"/>
            <w:szCs w:val="22"/>
            <w:rtl/>
            <w:rPrChange w:id="2331" w:author="Shimon" w:date="2019-07-23T18:37:00Z">
              <w:rPr>
                <w:rFonts w:hint="eastAsia"/>
                <w:rtl/>
              </w:rPr>
            </w:rPrChange>
          </w:rPr>
          <w:t>לדבר</w:t>
        </w:r>
        <w:r w:rsidRPr="002215BF">
          <w:rPr>
            <w:sz w:val="22"/>
            <w:szCs w:val="22"/>
            <w:rtl/>
            <w:rPrChange w:id="2332" w:author="Shimon" w:date="2019-07-23T18:37:00Z">
              <w:rPr>
                <w:rtl/>
              </w:rPr>
            </w:rPrChange>
          </w:rPr>
          <w:t xml:space="preserve"> </w:t>
        </w:r>
        <w:r w:rsidRPr="002215BF">
          <w:rPr>
            <w:rFonts w:hint="eastAsia"/>
            <w:sz w:val="22"/>
            <w:szCs w:val="22"/>
            <w:rtl/>
            <w:rPrChange w:id="2333" w:author="Shimon" w:date="2019-07-23T18:37:00Z">
              <w:rPr>
                <w:rFonts w:hint="eastAsia"/>
                <w:rtl/>
              </w:rPr>
            </w:rPrChange>
          </w:rPr>
          <w:t>עמם</w:t>
        </w:r>
        <w:r w:rsidRPr="002215BF">
          <w:rPr>
            <w:sz w:val="22"/>
            <w:szCs w:val="22"/>
            <w:rtl/>
            <w:rPrChange w:id="2334" w:author="Shimon" w:date="2019-07-23T18:37:00Z">
              <w:rPr>
                <w:rtl/>
              </w:rPr>
            </w:rPrChange>
          </w:rPr>
          <w:t xml:space="preserve"> </w:t>
        </w:r>
        <w:r w:rsidRPr="002215BF">
          <w:rPr>
            <w:rFonts w:hint="eastAsia"/>
            <w:sz w:val="22"/>
            <w:szCs w:val="22"/>
            <w:rtl/>
            <w:rPrChange w:id="2335" w:author="Shimon" w:date="2019-07-23T18:37:00Z">
              <w:rPr>
                <w:rFonts w:hint="eastAsia"/>
                <w:rtl/>
              </w:rPr>
            </w:rPrChange>
          </w:rPr>
          <w:t>בשאלות</w:t>
        </w:r>
        <w:r w:rsidRPr="002215BF">
          <w:rPr>
            <w:sz w:val="22"/>
            <w:szCs w:val="22"/>
            <w:rtl/>
            <w:rPrChange w:id="2336" w:author="Shimon" w:date="2019-07-23T18:37:00Z">
              <w:rPr>
                <w:rtl/>
              </w:rPr>
            </w:rPrChange>
          </w:rPr>
          <w:t xml:space="preserve"> </w:t>
        </w:r>
        <w:r w:rsidRPr="002215BF">
          <w:rPr>
            <w:rFonts w:hint="eastAsia"/>
            <w:sz w:val="22"/>
            <w:szCs w:val="22"/>
            <w:rtl/>
            <w:rPrChange w:id="2337" w:author="Shimon" w:date="2019-07-23T18:37:00Z">
              <w:rPr>
                <w:rFonts w:hint="eastAsia"/>
                <w:rtl/>
              </w:rPr>
            </w:rPrChange>
          </w:rPr>
          <w:t>מעין</w:t>
        </w:r>
        <w:r w:rsidRPr="002215BF">
          <w:rPr>
            <w:sz w:val="22"/>
            <w:szCs w:val="22"/>
            <w:rtl/>
            <w:rPrChange w:id="2338" w:author="Shimon" w:date="2019-07-23T18:37:00Z">
              <w:rPr>
                <w:rtl/>
              </w:rPr>
            </w:rPrChange>
          </w:rPr>
          <w:t xml:space="preserve"> </w:t>
        </w:r>
        <w:r w:rsidRPr="002215BF">
          <w:rPr>
            <w:rFonts w:hint="eastAsia"/>
            <w:sz w:val="22"/>
            <w:szCs w:val="22"/>
            <w:rtl/>
            <w:rPrChange w:id="2339" w:author="Shimon" w:date="2019-07-23T18:37:00Z">
              <w:rPr>
                <w:rFonts w:hint="eastAsia"/>
                <w:rtl/>
              </w:rPr>
            </w:rPrChange>
          </w:rPr>
          <w:t>אלו</w:t>
        </w:r>
        <w:r w:rsidRPr="002215BF">
          <w:rPr>
            <w:sz w:val="22"/>
            <w:szCs w:val="22"/>
            <w:rtl/>
            <w:rPrChange w:id="2340" w:author="Shimon" w:date="2019-07-23T18:37:00Z">
              <w:rPr>
                <w:rtl/>
              </w:rPr>
            </w:rPrChange>
          </w:rPr>
          <w:t xml:space="preserve"> </w:t>
        </w:r>
        <w:r w:rsidRPr="002215BF">
          <w:rPr>
            <w:rFonts w:hint="eastAsia"/>
            <w:sz w:val="22"/>
            <w:szCs w:val="22"/>
            <w:rtl/>
            <w:rPrChange w:id="2341" w:author="Shimon" w:date="2019-07-23T18:37:00Z">
              <w:rPr>
                <w:rFonts w:hint="eastAsia"/>
                <w:rtl/>
              </w:rPr>
            </w:rPrChange>
          </w:rPr>
          <w:t>שאני</w:t>
        </w:r>
        <w:r w:rsidRPr="002215BF">
          <w:rPr>
            <w:sz w:val="22"/>
            <w:szCs w:val="22"/>
            <w:rtl/>
            <w:rPrChange w:id="2342" w:author="Shimon" w:date="2019-07-23T18:37:00Z">
              <w:rPr>
                <w:rtl/>
              </w:rPr>
            </w:rPrChange>
          </w:rPr>
          <w:t xml:space="preserve"> </w:t>
        </w:r>
        <w:r w:rsidRPr="002215BF">
          <w:rPr>
            <w:rFonts w:hint="eastAsia"/>
            <w:sz w:val="22"/>
            <w:szCs w:val="22"/>
            <w:rtl/>
            <w:rPrChange w:id="2343" w:author="Shimon" w:date="2019-07-23T18:37:00Z">
              <w:rPr>
                <w:rFonts w:hint="eastAsia"/>
                <w:rtl/>
              </w:rPr>
            </w:rPrChange>
          </w:rPr>
          <w:t>פונה</w:t>
        </w:r>
        <w:r w:rsidRPr="002215BF">
          <w:rPr>
            <w:sz w:val="22"/>
            <w:szCs w:val="22"/>
            <w:rtl/>
            <w:rPrChange w:id="2344" w:author="Shimon" w:date="2019-07-23T18:37:00Z">
              <w:rPr>
                <w:rtl/>
              </w:rPr>
            </w:rPrChange>
          </w:rPr>
          <w:t xml:space="preserve"> </w:t>
        </w:r>
        <w:r w:rsidRPr="002215BF">
          <w:rPr>
            <w:rFonts w:hint="eastAsia"/>
            <w:sz w:val="22"/>
            <w:szCs w:val="22"/>
            <w:rtl/>
            <w:rPrChange w:id="2345" w:author="Shimon" w:date="2019-07-23T18:37:00Z">
              <w:rPr>
                <w:rFonts w:hint="eastAsia"/>
                <w:rtl/>
              </w:rPr>
            </w:rPrChange>
          </w:rPr>
          <w:t>אליך</w:t>
        </w:r>
        <w:r w:rsidRPr="002215BF">
          <w:rPr>
            <w:sz w:val="22"/>
            <w:szCs w:val="22"/>
            <w:rtl/>
            <w:rPrChange w:id="2346" w:author="Shimon" w:date="2019-07-23T18:37:00Z">
              <w:rPr>
                <w:rtl/>
              </w:rPr>
            </w:rPrChange>
          </w:rPr>
          <w:t xml:space="preserve">? </w:t>
        </w:r>
        <w:r w:rsidRPr="002215BF">
          <w:rPr>
            <w:rFonts w:hint="eastAsia"/>
            <w:sz w:val="22"/>
            <w:szCs w:val="22"/>
            <w:rtl/>
            <w:rPrChange w:id="2347" w:author="Shimon" w:date="2019-07-23T18:37:00Z">
              <w:rPr>
                <w:rFonts w:hint="eastAsia"/>
                <w:rtl/>
              </w:rPr>
            </w:rPrChange>
          </w:rPr>
          <w:t>לא</w:t>
        </w:r>
        <w:r w:rsidRPr="002215BF">
          <w:rPr>
            <w:sz w:val="22"/>
            <w:szCs w:val="22"/>
            <w:rtl/>
            <w:rPrChange w:id="2348" w:author="Shimon" w:date="2019-07-23T18:37:00Z">
              <w:rPr>
                <w:rtl/>
              </w:rPr>
            </w:rPrChange>
          </w:rPr>
          <w:t xml:space="preserve"> </w:t>
        </w:r>
        <w:r w:rsidRPr="002215BF">
          <w:rPr>
            <w:rFonts w:hint="eastAsia"/>
            <w:sz w:val="22"/>
            <w:szCs w:val="22"/>
            <w:rtl/>
            <w:rPrChange w:id="2349" w:author="Shimon" w:date="2019-07-23T18:37:00Z">
              <w:rPr>
                <w:rFonts w:hint="eastAsia"/>
                <w:rtl/>
              </w:rPr>
            </w:rPrChange>
          </w:rPr>
          <w:t>הפכתי</w:t>
        </w:r>
        <w:r w:rsidRPr="002215BF">
          <w:rPr>
            <w:sz w:val="22"/>
            <w:szCs w:val="22"/>
            <w:rtl/>
            <w:rPrChange w:id="2350" w:author="Shimon" w:date="2019-07-23T18:37:00Z">
              <w:rPr>
                <w:rtl/>
              </w:rPr>
            </w:rPrChange>
          </w:rPr>
          <w:t xml:space="preserve"> </w:t>
        </w:r>
        <w:r w:rsidRPr="002215BF">
          <w:rPr>
            <w:rFonts w:hint="eastAsia"/>
            <w:sz w:val="22"/>
            <w:szCs w:val="22"/>
            <w:rtl/>
            <w:rPrChange w:id="2351" w:author="Shimon" w:date="2019-07-23T18:37:00Z">
              <w:rPr>
                <w:rFonts w:hint="eastAsia"/>
                <w:rtl/>
              </w:rPr>
            </w:rPrChange>
          </w:rPr>
          <w:t>אחרי</w:t>
        </w:r>
        <w:r w:rsidRPr="002215BF">
          <w:rPr>
            <w:sz w:val="22"/>
            <w:szCs w:val="22"/>
            <w:rtl/>
            <w:rPrChange w:id="2352" w:author="Shimon" w:date="2019-07-23T18:37:00Z">
              <w:rPr>
                <w:rtl/>
              </w:rPr>
            </w:rPrChange>
          </w:rPr>
          <w:t xml:space="preserve"> </w:t>
        </w:r>
        <w:r w:rsidRPr="002215BF">
          <w:rPr>
            <w:rFonts w:hint="eastAsia"/>
            <w:sz w:val="22"/>
            <w:szCs w:val="22"/>
            <w:rtl/>
            <w:rPrChange w:id="2353" w:author="Shimon" w:date="2019-07-23T18:37:00Z">
              <w:rPr>
                <w:rFonts w:hint="eastAsia"/>
                <w:rtl/>
              </w:rPr>
            </w:rPrChange>
          </w:rPr>
          <w:t>כמעט</w:t>
        </w:r>
        <w:r w:rsidRPr="002215BF">
          <w:rPr>
            <w:sz w:val="22"/>
            <w:szCs w:val="22"/>
            <w:rtl/>
            <w:rPrChange w:id="2354" w:author="Shimon" w:date="2019-07-23T18:37:00Z">
              <w:rPr>
                <w:rtl/>
              </w:rPr>
            </w:rPrChange>
          </w:rPr>
          <w:t xml:space="preserve"> 43 </w:t>
        </w:r>
        <w:r w:rsidRPr="002215BF">
          <w:rPr>
            <w:rFonts w:hint="eastAsia"/>
            <w:sz w:val="22"/>
            <w:szCs w:val="22"/>
            <w:rtl/>
            <w:rPrChange w:id="2355" w:author="Shimon" w:date="2019-07-23T18:37:00Z">
              <w:rPr>
                <w:rFonts w:hint="eastAsia"/>
                <w:rtl/>
              </w:rPr>
            </w:rPrChange>
          </w:rPr>
          <w:t>שנות</w:t>
        </w:r>
        <w:r w:rsidRPr="002215BF">
          <w:rPr>
            <w:sz w:val="22"/>
            <w:szCs w:val="22"/>
            <w:rtl/>
            <w:rPrChange w:id="2356" w:author="Shimon" w:date="2019-07-23T18:37:00Z">
              <w:rPr>
                <w:rtl/>
              </w:rPr>
            </w:rPrChange>
          </w:rPr>
          <w:t xml:space="preserve"> </w:t>
        </w:r>
        <w:r w:rsidRPr="002215BF">
          <w:rPr>
            <w:rFonts w:hint="eastAsia"/>
            <w:sz w:val="22"/>
            <w:szCs w:val="22"/>
            <w:rtl/>
            <w:rPrChange w:id="2357" w:author="Shimon" w:date="2019-07-23T18:37:00Z">
              <w:rPr>
                <w:rFonts w:hint="eastAsia"/>
                <w:rtl/>
              </w:rPr>
            </w:rPrChange>
          </w:rPr>
          <w:t>שרות</w:t>
        </w:r>
        <w:r w:rsidRPr="002215BF">
          <w:rPr>
            <w:sz w:val="22"/>
            <w:szCs w:val="22"/>
            <w:rtl/>
            <w:rPrChange w:id="2358" w:author="Shimon" w:date="2019-07-23T18:37:00Z">
              <w:rPr>
                <w:rtl/>
              </w:rPr>
            </w:rPrChange>
          </w:rPr>
          <w:t xml:space="preserve"> </w:t>
        </w:r>
        <w:r w:rsidRPr="002215BF">
          <w:rPr>
            <w:rFonts w:hint="eastAsia"/>
            <w:sz w:val="22"/>
            <w:szCs w:val="22"/>
            <w:rtl/>
            <w:rPrChange w:id="2359" w:author="Shimon" w:date="2019-07-23T18:37:00Z">
              <w:rPr>
                <w:rFonts w:hint="eastAsia"/>
                <w:rtl/>
              </w:rPr>
            </w:rPrChange>
          </w:rPr>
          <w:t>לאויב</w:t>
        </w:r>
        <w:r w:rsidRPr="002215BF">
          <w:rPr>
            <w:sz w:val="22"/>
            <w:szCs w:val="22"/>
            <w:rtl/>
            <w:rPrChange w:id="2360" w:author="Shimon" w:date="2019-07-23T18:37:00Z">
              <w:rPr>
                <w:rtl/>
              </w:rPr>
            </w:rPrChange>
          </w:rPr>
          <w:t xml:space="preserve"> </w:t>
        </w:r>
        <w:r w:rsidRPr="002215BF">
          <w:rPr>
            <w:rFonts w:hint="eastAsia"/>
            <w:sz w:val="22"/>
            <w:szCs w:val="22"/>
            <w:rtl/>
            <w:rPrChange w:id="2361" w:author="Shimon" w:date="2019-07-23T18:37:00Z">
              <w:rPr>
                <w:rFonts w:hint="eastAsia"/>
                <w:rtl/>
              </w:rPr>
            </w:rPrChange>
          </w:rPr>
          <w:t>שצריך</w:t>
        </w:r>
        <w:r w:rsidRPr="002215BF">
          <w:rPr>
            <w:sz w:val="22"/>
            <w:szCs w:val="22"/>
            <w:rtl/>
            <w:rPrChange w:id="2362" w:author="Shimon" w:date="2019-07-23T18:37:00Z">
              <w:rPr>
                <w:rtl/>
              </w:rPr>
            </w:rPrChange>
          </w:rPr>
          <w:t xml:space="preserve"> </w:t>
        </w:r>
        <w:r w:rsidRPr="002215BF">
          <w:rPr>
            <w:rFonts w:hint="eastAsia"/>
            <w:sz w:val="22"/>
            <w:szCs w:val="22"/>
            <w:rtl/>
            <w:rPrChange w:id="2363" w:author="Shimon" w:date="2019-07-23T18:37:00Z">
              <w:rPr>
                <w:rFonts w:hint="eastAsia"/>
                <w:rtl/>
              </w:rPr>
            </w:rPrChange>
          </w:rPr>
          <w:t>להסתר</w:t>
        </w:r>
        <w:r w:rsidRPr="002215BF">
          <w:rPr>
            <w:sz w:val="22"/>
            <w:szCs w:val="22"/>
            <w:rtl/>
            <w:rPrChange w:id="2364" w:author="Shimon" w:date="2019-07-23T18:37:00Z">
              <w:rPr>
                <w:rtl/>
              </w:rPr>
            </w:rPrChange>
          </w:rPr>
          <w:t xml:space="preserve"> </w:t>
        </w:r>
        <w:r w:rsidRPr="002215BF">
          <w:rPr>
            <w:rFonts w:hint="eastAsia"/>
            <w:sz w:val="22"/>
            <w:szCs w:val="22"/>
            <w:rtl/>
            <w:rPrChange w:id="2365" w:author="Shimon" w:date="2019-07-23T18:37:00Z">
              <w:rPr>
                <w:rFonts w:hint="eastAsia"/>
                <w:rtl/>
              </w:rPr>
            </w:rPrChange>
          </w:rPr>
          <w:t>ולהתחמק</w:t>
        </w:r>
        <w:r w:rsidRPr="002215BF">
          <w:rPr>
            <w:sz w:val="22"/>
            <w:szCs w:val="22"/>
            <w:rtl/>
            <w:rPrChange w:id="2366" w:author="Shimon" w:date="2019-07-23T18:37:00Z">
              <w:rPr>
                <w:rtl/>
              </w:rPr>
            </w:rPrChange>
          </w:rPr>
          <w:t xml:space="preserve"> </w:t>
        </w:r>
        <w:r w:rsidRPr="002215BF">
          <w:rPr>
            <w:rFonts w:hint="eastAsia"/>
            <w:sz w:val="22"/>
            <w:szCs w:val="22"/>
            <w:rtl/>
            <w:rPrChange w:id="2367" w:author="Shimon" w:date="2019-07-23T18:37:00Z">
              <w:rPr>
                <w:rFonts w:hint="eastAsia"/>
                <w:rtl/>
              </w:rPr>
            </w:rPrChange>
          </w:rPr>
          <w:t>מפניו</w:t>
        </w:r>
        <w:r w:rsidRPr="002215BF">
          <w:rPr>
            <w:sz w:val="22"/>
            <w:szCs w:val="22"/>
            <w:rtl/>
            <w:rPrChange w:id="2368" w:author="Shimon" w:date="2019-07-23T18:37:00Z">
              <w:rPr>
                <w:rtl/>
              </w:rPr>
            </w:rPrChange>
          </w:rPr>
          <w:t>.</w:t>
        </w:r>
      </w:ins>
    </w:p>
    <w:p w14:paraId="51D11515" w14:textId="45781F8D" w:rsidR="00412A8B" w:rsidRDefault="00412A8B" w:rsidP="00412A8B">
      <w:pPr>
        <w:pStyle w:val="11"/>
        <w:spacing w:before="0" w:after="240" w:line="276" w:lineRule="auto"/>
        <w:ind w:left="381" w:right="993" w:firstLine="13"/>
        <w:rPr>
          <w:ins w:id="2369" w:author="Shimon" w:date="2019-08-04T12:59:00Z"/>
          <w:sz w:val="22"/>
          <w:szCs w:val="22"/>
          <w:rtl/>
        </w:rPr>
      </w:pPr>
      <w:ins w:id="2370" w:author="Shimon" w:date="2019-07-23T17:41:00Z">
        <w:r w:rsidRPr="002215BF">
          <w:rPr>
            <w:rFonts w:hint="eastAsia"/>
            <w:sz w:val="22"/>
            <w:szCs w:val="22"/>
            <w:rtl/>
            <w:rPrChange w:id="2371" w:author="Shimon" w:date="2019-07-23T18:37:00Z">
              <w:rPr>
                <w:rFonts w:hint="eastAsia"/>
                <w:rtl/>
              </w:rPr>
            </w:rPrChange>
          </w:rPr>
          <w:t>מחוסר</w:t>
        </w:r>
        <w:r w:rsidRPr="002215BF">
          <w:rPr>
            <w:sz w:val="22"/>
            <w:szCs w:val="22"/>
            <w:rtl/>
            <w:rPrChange w:id="2372" w:author="Shimon" w:date="2019-07-23T18:37:00Z">
              <w:rPr>
                <w:rtl/>
              </w:rPr>
            </w:rPrChange>
          </w:rPr>
          <w:t xml:space="preserve"> </w:t>
        </w:r>
        <w:r w:rsidRPr="002215BF">
          <w:rPr>
            <w:rFonts w:hint="eastAsia"/>
            <w:sz w:val="22"/>
            <w:szCs w:val="22"/>
            <w:rtl/>
            <w:rPrChange w:id="2373" w:author="Shimon" w:date="2019-07-23T18:37:00Z">
              <w:rPr>
                <w:rFonts w:hint="eastAsia"/>
                <w:rtl/>
              </w:rPr>
            </w:rPrChange>
          </w:rPr>
          <w:t>ברירה</w:t>
        </w:r>
        <w:r w:rsidRPr="002215BF">
          <w:rPr>
            <w:sz w:val="22"/>
            <w:szCs w:val="22"/>
            <w:rtl/>
            <w:rPrChange w:id="2374" w:author="Shimon" w:date="2019-07-23T18:37:00Z">
              <w:rPr>
                <w:rtl/>
              </w:rPr>
            </w:rPrChange>
          </w:rPr>
          <w:t xml:space="preserve"> </w:t>
        </w:r>
        <w:r w:rsidRPr="002215BF">
          <w:rPr>
            <w:rFonts w:hint="eastAsia"/>
            <w:sz w:val="22"/>
            <w:szCs w:val="22"/>
            <w:rtl/>
            <w:rPrChange w:id="2375" w:author="Shimon" w:date="2019-07-23T18:37:00Z">
              <w:rPr>
                <w:rFonts w:hint="eastAsia"/>
                <w:rtl/>
              </w:rPr>
            </w:rPrChange>
          </w:rPr>
          <w:t>אני</w:t>
        </w:r>
        <w:r w:rsidRPr="002215BF">
          <w:rPr>
            <w:sz w:val="22"/>
            <w:szCs w:val="22"/>
            <w:rtl/>
            <w:rPrChange w:id="2376" w:author="Shimon" w:date="2019-07-23T18:37:00Z">
              <w:rPr>
                <w:rtl/>
              </w:rPr>
            </w:rPrChange>
          </w:rPr>
          <w:t xml:space="preserve"> </w:t>
        </w:r>
        <w:r w:rsidRPr="002215BF">
          <w:rPr>
            <w:rFonts w:hint="eastAsia"/>
            <w:sz w:val="22"/>
            <w:szCs w:val="22"/>
            <w:rtl/>
            <w:rPrChange w:id="2377" w:author="Shimon" w:date="2019-07-23T18:37:00Z">
              <w:rPr>
                <w:rFonts w:hint="eastAsia"/>
                <w:rtl/>
              </w:rPr>
            </w:rPrChange>
          </w:rPr>
          <w:t>מעלה</w:t>
        </w:r>
        <w:r w:rsidRPr="002215BF">
          <w:rPr>
            <w:sz w:val="22"/>
            <w:szCs w:val="22"/>
            <w:rtl/>
            <w:rPrChange w:id="2378" w:author="Shimon" w:date="2019-07-23T18:37:00Z">
              <w:rPr>
                <w:rtl/>
              </w:rPr>
            </w:rPrChange>
          </w:rPr>
          <w:t xml:space="preserve"> </w:t>
        </w:r>
        <w:r w:rsidRPr="002215BF">
          <w:rPr>
            <w:rFonts w:hint="eastAsia"/>
            <w:sz w:val="22"/>
            <w:szCs w:val="22"/>
            <w:rtl/>
            <w:rPrChange w:id="2379" w:author="Shimon" w:date="2019-07-23T18:37:00Z">
              <w:rPr>
                <w:rFonts w:hint="eastAsia"/>
                <w:rtl/>
              </w:rPr>
            </w:rPrChange>
          </w:rPr>
          <w:t>על</w:t>
        </w:r>
        <w:r w:rsidRPr="002215BF">
          <w:rPr>
            <w:sz w:val="22"/>
            <w:szCs w:val="22"/>
            <w:rtl/>
            <w:rPrChange w:id="2380" w:author="Shimon" w:date="2019-07-23T18:37:00Z">
              <w:rPr>
                <w:rtl/>
              </w:rPr>
            </w:rPrChange>
          </w:rPr>
          <w:t xml:space="preserve"> </w:t>
        </w:r>
        <w:r w:rsidRPr="002215BF">
          <w:rPr>
            <w:rFonts w:hint="eastAsia"/>
            <w:sz w:val="22"/>
            <w:szCs w:val="22"/>
            <w:rtl/>
            <w:rPrChange w:id="2381" w:author="Shimon" w:date="2019-07-23T18:37:00Z">
              <w:rPr>
                <w:rFonts w:hint="eastAsia"/>
                <w:rtl/>
              </w:rPr>
            </w:rPrChange>
          </w:rPr>
          <w:t>הכתב</w:t>
        </w:r>
        <w:r w:rsidRPr="002215BF">
          <w:rPr>
            <w:sz w:val="22"/>
            <w:szCs w:val="22"/>
            <w:rtl/>
            <w:rPrChange w:id="2382" w:author="Shimon" w:date="2019-07-23T18:37:00Z">
              <w:rPr>
                <w:rtl/>
              </w:rPr>
            </w:rPrChange>
          </w:rPr>
          <w:t xml:space="preserve"> </w:t>
        </w:r>
        <w:r w:rsidRPr="002215BF">
          <w:rPr>
            <w:rFonts w:hint="eastAsia"/>
            <w:sz w:val="22"/>
            <w:szCs w:val="22"/>
            <w:rtl/>
            <w:rPrChange w:id="2383" w:author="Shimon" w:date="2019-07-23T18:37:00Z">
              <w:rPr>
                <w:rFonts w:hint="eastAsia"/>
                <w:rtl/>
              </w:rPr>
            </w:rPrChange>
          </w:rPr>
          <w:t>כמבוקש</w:t>
        </w:r>
        <w:r w:rsidRPr="002215BF">
          <w:rPr>
            <w:sz w:val="22"/>
            <w:szCs w:val="22"/>
            <w:rtl/>
            <w:rPrChange w:id="2384" w:author="Shimon" w:date="2019-07-23T18:37:00Z">
              <w:rPr>
                <w:rtl/>
              </w:rPr>
            </w:rPrChange>
          </w:rPr>
          <w:t xml:space="preserve"> </w:t>
        </w:r>
        <w:r w:rsidRPr="002215BF">
          <w:rPr>
            <w:rFonts w:hint="eastAsia"/>
            <w:sz w:val="22"/>
            <w:szCs w:val="22"/>
            <w:rtl/>
            <w:rPrChange w:id="2385" w:author="Shimon" w:date="2019-07-23T18:37:00Z">
              <w:rPr>
                <w:rFonts w:hint="eastAsia"/>
                <w:rtl/>
              </w:rPr>
            </w:rPrChange>
          </w:rPr>
          <w:t>את</w:t>
        </w:r>
        <w:r w:rsidRPr="002215BF">
          <w:rPr>
            <w:sz w:val="22"/>
            <w:szCs w:val="22"/>
            <w:rtl/>
            <w:rPrChange w:id="2386" w:author="Shimon" w:date="2019-07-23T18:37:00Z">
              <w:rPr>
                <w:rtl/>
              </w:rPr>
            </w:rPrChange>
          </w:rPr>
          <w:t xml:space="preserve"> </w:t>
        </w:r>
        <w:r w:rsidRPr="002215BF">
          <w:rPr>
            <w:rFonts w:hint="eastAsia"/>
            <w:sz w:val="22"/>
            <w:szCs w:val="22"/>
            <w:rtl/>
            <w:rPrChange w:id="2387" w:author="Shimon" w:date="2019-07-23T18:37:00Z">
              <w:rPr>
                <w:rFonts w:hint="eastAsia"/>
                <w:rtl/>
              </w:rPr>
            </w:rPrChange>
          </w:rPr>
          <w:t>שא</w:t>
        </w:r>
      </w:ins>
      <w:ins w:id="2388" w:author="Shimon" w:date="2019-07-30T14:46:00Z">
        <w:r w:rsidR="001B29DD">
          <w:rPr>
            <w:rFonts w:hint="cs"/>
            <w:sz w:val="22"/>
            <w:szCs w:val="22"/>
            <w:rtl/>
          </w:rPr>
          <w:t>ל</w:t>
        </w:r>
      </w:ins>
      <w:ins w:id="2389" w:author="Shimon" w:date="2019-07-23T17:41:00Z">
        <w:r w:rsidRPr="002215BF">
          <w:rPr>
            <w:rFonts w:hint="eastAsia"/>
            <w:sz w:val="22"/>
            <w:szCs w:val="22"/>
            <w:rtl/>
            <w:rPrChange w:id="2390" w:author="Shimon" w:date="2019-07-23T18:37:00Z">
              <w:rPr>
                <w:rFonts w:hint="eastAsia"/>
                <w:rtl/>
              </w:rPr>
            </w:rPrChange>
          </w:rPr>
          <w:t>ותי</w:t>
        </w:r>
        <w:r w:rsidRPr="002215BF">
          <w:rPr>
            <w:sz w:val="22"/>
            <w:szCs w:val="22"/>
            <w:rtl/>
            <w:rPrChange w:id="2391" w:author="Shimon" w:date="2019-07-23T18:37:00Z">
              <w:rPr>
                <w:rtl/>
              </w:rPr>
            </w:rPrChange>
          </w:rPr>
          <w:t xml:space="preserve"> </w:t>
        </w:r>
        <w:r w:rsidRPr="002215BF">
          <w:rPr>
            <w:rFonts w:hint="eastAsia"/>
            <w:sz w:val="22"/>
            <w:szCs w:val="22"/>
            <w:rtl/>
            <w:rPrChange w:id="2392" w:author="Shimon" w:date="2019-07-23T18:37:00Z">
              <w:rPr>
                <w:rFonts w:hint="eastAsia"/>
                <w:rtl/>
              </w:rPr>
            </w:rPrChange>
          </w:rPr>
          <w:t>למכתבו</w:t>
        </w:r>
        <w:r w:rsidRPr="002215BF">
          <w:rPr>
            <w:sz w:val="22"/>
            <w:szCs w:val="22"/>
            <w:rtl/>
            <w:rPrChange w:id="2393" w:author="Shimon" w:date="2019-07-23T18:37:00Z">
              <w:rPr>
                <w:rtl/>
              </w:rPr>
            </w:rPrChange>
          </w:rPr>
          <w:t xml:space="preserve"> </w:t>
        </w:r>
        <w:r w:rsidRPr="002215BF">
          <w:rPr>
            <w:rFonts w:hint="eastAsia"/>
            <w:sz w:val="22"/>
            <w:szCs w:val="22"/>
            <w:rtl/>
            <w:rPrChange w:id="2394" w:author="Shimon" w:date="2019-07-23T18:37:00Z">
              <w:rPr>
                <w:rFonts w:hint="eastAsia"/>
                <w:rtl/>
              </w:rPr>
            </w:rPrChange>
          </w:rPr>
          <w:t>של</w:t>
        </w:r>
        <w:r w:rsidRPr="002215BF">
          <w:rPr>
            <w:sz w:val="22"/>
            <w:szCs w:val="22"/>
            <w:rtl/>
            <w:rPrChange w:id="2395" w:author="Shimon" w:date="2019-07-23T18:37:00Z">
              <w:rPr>
                <w:rtl/>
              </w:rPr>
            </w:rPrChange>
          </w:rPr>
          <w:t xml:space="preserve"> </w:t>
        </w:r>
        <w:r w:rsidRPr="002215BF">
          <w:rPr>
            <w:rFonts w:hint="eastAsia"/>
            <w:sz w:val="22"/>
            <w:szCs w:val="22"/>
            <w:rtl/>
            <w:rPrChange w:id="2396" w:author="Shimon" w:date="2019-07-23T18:37:00Z">
              <w:rPr>
                <w:rFonts w:hint="eastAsia"/>
                <w:rtl/>
              </w:rPr>
            </w:rPrChange>
          </w:rPr>
          <w:t>מר</w:t>
        </w:r>
        <w:r w:rsidRPr="002215BF">
          <w:rPr>
            <w:sz w:val="22"/>
            <w:szCs w:val="22"/>
            <w:rtl/>
            <w:rPrChange w:id="2397" w:author="Shimon" w:date="2019-07-23T18:37:00Z">
              <w:rPr>
                <w:rtl/>
              </w:rPr>
            </w:rPrChange>
          </w:rPr>
          <w:t xml:space="preserve"> </w:t>
        </w:r>
        <w:r w:rsidRPr="002215BF">
          <w:rPr>
            <w:rFonts w:hint="eastAsia"/>
            <w:sz w:val="22"/>
            <w:szCs w:val="22"/>
            <w:rtl/>
            <w:rPrChange w:id="2398" w:author="Shimon" w:date="2019-07-23T18:37:00Z">
              <w:rPr>
                <w:rFonts w:hint="eastAsia"/>
                <w:rtl/>
              </w:rPr>
            </w:rPrChange>
          </w:rPr>
          <w:t>ציון</w:t>
        </w:r>
        <w:r w:rsidRPr="002215BF">
          <w:rPr>
            <w:sz w:val="22"/>
            <w:szCs w:val="22"/>
            <w:rtl/>
            <w:rPrChange w:id="2399" w:author="Shimon" w:date="2019-07-23T18:37:00Z">
              <w:rPr>
                <w:rtl/>
              </w:rPr>
            </w:rPrChange>
          </w:rPr>
          <w:t xml:space="preserve"> </w:t>
        </w:r>
        <w:r w:rsidRPr="002215BF">
          <w:rPr>
            <w:rFonts w:hint="eastAsia"/>
            <w:sz w:val="22"/>
            <w:szCs w:val="22"/>
            <w:rtl/>
            <w:rPrChange w:id="2400" w:author="Shimon" w:date="2019-07-23T18:37:00Z">
              <w:rPr>
                <w:rFonts w:hint="eastAsia"/>
                <w:rtl/>
              </w:rPr>
            </w:rPrChange>
          </w:rPr>
          <w:t>לוי</w:t>
        </w:r>
        <w:r w:rsidRPr="002215BF">
          <w:rPr>
            <w:sz w:val="22"/>
            <w:szCs w:val="22"/>
            <w:rtl/>
            <w:rPrChange w:id="2401" w:author="Shimon" w:date="2019-07-23T18:37:00Z">
              <w:rPr>
                <w:rtl/>
              </w:rPr>
            </w:rPrChange>
          </w:rPr>
          <w:t xml:space="preserve"> </w:t>
        </w:r>
        <w:r w:rsidRPr="002215BF">
          <w:rPr>
            <w:rFonts w:hint="eastAsia"/>
            <w:sz w:val="22"/>
            <w:szCs w:val="22"/>
            <w:rtl/>
            <w:rPrChange w:id="2402" w:author="Shimon" w:date="2019-07-23T18:37:00Z">
              <w:rPr>
                <w:rFonts w:hint="eastAsia"/>
                <w:rtl/>
              </w:rPr>
            </w:rPrChange>
          </w:rPr>
          <w:t>ומפנה</w:t>
        </w:r>
        <w:r w:rsidRPr="002215BF">
          <w:rPr>
            <w:sz w:val="22"/>
            <w:szCs w:val="22"/>
            <w:rtl/>
            <w:rPrChange w:id="2403" w:author="Shimon" w:date="2019-07-23T18:37:00Z">
              <w:rPr>
                <w:rtl/>
              </w:rPr>
            </w:rPrChange>
          </w:rPr>
          <w:t xml:space="preserve"> </w:t>
        </w:r>
        <w:r w:rsidRPr="002215BF">
          <w:rPr>
            <w:rFonts w:hint="eastAsia"/>
            <w:sz w:val="22"/>
            <w:szCs w:val="22"/>
            <w:rtl/>
            <w:rPrChange w:id="2404" w:author="Shimon" w:date="2019-07-23T18:37:00Z">
              <w:rPr>
                <w:rFonts w:hint="eastAsia"/>
                <w:rtl/>
              </w:rPr>
            </w:rPrChange>
          </w:rPr>
          <w:t>אותם</w:t>
        </w:r>
        <w:r w:rsidRPr="002215BF">
          <w:rPr>
            <w:sz w:val="22"/>
            <w:szCs w:val="22"/>
            <w:rtl/>
            <w:rPrChange w:id="2405" w:author="Shimon" w:date="2019-07-23T18:37:00Z">
              <w:rPr>
                <w:rtl/>
              </w:rPr>
            </w:rPrChange>
          </w:rPr>
          <w:t xml:space="preserve"> </w:t>
        </w:r>
        <w:r w:rsidRPr="002215BF">
          <w:rPr>
            <w:rFonts w:hint="eastAsia"/>
            <w:sz w:val="22"/>
            <w:szCs w:val="22"/>
            <w:rtl/>
            <w:rPrChange w:id="2406" w:author="Shimon" w:date="2019-07-23T18:37:00Z">
              <w:rPr>
                <w:rFonts w:hint="eastAsia"/>
                <w:rtl/>
              </w:rPr>
            </w:rPrChange>
          </w:rPr>
          <w:t>אליך</w:t>
        </w:r>
        <w:r w:rsidRPr="002215BF">
          <w:rPr>
            <w:sz w:val="22"/>
            <w:szCs w:val="22"/>
            <w:rtl/>
            <w:rPrChange w:id="2407" w:author="Shimon" w:date="2019-07-23T18:37:00Z">
              <w:rPr>
                <w:rtl/>
              </w:rPr>
            </w:rPrChange>
          </w:rPr>
          <w:t xml:space="preserve"> </w:t>
        </w:r>
        <w:r w:rsidRPr="002215BF">
          <w:rPr>
            <w:rFonts w:hint="eastAsia"/>
            <w:sz w:val="22"/>
            <w:szCs w:val="22"/>
            <w:rtl/>
            <w:rPrChange w:id="2408" w:author="Shimon" w:date="2019-07-23T18:37:00Z">
              <w:rPr>
                <w:rFonts w:hint="eastAsia"/>
                <w:rtl/>
              </w:rPr>
            </w:rPrChange>
          </w:rPr>
          <w:t>כמי</w:t>
        </w:r>
        <w:r w:rsidRPr="002215BF">
          <w:rPr>
            <w:sz w:val="22"/>
            <w:szCs w:val="22"/>
            <w:rtl/>
            <w:rPrChange w:id="2409" w:author="Shimon" w:date="2019-07-23T18:37:00Z">
              <w:rPr>
                <w:rtl/>
              </w:rPr>
            </w:rPrChange>
          </w:rPr>
          <w:t xml:space="preserve"> </w:t>
        </w:r>
        <w:r w:rsidRPr="002215BF">
          <w:rPr>
            <w:rFonts w:hint="eastAsia"/>
            <w:sz w:val="22"/>
            <w:szCs w:val="22"/>
            <w:rtl/>
            <w:rPrChange w:id="2410" w:author="Shimon" w:date="2019-07-23T18:37:00Z">
              <w:rPr>
                <w:rFonts w:hint="eastAsia"/>
                <w:rtl/>
              </w:rPr>
            </w:rPrChange>
          </w:rPr>
          <w:t>שחתום</w:t>
        </w:r>
        <w:r w:rsidRPr="002215BF">
          <w:rPr>
            <w:sz w:val="22"/>
            <w:szCs w:val="22"/>
            <w:rtl/>
            <w:rPrChange w:id="2411" w:author="Shimon" w:date="2019-07-23T18:37:00Z">
              <w:rPr>
                <w:rtl/>
              </w:rPr>
            </w:rPrChange>
          </w:rPr>
          <w:t xml:space="preserve"> </w:t>
        </w:r>
        <w:r w:rsidRPr="002215BF">
          <w:rPr>
            <w:rFonts w:hint="eastAsia"/>
            <w:sz w:val="22"/>
            <w:szCs w:val="22"/>
            <w:rtl/>
            <w:rPrChange w:id="2412" w:author="Shimon" w:date="2019-07-23T18:37:00Z">
              <w:rPr>
                <w:rFonts w:hint="eastAsia"/>
                <w:rtl/>
              </w:rPr>
            </w:rPrChange>
          </w:rPr>
          <w:t>על</w:t>
        </w:r>
        <w:r w:rsidRPr="002215BF">
          <w:rPr>
            <w:sz w:val="22"/>
            <w:szCs w:val="22"/>
            <w:rtl/>
            <w:rPrChange w:id="2413" w:author="Shimon" w:date="2019-07-23T18:37:00Z">
              <w:rPr>
                <w:rtl/>
              </w:rPr>
            </w:rPrChange>
          </w:rPr>
          <w:t xml:space="preserve"> </w:t>
        </w:r>
        <w:r w:rsidRPr="002215BF">
          <w:rPr>
            <w:rFonts w:hint="eastAsia"/>
            <w:sz w:val="22"/>
            <w:szCs w:val="22"/>
            <w:rtl/>
            <w:rPrChange w:id="2414" w:author="Shimon" w:date="2019-07-23T18:37:00Z">
              <w:rPr>
                <w:rFonts w:hint="eastAsia"/>
                <w:rtl/>
              </w:rPr>
            </w:rPrChange>
          </w:rPr>
          <w:t>ההנחיות</w:t>
        </w:r>
        <w:r w:rsidRPr="002215BF">
          <w:rPr>
            <w:sz w:val="22"/>
            <w:szCs w:val="22"/>
            <w:rtl/>
            <w:rPrChange w:id="2415" w:author="Shimon" w:date="2019-07-23T18:37:00Z">
              <w:rPr>
                <w:rtl/>
              </w:rPr>
            </w:rPrChange>
          </w:rPr>
          <w:t xml:space="preserve"> </w:t>
        </w:r>
        <w:r w:rsidRPr="002215BF">
          <w:rPr>
            <w:rFonts w:hint="eastAsia"/>
            <w:sz w:val="22"/>
            <w:szCs w:val="22"/>
            <w:rtl/>
            <w:rPrChange w:id="2416" w:author="Shimon" w:date="2019-07-23T18:37:00Z">
              <w:rPr>
                <w:rFonts w:hint="eastAsia"/>
                <w:rtl/>
              </w:rPr>
            </w:rPrChange>
          </w:rPr>
          <w:t>כדי</w:t>
        </w:r>
        <w:r w:rsidRPr="002215BF">
          <w:rPr>
            <w:sz w:val="22"/>
            <w:szCs w:val="22"/>
            <w:rtl/>
            <w:rPrChange w:id="2417" w:author="Shimon" w:date="2019-07-23T18:37:00Z">
              <w:rPr>
                <w:rtl/>
              </w:rPr>
            </w:rPrChange>
          </w:rPr>
          <w:t xml:space="preserve"> </w:t>
        </w:r>
        <w:r w:rsidRPr="002215BF">
          <w:rPr>
            <w:rFonts w:hint="eastAsia"/>
            <w:sz w:val="22"/>
            <w:szCs w:val="22"/>
            <w:rtl/>
            <w:rPrChange w:id="2418" w:author="Shimon" w:date="2019-07-23T18:37:00Z">
              <w:rPr>
                <w:rFonts w:hint="eastAsia"/>
                <w:rtl/>
              </w:rPr>
            </w:rPrChange>
          </w:rPr>
          <w:t>שתחזור</w:t>
        </w:r>
        <w:r w:rsidRPr="002215BF">
          <w:rPr>
            <w:sz w:val="22"/>
            <w:szCs w:val="22"/>
            <w:rtl/>
            <w:rPrChange w:id="2419" w:author="Shimon" w:date="2019-07-23T18:37:00Z">
              <w:rPr>
                <w:rtl/>
              </w:rPr>
            </w:rPrChange>
          </w:rPr>
          <w:t xml:space="preserve"> </w:t>
        </w:r>
        <w:r w:rsidRPr="002215BF">
          <w:rPr>
            <w:rFonts w:hint="eastAsia"/>
            <w:sz w:val="22"/>
            <w:szCs w:val="22"/>
            <w:rtl/>
            <w:rPrChange w:id="2420" w:author="Shimon" w:date="2019-07-23T18:37:00Z">
              <w:rPr>
                <w:rFonts w:hint="eastAsia"/>
                <w:rtl/>
              </w:rPr>
            </w:rPrChange>
          </w:rPr>
          <w:t>ותבחון</w:t>
        </w:r>
        <w:r w:rsidRPr="002215BF">
          <w:rPr>
            <w:sz w:val="22"/>
            <w:szCs w:val="22"/>
            <w:rtl/>
            <w:rPrChange w:id="2421" w:author="Shimon" w:date="2019-07-23T18:37:00Z">
              <w:rPr>
                <w:rtl/>
              </w:rPr>
            </w:rPrChange>
          </w:rPr>
          <w:t xml:space="preserve"> </w:t>
        </w:r>
        <w:r w:rsidRPr="002215BF">
          <w:rPr>
            <w:rFonts w:hint="eastAsia"/>
            <w:sz w:val="22"/>
            <w:szCs w:val="22"/>
            <w:rtl/>
            <w:rPrChange w:id="2422" w:author="Shimon" w:date="2019-07-23T18:37:00Z">
              <w:rPr>
                <w:rFonts w:hint="eastAsia"/>
                <w:rtl/>
              </w:rPr>
            </w:rPrChange>
          </w:rPr>
          <w:t>את</w:t>
        </w:r>
        <w:r w:rsidRPr="002215BF">
          <w:rPr>
            <w:sz w:val="22"/>
            <w:szCs w:val="22"/>
            <w:rtl/>
            <w:rPrChange w:id="2423" w:author="Shimon" w:date="2019-07-23T18:37:00Z">
              <w:rPr>
                <w:rtl/>
              </w:rPr>
            </w:rPrChange>
          </w:rPr>
          <w:t xml:space="preserve"> </w:t>
        </w:r>
        <w:r w:rsidRPr="002215BF">
          <w:rPr>
            <w:rFonts w:hint="eastAsia"/>
            <w:sz w:val="22"/>
            <w:szCs w:val="22"/>
            <w:rtl/>
            <w:rPrChange w:id="2424" w:author="Shimon" w:date="2019-07-23T18:37:00Z">
              <w:rPr>
                <w:rFonts w:hint="eastAsia"/>
                <w:rtl/>
              </w:rPr>
            </w:rPrChange>
          </w:rPr>
          <w:t>הנושא</w:t>
        </w:r>
        <w:r w:rsidRPr="002215BF">
          <w:rPr>
            <w:sz w:val="22"/>
            <w:szCs w:val="22"/>
            <w:rtl/>
            <w:rPrChange w:id="2425" w:author="Shimon" w:date="2019-07-23T18:37:00Z">
              <w:rPr>
                <w:rtl/>
              </w:rPr>
            </w:rPrChange>
          </w:rPr>
          <w:t>".</w:t>
        </w:r>
      </w:ins>
    </w:p>
    <w:p w14:paraId="2693EAFC" w14:textId="42A2A827" w:rsidR="00EC60D9" w:rsidRDefault="00412A8B">
      <w:pPr>
        <w:pStyle w:val="11"/>
        <w:numPr>
          <w:ilvl w:val="0"/>
          <w:numId w:val="42"/>
        </w:numPr>
        <w:tabs>
          <w:tab w:val="num" w:pos="1069"/>
        </w:tabs>
        <w:spacing w:before="0" w:line="360" w:lineRule="auto"/>
        <w:ind w:left="380" w:hanging="284"/>
        <w:rPr>
          <w:ins w:id="2426" w:author="Shimon" w:date="2019-07-23T16:50:00Z"/>
        </w:rPr>
        <w:pPrChange w:id="2427" w:author="Shimon" w:date="2019-08-04T13:01:00Z">
          <w:pPr>
            <w:pStyle w:val="11"/>
            <w:numPr>
              <w:numId w:val="14"/>
            </w:numPr>
            <w:tabs>
              <w:tab w:val="left" w:pos="566"/>
              <w:tab w:val="num" w:pos="1069"/>
            </w:tabs>
            <w:spacing w:before="0" w:after="240" w:line="360" w:lineRule="auto"/>
            <w:ind w:left="566" w:right="360" w:hanging="425"/>
          </w:pPr>
        </w:pPrChange>
      </w:pPr>
      <w:ins w:id="2428" w:author="Shimon" w:date="2019-07-23T17:42:00Z">
        <w:r>
          <w:rPr>
            <w:rFonts w:hint="cs"/>
            <w:rtl/>
          </w:rPr>
          <w:t xml:space="preserve"> </w:t>
        </w:r>
      </w:ins>
      <w:ins w:id="2429" w:author="Shimon" w:date="2019-07-23T16:50:00Z">
        <w:r w:rsidR="00DA3705">
          <w:rPr>
            <w:rFonts w:hint="cs"/>
            <w:rtl/>
          </w:rPr>
          <w:t>מבחר</w:t>
        </w:r>
      </w:ins>
      <w:ins w:id="2430" w:author="Shimon" w:date="2019-07-31T15:01:00Z">
        <w:r w:rsidR="00DA3705">
          <w:rPr>
            <w:rFonts w:hint="cs"/>
            <w:rtl/>
          </w:rPr>
          <w:t xml:space="preserve"> </w:t>
        </w:r>
      </w:ins>
      <w:ins w:id="2431" w:author="Shimon" w:date="2019-08-04T12:59:00Z">
        <w:r w:rsidR="000E1099">
          <w:rPr>
            <w:rFonts w:hint="cs"/>
            <w:rtl/>
          </w:rPr>
          <w:t>ציטוטים מ</w:t>
        </w:r>
      </w:ins>
      <w:ins w:id="2432" w:author="Shimon" w:date="2019-07-23T16:50:00Z">
        <w:r w:rsidR="00EC60D9">
          <w:rPr>
            <w:rFonts w:hint="cs"/>
            <w:rtl/>
          </w:rPr>
          <w:t>תגובות שקיבל</w:t>
        </w:r>
      </w:ins>
      <w:ins w:id="2433" w:author="Shimon" w:date="2019-07-23T17:42:00Z">
        <w:r>
          <w:rPr>
            <w:rFonts w:hint="cs"/>
            <w:rtl/>
          </w:rPr>
          <w:t xml:space="preserve"> </w:t>
        </w:r>
      </w:ins>
      <w:ins w:id="2434" w:author="Shimon" w:date="2019-07-30T14:46:00Z">
        <w:r w:rsidR="001B29DD">
          <w:rPr>
            <w:rFonts w:hint="cs"/>
            <w:rtl/>
          </w:rPr>
          <w:t xml:space="preserve">התובע </w:t>
        </w:r>
      </w:ins>
      <w:ins w:id="2435" w:author="Shimon" w:date="2019-07-23T17:42:00Z">
        <w:r>
          <w:rPr>
            <w:rFonts w:hint="cs"/>
            <w:rtl/>
          </w:rPr>
          <w:t>לפניותיו</w:t>
        </w:r>
      </w:ins>
      <w:ins w:id="2436" w:author="Shimon" w:date="2019-08-04T13:01:00Z">
        <w:r w:rsidR="000E1099">
          <w:rPr>
            <w:rFonts w:hint="cs"/>
            <w:rtl/>
          </w:rPr>
          <w:t xml:space="preserve"> </w:t>
        </w:r>
      </w:ins>
      <w:del w:id="2437" w:author="Shimon" w:date="2019-07-25T11:55:00Z">
        <w:r w:rsidR="00AC0333" w:rsidDel="00C91E37">
          <w:rPr>
            <w:rFonts w:hint="cs"/>
            <w:rtl/>
          </w:rPr>
          <w:delText>:</w:delText>
        </w:r>
      </w:del>
      <w:ins w:id="2438" w:author="Shimon" w:date="2019-07-31T15:01:00Z">
        <w:r w:rsidR="00DA3705">
          <w:rPr>
            <w:rFonts w:hint="cs"/>
            <w:rtl/>
          </w:rPr>
          <w:t>לאורך 5 שנים(!)</w:t>
        </w:r>
      </w:ins>
      <w:ins w:id="2439" w:author="Shimon" w:date="2019-07-25T11:55:00Z">
        <w:r w:rsidR="00C91E37">
          <w:rPr>
            <w:rFonts w:hint="cs"/>
            <w:rtl/>
          </w:rPr>
          <w:t xml:space="preserve"> שעיקרן: </w:t>
        </w:r>
      </w:ins>
      <w:ins w:id="2440" w:author="Shimon" w:date="2019-08-04T12:59:00Z">
        <w:r w:rsidR="000E1099">
          <w:rPr>
            <w:rFonts w:hint="cs"/>
            <w:rtl/>
          </w:rPr>
          <w:t>"</w:t>
        </w:r>
      </w:ins>
      <w:ins w:id="2441" w:author="Shimon" w:date="2019-07-25T11:55:00Z">
        <w:r w:rsidR="00C91E37">
          <w:rPr>
            <w:rFonts w:hint="cs"/>
            <w:rtl/>
          </w:rPr>
          <w:t>תמתין</w:t>
        </w:r>
      </w:ins>
      <w:ins w:id="2442" w:author="Shimon" w:date="2019-08-04T12:59:00Z">
        <w:r w:rsidR="000E1099">
          <w:rPr>
            <w:rFonts w:hint="cs"/>
            <w:rtl/>
          </w:rPr>
          <w:t>"</w:t>
        </w:r>
      </w:ins>
      <w:ins w:id="2443" w:author="Shimon" w:date="2019-07-25T11:55:00Z">
        <w:r w:rsidR="00C91E37">
          <w:rPr>
            <w:rFonts w:hint="cs"/>
            <w:rtl/>
          </w:rPr>
          <w:t xml:space="preserve">. </w:t>
        </w:r>
      </w:ins>
      <w:ins w:id="2444" w:author="Shimon" w:date="2019-08-04T13:02:00Z">
        <w:r w:rsidR="000E1099">
          <w:rPr>
            <w:rFonts w:hint="cs"/>
            <w:rtl/>
          </w:rPr>
          <w:t>ו</w:t>
        </w:r>
      </w:ins>
      <w:ins w:id="2445" w:author="Shimon" w:date="2019-08-04T12:59:00Z">
        <w:r w:rsidR="000E1099">
          <w:rPr>
            <w:rFonts w:hint="cs"/>
            <w:rtl/>
          </w:rPr>
          <w:t>"</w:t>
        </w:r>
      </w:ins>
      <w:ins w:id="2446" w:author="Shimon" w:date="2019-07-25T11:56:00Z">
        <w:r w:rsidR="00C91E37">
          <w:rPr>
            <w:rFonts w:hint="cs"/>
            <w:rtl/>
          </w:rPr>
          <w:t>בודקים</w:t>
        </w:r>
      </w:ins>
      <w:ins w:id="2447" w:author="Shimon" w:date="2019-08-04T12:59:00Z">
        <w:r w:rsidR="000E1099">
          <w:rPr>
            <w:rFonts w:hint="cs"/>
            <w:rtl/>
          </w:rPr>
          <w:t>"</w:t>
        </w:r>
      </w:ins>
      <w:ins w:id="2448" w:author="Shimon" w:date="2019-07-25T11:56:00Z">
        <w:r w:rsidR="00C91E37">
          <w:rPr>
            <w:rFonts w:hint="cs"/>
            <w:rtl/>
          </w:rPr>
          <w:t>:</w:t>
        </w:r>
      </w:ins>
    </w:p>
    <w:p w14:paraId="67BFBBBD" w14:textId="1377E2B5" w:rsidR="002D1667" w:rsidRDefault="002D1667">
      <w:pPr>
        <w:pStyle w:val="11"/>
        <w:spacing w:line="360" w:lineRule="auto"/>
        <w:ind w:right="360" w:firstLine="580"/>
        <w:rPr>
          <w:rtl/>
        </w:rPr>
        <w:pPrChange w:id="2449" w:author="Shimon" w:date="2019-07-23T17:46:00Z">
          <w:pPr>
            <w:pStyle w:val="11"/>
            <w:numPr>
              <w:numId w:val="14"/>
            </w:numPr>
            <w:tabs>
              <w:tab w:val="num" w:pos="1069"/>
            </w:tabs>
            <w:spacing w:line="360" w:lineRule="auto"/>
            <w:ind w:left="1069" w:right="357" w:hanging="360"/>
          </w:pPr>
        </w:pPrChange>
      </w:pPr>
      <w:r>
        <w:rPr>
          <w:rFonts w:hint="cs"/>
          <w:rtl/>
        </w:rPr>
        <w:t>13.2.13</w:t>
      </w:r>
      <w:r w:rsidR="00206D5A">
        <w:rPr>
          <w:rFonts w:hint="cs"/>
          <w:rtl/>
        </w:rPr>
        <w:t xml:space="preserve">, </w:t>
      </w:r>
      <w:r>
        <w:rPr>
          <w:rtl/>
        </w:rPr>
        <w:t>צ. לוי:</w:t>
      </w:r>
      <w:r w:rsidR="00206D5A">
        <w:rPr>
          <w:rFonts w:hint="cs"/>
          <w:rtl/>
        </w:rPr>
        <w:t xml:space="preserve"> </w:t>
      </w:r>
      <w:r w:rsidR="00206D5A" w:rsidRPr="00114707">
        <w:rPr>
          <w:rFonts w:hint="cs"/>
          <w:b/>
          <w:bCs/>
          <w:rtl/>
        </w:rPr>
        <w:t>"</w:t>
      </w:r>
      <w:r w:rsidRPr="00114707">
        <w:rPr>
          <w:b/>
          <w:bCs/>
          <w:rtl/>
        </w:rPr>
        <w:t xml:space="preserve">מבצעים חשיבה ובדיקה. </w:t>
      </w:r>
      <w:r w:rsidRPr="00114707">
        <w:rPr>
          <w:u w:val="single"/>
          <w:rtl/>
        </w:rPr>
        <w:t>לאחר סיומם נשוב ונשיבך</w:t>
      </w:r>
      <w:r>
        <w:rPr>
          <w:rtl/>
        </w:rPr>
        <w:t xml:space="preserve">"   </w:t>
      </w:r>
    </w:p>
    <w:p w14:paraId="419241A3" w14:textId="32F148FF" w:rsidR="002D1667" w:rsidRDefault="002D1667" w:rsidP="00DA3705">
      <w:pPr>
        <w:pStyle w:val="11"/>
        <w:spacing w:line="360" w:lineRule="auto"/>
        <w:ind w:left="3074" w:right="360" w:hanging="2409"/>
        <w:rPr>
          <w:rtl/>
        </w:rPr>
      </w:pPr>
      <w:r>
        <w:rPr>
          <w:rtl/>
        </w:rPr>
        <w:t>21.5.1</w:t>
      </w:r>
      <w:r w:rsidR="00206D5A">
        <w:rPr>
          <w:rFonts w:hint="cs"/>
          <w:rtl/>
        </w:rPr>
        <w:t xml:space="preserve">3, </w:t>
      </w:r>
      <w:r w:rsidRPr="00206D5A">
        <w:rPr>
          <w:rtl/>
        </w:rPr>
        <w:t>מ. אהרונוב</w:t>
      </w:r>
      <w:r>
        <w:rPr>
          <w:rtl/>
        </w:rPr>
        <w:t>:</w:t>
      </w:r>
      <w:ins w:id="2450" w:author="Shimon" w:date="2019-07-23T17:45:00Z">
        <w:r w:rsidR="00412A8B">
          <w:rPr>
            <w:rFonts w:hint="cs"/>
            <w:rtl/>
          </w:rPr>
          <w:t xml:space="preserve">  </w:t>
        </w:r>
      </w:ins>
      <w:r>
        <w:rPr>
          <w:rtl/>
        </w:rPr>
        <w:t xml:space="preserve">"נושא חישוב הגמלה </w:t>
      </w:r>
      <w:r w:rsidRPr="00114707">
        <w:rPr>
          <w:b/>
          <w:bCs/>
          <w:rtl/>
        </w:rPr>
        <w:t>נבדק בימים אלה</w:t>
      </w:r>
      <w:r>
        <w:rPr>
          <w:rFonts w:hint="cs"/>
          <w:rtl/>
        </w:rPr>
        <w:t xml:space="preserve"> </w:t>
      </w:r>
      <w:r>
        <w:rPr>
          <w:rtl/>
        </w:rPr>
        <w:t xml:space="preserve">ע"י מר לוי, </w:t>
      </w:r>
      <w:r w:rsidR="00114707">
        <w:rPr>
          <w:rFonts w:hint="cs"/>
          <w:rtl/>
        </w:rPr>
        <w:t>ש</w:t>
      </w:r>
      <w:r w:rsidRPr="00114707">
        <w:rPr>
          <w:u w:val="single"/>
          <w:rtl/>
        </w:rPr>
        <w:t>יודיעך דבר בהמשך</w:t>
      </w:r>
      <w:r w:rsidRPr="00206D5A">
        <w:rPr>
          <w:rtl/>
        </w:rPr>
        <w:t>".</w:t>
      </w:r>
      <w:r>
        <w:rPr>
          <w:rtl/>
        </w:rPr>
        <w:t xml:space="preserve"> </w:t>
      </w:r>
    </w:p>
    <w:p w14:paraId="765A2EB8" w14:textId="06A57C74" w:rsidR="002D1667" w:rsidRDefault="00206D5A">
      <w:pPr>
        <w:pStyle w:val="11"/>
        <w:ind w:left="2791" w:right="357" w:hanging="2126"/>
        <w:rPr>
          <w:rtl/>
        </w:rPr>
        <w:pPrChange w:id="2451" w:author="Shimon" w:date="2019-07-23T17:52:00Z">
          <w:pPr>
            <w:pStyle w:val="11"/>
            <w:spacing w:line="360" w:lineRule="auto"/>
            <w:ind w:left="2649" w:right="357" w:hanging="1984"/>
          </w:pPr>
        </w:pPrChange>
      </w:pPr>
      <w:del w:id="2452" w:author="Shimon" w:date="2019-07-31T15:03:00Z">
        <w:r w:rsidDel="00DA3705">
          <w:rPr>
            <w:rFonts w:hint="cs"/>
            <w:rtl/>
          </w:rPr>
          <w:delText xml:space="preserve"> </w:delText>
        </w:r>
      </w:del>
      <w:r>
        <w:rPr>
          <w:rtl/>
        </w:rPr>
        <w:t>22.5.1</w:t>
      </w:r>
      <w:r>
        <w:rPr>
          <w:rFonts w:hint="cs"/>
          <w:rtl/>
        </w:rPr>
        <w:t>3,</w:t>
      </w:r>
      <w:r w:rsidR="00412A8B">
        <w:rPr>
          <w:rFonts w:hint="cs"/>
          <w:rtl/>
        </w:rPr>
        <w:t xml:space="preserve"> </w:t>
      </w:r>
      <w:r w:rsidR="002D1667">
        <w:rPr>
          <w:rtl/>
        </w:rPr>
        <w:t>מ. אהרונוב</w:t>
      </w:r>
      <w:r>
        <w:rPr>
          <w:rFonts w:hint="cs"/>
          <w:rtl/>
        </w:rPr>
        <w:t>:</w:t>
      </w:r>
      <w:r w:rsidR="002D1667">
        <w:rPr>
          <w:rtl/>
        </w:rPr>
        <w:t xml:space="preserve"> </w:t>
      </w:r>
      <w:r>
        <w:rPr>
          <w:rFonts w:hint="cs"/>
          <w:rtl/>
        </w:rPr>
        <w:t>"</w:t>
      </w:r>
      <w:r w:rsidR="002D1667" w:rsidRPr="00114707">
        <w:rPr>
          <w:b/>
          <w:bCs/>
          <w:rtl/>
        </w:rPr>
        <w:t>הנושא הפנסיוני שלך נמצא בבדיקה עקרונית</w:t>
      </w:r>
      <w:r>
        <w:rPr>
          <w:rFonts w:hint="cs"/>
          <w:rtl/>
        </w:rPr>
        <w:t>...</w:t>
      </w:r>
      <w:r w:rsidR="00412A8B">
        <w:rPr>
          <w:rFonts w:hint="cs"/>
          <w:u w:val="single"/>
          <w:rtl/>
        </w:rPr>
        <w:t xml:space="preserve"> </w:t>
      </w:r>
      <w:r w:rsidR="002D1667" w:rsidRPr="00114707">
        <w:rPr>
          <w:u w:val="single"/>
          <w:rtl/>
        </w:rPr>
        <w:t xml:space="preserve">עד אשר תסתיים </w:t>
      </w:r>
      <w:ins w:id="2453" w:author="Shimon" w:date="2019-07-23T17:52:00Z">
        <w:r w:rsidR="00CD3445">
          <w:rPr>
            <w:rFonts w:hint="cs"/>
            <w:u w:val="single"/>
            <w:rtl/>
          </w:rPr>
          <w:t xml:space="preserve">   </w:t>
        </w:r>
      </w:ins>
      <w:r w:rsidR="002D1667" w:rsidRPr="00114707">
        <w:rPr>
          <w:u w:val="single"/>
          <w:rtl/>
        </w:rPr>
        <w:t>הבדיקה נידרש להמתין</w:t>
      </w:r>
      <w:r w:rsidR="002D1667">
        <w:rPr>
          <w:rtl/>
        </w:rPr>
        <w:t xml:space="preserve">" </w:t>
      </w:r>
    </w:p>
    <w:p w14:paraId="7CBF3C4E" w14:textId="3DAB31BC" w:rsidR="002D1667" w:rsidRDefault="002D1667" w:rsidP="00206D5A">
      <w:pPr>
        <w:pStyle w:val="11"/>
        <w:spacing w:line="360" w:lineRule="auto"/>
        <w:ind w:left="1080" w:right="357" w:hanging="415"/>
        <w:rPr>
          <w:rtl/>
        </w:rPr>
      </w:pPr>
      <w:r>
        <w:rPr>
          <w:rtl/>
        </w:rPr>
        <w:t>2</w:t>
      </w:r>
      <w:r w:rsidR="00206D5A">
        <w:rPr>
          <w:rtl/>
        </w:rPr>
        <w:t>1.7.14</w:t>
      </w:r>
      <w:r w:rsidR="00206D5A">
        <w:rPr>
          <w:rFonts w:hint="cs"/>
          <w:rtl/>
        </w:rPr>
        <w:t xml:space="preserve">, </w:t>
      </w:r>
      <w:r>
        <w:rPr>
          <w:rtl/>
        </w:rPr>
        <w:t xml:space="preserve"> צ. לוי: </w:t>
      </w:r>
      <w:r w:rsidRPr="00114707">
        <w:rPr>
          <w:b/>
          <w:bCs/>
          <w:rtl/>
        </w:rPr>
        <w:t>"מבצעים חשיבה מחודשת"</w:t>
      </w:r>
      <w:r>
        <w:rPr>
          <w:rtl/>
        </w:rPr>
        <w:t>...</w:t>
      </w:r>
      <w:r w:rsidR="00206D5A">
        <w:rPr>
          <w:rFonts w:hint="cs"/>
          <w:rtl/>
        </w:rPr>
        <w:t>"</w:t>
      </w:r>
      <w:r w:rsidRPr="00114707">
        <w:rPr>
          <w:u w:val="single"/>
          <w:rtl/>
        </w:rPr>
        <w:t>שבסיומה נשוב ונודיעך</w:t>
      </w:r>
      <w:r>
        <w:rPr>
          <w:rtl/>
        </w:rPr>
        <w:t xml:space="preserve">". </w:t>
      </w:r>
    </w:p>
    <w:p w14:paraId="4F797917" w14:textId="53BB6991" w:rsidR="002D1667" w:rsidRPr="00114707" w:rsidRDefault="00206D5A" w:rsidP="00206D5A">
      <w:pPr>
        <w:pStyle w:val="11"/>
        <w:spacing w:line="360" w:lineRule="auto"/>
        <w:ind w:right="357"/>
        <w:rPr>
          <w:u w:val="single"/>
          <w:rtl/>
        </w:rPr>
      </w:pPr>
      <w:r>
        <w:rPr>
          <w:rFonts w:hint="cs"/>
          <w:rtl/>
        </w:rPr>
        <w:t xml:space="preserve">   </w:t>
      </w:r>
      <w:r w:rsidR="002D1667">
        <w:rPr>
          <w:rtl/>
        </w:rPr>
        <w:t>15.2.1</w:t>
      </w:r>
      <w:r>
        <w:rPr>
          <w:rFonts w:hint="cs"/>
          <w:rtl/>
        </w:rPr>
        <w:t>5</w:t>
      </w:r>
      <w:r w:rsidR="002D1667">
        <w:rPr>
          <w:rtl/>
        </w:rPr>
        <w:t>, עו"ד עליזה אבן</w:t>
      </w:r>
      <w:r>
        <w:rPr>
          <w:rFonts w:hint="cs"/>
          <w:rtl/>
        </w:rPr>
        <w:t xml:space="preserve"> (ל. משפטית, נש"מ</w:t>
      </w:r>
      <w:r w:rsidR="00114707">
        <w:rPr>
          <w:rFonts w:hint="cs"/>
          <w:rtl/>
        </w:rPr>
        <w:t>)</w:t>
      </w:r>
      <w:r w:rsidR="00114707">
        <w:rPr>
          <w:rtl/>
        </w:rPr>
        <w:t>:</w:t>
      </w:r>
      <w:r w:rsidR="002D1667">
        <w:rPr>
          <w:rtl/>
        </w:rPr>
        <w:t>"</w:t>
      </w:r>
      <w:r w:rsidR="002D1667" w:rsidRPr="00114707">
        <w:rPr>
          <w:b/>
          <w:bCs/>
          <w:rtl/>
        </w:rPr>
        <w:t>פנייתך נמצאת בבדיקה</w:t>
      </w:r>
      <w:r w:rsidR="002D1667">
        <w:rPr>
          <w:rtl/>
        </w:rPr>
        <w:t xml:space="preserve"> ....</w:t>
      </w:r>
      <w:r w:rsidR="002D1667" w:rsidRPr="00114707">
        <w:rPr>
          <w:u w:val="single"/>
          <w:rtl/>
        </w:rPr>
        <w:t xml:space="preserve">עם תום הברור נודיעך" </w:t>
      </w:r>
    </w:p>
    <w:p w14:paraId="022751D5" w14:textId="60B30681" w:rsidR="002D1667" w:rsidRDefault="002D1667" w:rsidP="00114707">
      <w:pPr>
        <w:pStyle w:val="11"/>
        <w:spacing w:line="360" w:lineRule="auto"/>
        <w:ind w:left="665" w:right="357" w:firstLine="0"/>
        <w:rPr>
          <w:rtl/>
        </w:rPr>
      </w:pPr>
      <w:r>
        <w:rPr>
          <w:rtl/>
        </w:rPr>
        <w:t>5.6.16,</w:t>
      </w:r>
      <w:r w:rsidR="00114707">
        <w:rPr>
          <w:rFonts w:hint="cs"/>
          <w:rtl/>
        </w:rPr>
        <w:t xml:space="preserve"> </w:t>
      </w:r>
      <w:ins w:id="2454" w:author="Shimon" w:date="2019-07-23T17:54:00Z">
        <w:r w:rsidR="00CD3445">
          <w:rPr>
            <w:rFonts w:hint="cs"/>
            <w:rtl/>
          </w:rPr>
          <w:t xml:space="preserve"> </w:t>
        </w:r>
      </w:ins>
      <w:r>
        <w:rPr>
          <w:rtl/>
        </w:rPr>
        <w:t xml:space="preserve"> צ.לוי:</w:t>
      </w:r>
      <w:r w:rsidR="00114707">
        <w:rPr>
          <w:rFonts w:hint="cs"/>
          <w:rtl/>
        </w:rPr>
        <w:t xml:space="preserve">  </w:t>
      </w:r>
      <w:r>
        <w:rPr>
          <w:rtl/>
        </w:rPr>
        <w:t>"</w:t>
      </w:r>
      <w:r w:rsidRPr="00114707">
        <w:rPr>
          <w:b/>
          <w:bCs/>
          <w:rtl/>
        </w:rPr>
        <w:t>בצענו חשיבה מחודשת</w:t>
      </w:r>
      <w:r>
        <w:rPr>
          <w:rtl/>
        </w:rPr>
        <w:t xml:space="preserve">".."לענין נ. תקציבית.. </w:t>
      </w:r>
      <w:r w:rsidRPr="00114707">
        <w:rPr>
          <w:u w:val="single"/>
          <w:rtl/>
        </w:rPr>
        <w:t>מעביר להחלטת מטה השכר</w:t>
      </w:r>
      <w:r>
        <w:rPr>
          <w:rtl/>
        </w:rPr>
        <w:t xml:space="preserve">.." </w:t>
      </w:r>
    </w:p>
    <w:p w14:paraId="397B1020" w14:textId="11928CBA" w:rsidR="002D1667" w:rsidRDefault="00114707">
      <w:pPr>
        <w:pStyle w:val="11"/>
        <w:spacing w:before="0" w:line="276" w:lineRule="auto"/>
        <w:ind w:left="3498" w:right="357" w:hanging="2835"/>
        <w:rPr>
          <w:rtl/>
        </w:rPr>
        <w:pPrChange w:id="2455" w:author="Shimon" w:date="2019-07-31T14:59:00Z">
          <w:pPr>
            <w:pStyle w:val="11"/>
            <w:spacing w:line="360" w:lineRule="auto"/>
            <w:ind w:left="2082" w:right="357" w:hanging="1417"/>
          </w:pPr>
        </w:pPrChange>
      </w:pPr>
      <w:r>
        <w:rPr>
          <w:rtl/>
        </w:rPr>
        <w:lastRenderedPageBreak/>
        <w:t>18.8.16, צ. לוי</w:t>
      </w:r>
      <w:r>
        <w:rPr>
          <w:rFonts w:hint="cs"/>
          <w:rtl/>
        </w:rPr>
        <w:t>,</w:t>
      </w:r>
      <w:r>
        <w:rPr>
          <w:rtl/>
        </w:rPr>
        <w:t xml:space="preserve"> בשיחה טלפונית</w:t>
      </w:r>
      <w:r w:rsidR="002D1667">
        <w:rPr>
          <w:rtl/>
        </w:rPr>
        <w:t xml:space="preserve">: </w:t>
      </w:r>
      <w:r w:rsidR="002D1667" w:rsidRPr="00114707">
        <w:rPr>
          <w:b/>
          <w:bCs/>
          <w:rtl/>
        </w:rPr>
        <w:t>"אני אבדוק את הנושא"</w:t>
      </w:r>
      <w:r w:rsidR="002D1667">
        <w:rPr>
          <w:rtl/>
        </w:rPr>
        <w:t xml:space="preserve"> "</w:t>
      </w:r>
      <w:r w:rsidR="002D1667" w:rsidRPr="00114707">
        <w:rPr>
          <w:b/>
          <w:bCs/>
          <w:rtl/>
        </w:rPr>
        <w:t>אעבור על החומר</w:t>
      </w:r>
      <w:r w:rsidR="002D1667">
        <w:rPr>
          <w:rtl/>
        </w:rPr>
        <w:t>"  ו"</w:t>
      </w:r>
      <w:r w:rsidR="002D1667" w:rsidRPr="00114707">
        <w:rPr>
          <w:u w:val="single"/>
          <w:rtl/>
        </w:rPr>
        <w:t>אם יהיה צורך נקבע פגישה ונדבר</w:t>
      </w:r>
      <w:r w:rsidR="002D1667">
        <w:rPr>
          <w:rtl/>
        </w:rPr>
        <w:t xml:space="preserve">". </w:t>
      </w:r>
    </w:p>
    <w:p w14:paraId="58A56BFA" w14:textId="0606D138" w:rsidR="00CD3445" w:rsidDel="000E1099" w:rsidRDefault="002D1667">
      <w:pPr>
        <w:pStyle w:val="11"/>
        <w:spacing w:before="0"/>
        <w:ind w:left="1440" w:right="357" w:hanging="775"/>
        <w:rPr>
          <w:del w:id="2456" w:author="Shimon" w:date="2019-08-04T13:02:00Z"/>
          <w:rtl/>
        </w:rPr>
        <w:pPrChange w:id="2457" w:author="Shimon" w:date="2019-08-04T13:04:00Z">
          <w:pPr>
            <w:pStyle w:val="11"/>
            <w:spacing w:line="360" w:lineRule="auto"/>
            <w:ind w:left="1440" w:right="357" w:hanging="775"/>
          </w:pPr>
        </w:pPrChange>
      </w:pPr>
      <w:r>
        <w:rPr>
          <w:rtl/>
        </w:rPr>
        <w:t>1.11.16</w:t>
      </w:r>
      <w:r w:rsidR="00114707">
        <w:rPr>
          <w:rFonts w:hint="cs"/>
          <w:rtl/>
        </w:rPr>
        <w:t xml:space="preserve">, </w:t>
      </w:r>
      <w:r>
        <w:rPr>
          <w:rtl/>
        </w:rPr>
        <w:t>צ.לוי</w:t>
      </w:r>
      <w:r w:rsidR="00CD3445">
        <w:rPr>
          <w:rFonts w:hint="cs"/>
          <w:rtl/>
        </w:rPr>
        <w:t xml:space="preserve"> </w:t>
      </w:r>
      <w:r w:rsidR="00114707">
        <w:rPr>
          <w:rFonts w:hint="cs"/>
          <w:rtl/>
        </w:rPr>
        <w:t>(</w:t>
      </w:r>
      <w:r>
        <w:rPr>
          <w:rtl/>
        </w:rPr>
        <w:t xml:space="preserve">פרוטוקול </w:t>
      </w:r>
      <w:ins w:id="2458" w:author="Shimon" w:date="2019-08-04T13:04:00Z">
        <w:r w:rsidR="000E1099">
          <w:rPr>
            <w:rFonts w:hint="cs"/>
            <w:rtl/>
          </w:rPr>
          <w:t>דיון</w:t>
        </w:r>
      </w:ins>
      <w:del w:id="2459" w:author="Shimon" w:date="2019-08-04T13:04:00Z">
        <w:r w:rsidDel="000E1099">
          <w:rPr>
            <w:rtl/>
          </w:rPr>
          <w:delText>ישיבה</w:delText>
        </w:r>
      </w:del>
      <w:r w:rsidR="00114707">
        <w:rPr>
          <w:rFonts w:hint="cs"/>
          <w:rtl/>
        </w:rPr>
        <w:t>)</w:t>
      </w:r>
      <w:r w:rsidR="00CD3445">
        <w:rPr>
          <w:rFonts w:hint="cs"/>
          <w:rtl/>
        </w:rPr>
        <w:t>:</w:t>
      </w:r>
      <w:r>
        <w:rPr>
          <w:rtl/>
        </w:rPr>
        <w:t xml:space="preserve"> חישוב הגימלה "</w:t>
      </w:r>
      <w:r w:rsidRPr="00114707">
        <w:rPr>
          <w:b/>
          <w:bCs/>
          <w:rtl/>
        </w:rPr>
        <w:t>יישקל וייבדק בכפוף לתנאי החוזה"</w:t>
      </w:r>
      <w:r w:rsidR="00CD3445">
        <w:rPr>
          <w:rFonts w:hint="cs"/>
          <w:rtl/>
        </w:rPr>
        <w:t>...</w:t>
      </w:r>
      <w:del w:id="2460" w:author="Shimon" w:date="2019-08-04T13:03:00Z">
        <w:r w:rsidR="00CD3445" w:rsidDel="000E1099">
          <w:rPr>
            <w:rFonts w:hint="cs"/>
            <w:rtl/>
          </w:rPr>
          <w:delText>.</w:delText>
        </w:r>
        <w:r w:rsidDel="000E1099">
          <w:rPr>
            <w:rtl/>
          </w:rPr>
          <w:delText xml:space="preserve"> </w:delText>
        </w:r>
      </w:del>
      <w:del w:id="2461" w:author="Shimon" w:date="2019-08-04T13:02:00Z">
        <w:r w:rsidR="00CD3445" w:rsidDel="000E1099">
          <w:rPr>
            <w:rFonts w:hint="cs"/>
            <w:rtl/>
          </w:rPr>
          <w:delText xml:space="preserve"> </w:delText>
        </w:r>
      </w:del>
    </w:p>
    <w:p w14:paraId="7C443597" w14:textId="49DF5D6A" w:rsidR="002D1667" w:rsidRDefault="00CD3445">
      <w:pPr>
        <w:pStyle w:val="11"/>
        <w:spacing w:before="0"/>
        <w:ind w:left="3358" w:right="357" w:hanging="2693"/>
        <w:rPr>
          <w:rtl/>
        </w:rPr>
        <w:pPrChange w:id="2462" w:author="Shimon" w:date="2019-08-04T13:03:00Z">
          <w:pPr>
            <w:pStyle w:val="11"/>
            <w:spacing w:before="0"/>
            <w:ind w:right="357"/>
          </w:pPr>
        </w:pPrChange>
      </w:pPr>
      <w:del w:id="2463" w:author="Shimon" w:date="2019-08-04T13:02:00Z">
        <w:r w:rsidDel="000E1099">
          <w:rPr>
            <w:rFonts w:hint="cs"/>
            <w:rtl/>
          </w:rPr>
          <w:delText xml:space="preserve">                                                        </w:delText>
        </w:r>
      </w:del>
      <w:del w:id="2464" w:author="Shimon" w:date="2019-08-04T13:03:00Z">
        <w:r w:rsidDel="000E1099">
          <w:rPr>
            <w:rFonts w:hint="cs"/>
            <w:rtl/>
          </w:rPr>
          <w:delText xml:space="preserve"> </w:delText>
        </w:r>
      </w:del>
      <w:r w:rsidR="002D1667">
        <w:rPr>
          <w:rtl/>
        </w:rPr>
        <w:t>"</w:t>
      </w:r>
      <w:r w:rsidR="00114707">
        <w:rPr>
          <w:u w:val="single"/>
          <w:rtl/>
        </w:rPr>
        <w:t>עד</w:t>
      </w:r>
      <w:ins w:id="2465" w:author="Shimon" w:date="2019-08-04T13:03:00Z">
        <w:r w:rsidR="000E1099">
          <w:rPr>
            <w:rFonts w:hint="cs"/>
            <w:u w:val="single"/>
            <w:rtl/>
          </w:rPr>
          <w:t xml:space="preserve"> </w:t>
        </w:r>
      </w:ins>
      <w:del w:id="2466" w:author="Shimon" w:date="2019-08-04T13:03:00Z">
        <w:r w:rsidR="00114707" w:rsidDel="000E1099">
          <w:rPr>
            <w:u w:val="single"/>
            <w:rtl/>
          </w:rPr>
          <w:delText xml:space="preserve"> </w:delText>
        </w:r>
      </w:del>
      <w:r w:rsidR="00114707">
        <w:rPr>
          <w:u w:val="single"/>
          <w:rtl/>
        </w:rPr>
        <w:t>סוף ה</w:t>
      </w:r>
      <w:r w:rsidR="00412A8B">
        <w:rPr>
          <w:rFonts w:hint="cs"/>
          <w:u w:val="single"/>
          <w:rtl/>
        </w:rPr>
        <w:t>ח</w:t>
      </w:r>
      <w:r w:rsidR="002D1667" w:rsidRPr="00114707">
        <w:rPr>
          <w:u w:val="single"/>
          <w:rtl/>
        </w:rPr>
        <w:t>ודש"</w:t>
      </w:r>
      <w:r w:rsidR="002D1667">
        <w:rPr>
          <w:rtl/>
        </w:rPr>
        <w:t xml:space="preserve">.  </w:t>
      </w:r>
    </w:p>
    <w:p w14:paraId="64BC9AB3" w14:textId="3F3B7A6F" w:rsidR="00CD3445" w:rsidRDefault="002D1667">
      <w:pPr>
        <w:pStyle w:val="11"/>
        <w:spacing w:after="100" w:afterAutospacing="1"/>
        <w:ind w:left="1514" w:right="357" w:hanging="851"/>
        <w:rPr>
          <w:ins w:id="2467" w:author="Shimon" w:date="2019-07-23T17:53:00Z"/>
          <w:rtl/>
        </w:rPr>
        <w:pPrChange w:id="2468" w:author="Shimon" w:date="2019-08-05T13:39:00Z">
          <w:pPr>
            <w:pStyle w:val="11"/>
            <w:spacing w:line="360" w:lineRule="auto"/>
            <w:ind w:left="1440" w:right="357" w:hanging="775"/>
          </w:pPr>
        </w:pPrChange>
      </w:pPr>
      <w:r>
        <w:rPr>
          <w:rtl/>
        </w:rPr>
        <w:t>4.</w:t>
      </w:r>
      <w:r w:rsidR="00114707">
        <w:rPr>
          <w:rtl/>
        </w:rPr>
        <w:t>12.16</w:t>
      </w:r>
      <w:r>
        <w:rPr>
          <w:rtl/>
        </w:rPr>
        <w:t xml:space="preserve"> צ.לוי:</w:t>
      </w:r>
      <w:del w:id="2469" w:author="Shimon" w:date="2019-07-31T14:56:00Z">
        <w:r w:rsidDel="00DA3705">
          <w:rPr>
            <w:rtl/>
          </w:rPr>
          <w:delText xml:space="preserve"> </w:delText>
        </w:r>
      </w:del>
      <w:r w:rsidR="00AC0333">
        <w:rPr>
          <w:rFonts w:hint="cs"/>
          <w:rtl/>
        </w:rPr>
        <w:t>(אי-מייל ו</w:t>
      </w:r>
      <w:del w:id="2470" w:author="Shimon" w:date="2019-07-31T14:56:00Z">
        <w:r w:rsidR="00AC0333" w:rsidDel="00DA3705">
          <w:rPr>
            <w:rFonts w:hint="cs"/>
            <w:rtl/>
          </w:rPr>
          <w:delText>ב</w:delText>
        </w:r>
      </w:del>
      <w:r w:rsidR="00AC0333">
        <w:rPr>
          <w:rFonts w:hint="cs"/>
          <w:rtl/>
        </w:rPr>
        <w:t>טלפון):</w:t>
      </w:r>
      <w:del w:id="2471" w:author="Shimon" w:date="2019-07-31T14:56:00Z">
        <w:r w:rsidR="00AC0333" w:rsidDel="00DA3705">
          <w:rPr>
            <w:rFonts w:hint="cs"/>
            <w:rtl/>
          </w:rPr>
          <w:delText xml:space="preserve"> </w:delText>
        </w:r>
      </w:del>
      <w:r w:rsidRPr="00AC0333">
        <w:rPr>
          <w:b/>
          <w:bCs/>
          <w:rtl/>
        </w:rPr>
        <w:t>הנושא שלך הועבר ללשכה המשפטית</w:t>
      </w:r>
      <w:r>
        <w:rPr>
          <w:rtl/>
        </w:rPr>
        <w:t xml:space="preserve">. </w:t>
      </w:r>
      <w:r w:rsidRPr="00AC0333">
        <w:rPr>
          <w:u w:val="single"/>
          <w:rtl/>
        </w:rPr>
        <w:t>ברגע שיתנו</w:t>
      </w:r>
      <w:ins w:id="2472" w:author="Shimon" w:date="2019-07-31T14:57:00Z">
        <w:r w:rsidR="00DA3705">
          <w:rPr>
            <w:rFonts w:hint="cs"/>
            <w:u w:val="single"/>
            <w:rtl/>
          </w:rPr>
          <w:t xml:space="preserve"> אישור</w:t>
        </w:r>
      </w:ins>
      <w:r w:rsidRPr="00AC0333">
        <w:rPr>
          <w:u w:val="single"/>
          <w:rtl/>
        </w:rPr>
        <w:t xml:space="preserve"> </w:t>
      </w:r>
      <w:del w:id="2473" w:author="Shimon" w:date="2019-07-31T14:57:00Z">
        <w:r w:rsidRPr="00AC0333" w:rsidDel="00DA3705">
          <w:rPr>
            <w:u w:val="single"/>
            <w:rtl/>
          </w:rPr>
          <w:delText>אישור.</w:delText>
        </w:r>
      </w:del>
      <w:r w:rsidRPr="00AC0333">
        <w:rPr>
          <w:u w:val="single"/>
          <w:rtl/>
        </w:rPr>
        <w:t>..</w:t>
      </w:r>
      <w:r w:rsidRPr="00412A8B">
        <w:rPr>
          <w:b/>
          <w:bCs/>
          <w:u w:val="single"/>
          <w:rtl/>
        </w:rPr>
        <w:t>נאשר לך עוד תוספת בדרגה</w:t>
      </w:r>
      <w:r w:rsidR="00AC0333" w:rsidRPr="00412A8B">
        <w:rPr>
          <w:rFonts w:hint="cs"/>
          <w:b/>
          <w:bCs/>
          <w:u w:val="single"/>
          <w:rtl/>
        </w:rPr>
        <w:t xml:space="preserve"> </w:t>
      </w:r>
      <w:r w:rsidR="00AC0333">
        <w:rPr>
          <w:rFonts w:hint="cs"/>
          <w:u w:val="single"/>
          <w:rtl/>
        </w:rPr>
        <w:t>(</w:t>
      </w:r>
      <w:ins w:id="2474" w:author="Shimon" w:date="2019-07-31T14:55:00Z">
        <w:r w:rsidR="00DA3705">
          <w:rPr>
            <w:rFonts w:hint="cs"/>
            <w:rtl/>
          </w:rPr>
          <w:t>ובמשתמע:</w:t>
        </w:r>
      </w:ins>
      <w:del w:id="2475" w:author="Shimon" w:date="2019-07-31T14:55:00Z">
        <w:r w:rsidR="00AC0333" w:rsidDel="00DA3705">
          <w:rPr>
            <w:rtl/>
          </w:rPr>
          <w:delText>תוך הותרת הרושם ש</w:delText>
        </w:r>
      </w:del>
      <w:ins w:id="2476" w:author="Shimon" w:date="2019-07-31T14:55:00Z">
        <w:r w:rsidR="00DA3705">
          <w:rPr>
            <w:rFonts w:hint="cs"/>
            <w:rtl/>
          </w:rPr>
          <w:t xml:space="preserve"> </w:t>
        </w:r>
      </w:ins>
      <w:ins w:id="2477" w:author="Shimon" w:date="2019-07-31T14:58:00Z">
        <w:r w:rsidR="00DA3705">
          <w:rPr>
            <w:rFonts w:hint="cs"/>
            <w:rtl/>
          </w:rPr>
          <w:t>אני מסכים ל</w:t>
        </w:r>
      </w:ins>
      <w:r w:rsidR="00AC0333">
        <w:rPr>
          <w:rtl/>
        </w:rPr>
        <w:t>טיעוני</w:t>
      </w:r>
      <w:ins w:id="2478" w:author="Shimon" w:date="2019-07-31T14:57:00Z">
        <w:r w:rsidR="00DA3705">
          <w:rPr>
            <w:rFonts w:hint="cs"/>
            <w:rtl/>
          </w:rPr>
          <w:t>ך</w:t>
        </w:r>
      </w:ins>
      <w:ins w:id="2479" w:author="Shimon" w:date="2019-07-31T14:58:00Z">
        <w:r w:rsidR="00DA3705">
          <w:rPr>
            <w:rFonts w:hint="cs"/>
            <w:rtl/>
          </w:rPr>
          <w:t>.</w:t>
        </w:r>
      </w:ins>
      <w:del w:id="2480" w:author="Shimon" w:date="2019-07-31T14:57:00Z">
        <w:r w:rsidR="00AC0333" w:rsidDel="00DA3705">
          <w:rPr>
            <w:rFonts w:hint="cs"/>
            <w:rtl/>
          </w:rPr>
          <w:delText xml:space="preserve"> התובע</w:delText>
        </w:r>
        <w:r w:rsidDel="00DA3705">
          <w:rPr>
            <w:rtl/>
          </w:rPr>
          <w:delText xml:space="preserve"> </w:delText>
        </w:r>
      </w:del>
      <w:ins w:id="2481" w:author="Shimon" w:date="2019-07-31T14:57:00Z">
        <w:r w:rsidR="00DA3705">
          <w:rPr>
            <w:rFonts w:hint="cs"/>
            <w:rtl/>
          </w:rPr>
          <w:t xml:space="preserve"> </w:t>
        </w:r>
      </w:ins>
      <w:del w:id="2482" w:author="Shimon" w:date="2019-07-31T14:58:00Z">
        <w:r w:rsidDel="00DA3705">
          <w:rPr>
            <w:rtl/>
          </w:rPr>
          <w:delText>נכונים ו</w:delText>
        </w:r>
      </w:del>
      <w:r>
        <w:rPr>
          <w:rtl/>
        </w:rPr>
        <w:t>חסר רק משהו</w:t>
      </w:r>
      <w:ins w:id="2483" w:author="Shimon" w:date="2019-07-31T14:59:00Z">
        <w:r w:rsidR="00DA3705">
          <w:rPr>
            <w:rFonts w:hint="cs"/>
            <w:rtl/>
          </w:rPr>
          <w:t xml:space="preserve"> טכני</w:t>
        </w:r>
      </w:ins>
      <w:ins w:id="2484" w:author="Shimon" w:date="2019-07-31T15:00:00Z">
        <w:r w:rsidR="00DA3705">
          <w:rPr>
            <w:rFonts w:hint="cs"/>
            <w:rtl/>
          </w:rPr>
          <w:t>).</w:t>
        </w:r>
      </w:ins>
      <w:ins w:id="2485" w:author="Shimon" w:date="2019-07-31T14:58:00Z">
        <w:r w:rsidR="00DA3705">
          <w:rPr>
            <w:rFonts w:hint="cs"/>
            <w:rtl/>
          </w:rPr>
          <w:t xml:space="preserve"> </w:t>
        </w:r>
      </w:ins>
      <w:del w:id="2486" w:author="Shimon" w:date="2019-07-31T14:58:00Z">
        <w:r w:rsidDel="00DA3705">
          <w:rPr>
            <w:rtl/>
          </w:rPr>
          <w:delText xml:space="preserve"> טכני לתיקון המעוות</w:delText>
        </w:r>
        <w:r w:rsidR="00AC0333" w:rsidDel="00DA3705">
          <w:rPr>
            <w:rFonts w:hint="cs"/>
            <w:rtl/>
          </w:rPr>
          <w:delText>)</w:delText>
        </w:r>
        <w:r w:rsidDel="00DA3705">
          <w:rPr>
            <w:rtl/>
          </w:rPr>
          <w:delText>.</w:delText>
        </w:r>
      </w:del>
    </w:p>
    <w:p w14:paraId="1208CA55" w14:textId="15A414BB" w:rsidR="00EC60D9" w:rsidRDefault="002D1667">
      <w:pPr>
        <w:pStyle w:val="11"/>
        <w:spacing w:before="0"/>
        <w:ind w:left="1236" w:hanging="777"/>
        <w:rPr>
          <w:ins w:id="2487" w:author="Shimon" w:date="2019-08-04T13:05:00Z"/>
          <w:b/>
          <w:bCs/>
          <w:rtl/>
        </w:rPr>
        <w:pPrChange w:id="2488" w:author="Shimon" w:date="2019-08-05T13:42:00Z">
          <w:pPr>
            <w:pStyle w:val="11"/>
            <w:numPr>
              <w:numId w:val="14"/>
            </w:numPr>
            <w:tabs>
              <w:tab w:val="left" w:pos="566"/>
              <w:tab w:val="num" w:pos="1069"/>
            </w:tabs>
            <w:spacing w:before="0" w:after="240" w:line="360" w:lineRule="auto"/>
            <w:ind w:left="566" w:right="360" w:hanging="425"/>
          </w:pPr>
        </w:pPrChange>
      </w:pPr>
      <w:r>
        <w:rPr>
          <w:rtl/>
        </w:rPr>
        <w:t xml:space="preserve"> </w:t>
      </w:r>
      <w:ins w:id="2489" w:author="Shimon" w:date="2019-07-31T15:03:00Z">
        <w:r w:rsidR="00DA3705">
          <w:rPr>
            <w:rFonts w:hint="cs"/>
            <w:rtl/>
          </w:rPr>
          <w:t xml:space="preserve">  </w:t>
        </w:r>
      </w:ins>
      <w:r w:rsidR="00CD3445">
        <w:rPr>
          <w:rFonts w:hint="cs"/>
          <w:rtl/>
        </w:rPr>
        <w:t xml:space="preserve"> </w:t>
      </w:r>
      <w:r w:rsidR="00AC0333">
        <w:rPr>
          <w:rFonts w:hint="cs"/>
          <w:rtl/>
        </w:rPr>
        <w:t>29.5.17, עו"ד ר. דול (יוע"מש נש"מ):</w:t>
      </w:r>
      <w:r w:rsidR="00AC0333">
        <w:rPr>
          <w:rFonts w:hint="cs"/>
          <w:b/>
          <w:bCs/>
          <w:rtl/>
        </w:rPr>
        <w:t xml:space="preserve"> "אנו עדיין בוחנים את הבקשה".</w:t>
      </w:r>
    </w:p>
    <w:p w14:paraId="0FA5CAAF" w14:textId="590513DD" w:rsidR="000E1099" w:rsidRPr="000E1099" w:rsidRDefault="000E1099">
      <w:pPr>
        <w:pStyle w:val="11"/>
        <w:spacing w:before="0" w:line="360" w:lineRule="auto"/>
        <w:ind w:left="1236" w:right="357" w:hanging="777"/>
        <w:rPr>
          <w:ins w:id="2490" w:author="Shimon" w:date="2019-07-25T11:56:00Z"/>
          <w:rtl/>
          <w:rPrChange w:id="2491" w:author="Shimon" w:date="2019-08-04T13:05:00Z">
            <w:rPr>
              <w:ins w:id="2492" w:author="Shimon" w:date="2019-07-25T11:56:00Z"/>
              <w:b/>
              <w:bCs/>
              <w:rtl/>
            </w:rPr>
          </w:rPrChange>
        </w:rPr>
        <w:pPrChange w:id="2493" w:author="Shimon" w:date="2019-08-05T13:41:00Z">
          <w:pPr>
            <w:pStyle w:val="11"/>
            <w:numPr>
              <w:numId w:val="14"/>
            </w:numPr>
            <w:tabs>
              <w:tab w:val="left" w:pos="566"/>
              <w:tab w:val="num" w:pos="1069"/>
            </w:tabs>
            <w:spacing w:before="0" w:after="240" w:line="360" w:lineRule="auto"/>
            <w:ind w:left="566" w:right="360" w:hanging="425"/>
          </w:pPr>
        </w:pPrChange>
      </w:pPr>
      <w:ins w:id="2494" w:author="Shimon" w:date="2019-08-04T13:05:00Z">
        <w:r>
          <w:rPr>
            <w:rFonts w:hint="cs"/>
            <w:rtl/>
          </w:rPr>
          <w:t>* רצ"ב המסמכים הנ"</w:t>
        </w:r>
        <w:r w:rsidR="00AE1A62">
          <w:rPr>
            <w:rFonts w:hint="cs"/>
            <w:rtl/>
          </w:rPr>
          <w:t xml:space="preserve">ל, </w:t>
        </w:r>
        <w:r>
          <w:rPr>
            <w:rFonts w:hint="cs"/>
            <w:rtl/>
          </w:rPr>
          <w:t xml:space="preserve">מסומנים </w:t>
        </w:r>
      </w:ins>
    </w:p>
    <w:p w14:paraId="78E3D79C" w14:textId="61769EA8" w:rsidR="00B9328F" w:rsidRDefault="001943FF">
      <w:pPr>
        <w:pStyle w:val="11"/>
        <w:spacing w:before="0" w:line="360" w:lineRule="auto"/>
        <w:ind w:left="380" w:right="357" w:firstLine="0"/>
        <w:rPr>
          <w:ins w:id="2495" w:author="Shimon" w:date="2019-07-23T15:23:00Z"/>
          <w:rtl/>
        </w:rPr>
        <w:pPrChange w:id="2496" w:author="Shimon" w:date="2019-07-23T17:41:00Z">
          <w:pPr>
            <w:pStyle w:val="11"/>
            <w:numPr>
              <w:numId w:val="14"/>
            </w:numPr>
            <w:tabs>
              <w:tab w:val="left" w:pos="566"/>
              <w:tab w:val="num" w:pos="1069"/>
            </w:tabs>
            <w:spacing w:before="0" w:after="240" w:line="360" w:lineRule="auto"/>
            <w:ind w:left="566" w:right="360" w:hanging="425"/>
          </w:pPr>
        </w:pPrChange>
      </w:pPr>
      <w:del w:id="2497" w:author="Shimon" w:date="2019-07-23T17:41:00Z">
        <w:r w:rsidDel="00412A8B">
          <w:rPr>
            <w:rFonts w:hint="cs"/>
            <w:rtl/>
          </w:rPr>
          <w:delText xml:space="preserve"> </w:delText>
        </w:r>
      </w:del>
    </w:p>
    <w:p w14:paraId="63386E5F" w14:textId="129158A1" w:rsidR="002215BF" w:rsidRDefault="00F87E8C">
      <w:pPr>
        <w:pStyle w:val="11"/>
        <w:numPr>
          <w:ilvl w:val="0"/>
          <w:numId w:val="42"/>
        </w:numPr>
        <w:spacing w:before="0" w:line="360" w:lineRule="auto"/>
        <w:ind w:left="381" w:hanging="283"/>
        <w:rPr>
          <w:ins w:id="2498" w:author="Shimon" w:date="2019-07-23T18:34:00Z"/>
          <w:rFonts w:ascii="David" w:hAnsi="David"/>
          <w:sz w:val="22"/>
          <w:szCs w:val="22"/>
        </w:rPr>
        <w:pPrChange w:id="2499" w:author="Shimon" w:date="2019-07-23T19:35:00Z">
          <w:pPr>
            <w:pStyle w:val="11"/>
            <w:numPr>
              <w:numId w:val="14"/>
            </w:numPr>
            <w:tabs>
              <w:tab w:val="left" w:pos="566"/>
              <w:tab w:val="num" w:pos="1069"/>
            </w:tabs>
            <w:spacing w:before="0" w:after="240" w:line="360" w:lineRule="auto"/>
            <w:ind w:left="566" w:right="360" w:hanging="425"/>
          </w:pPr>
        </w:pPrChange>
      </w:pPr>
      <w:ins w:id="2500" w:author="Shimon" w:date="2019-07-23T15:45:00Z">
        <w:r>
          <w:rPr>
            <w:rFonts w:hint="cs"/>
            <w:rtl/>
          </w:rPr>
          <w:t xml:space="preserve"> </w:t>
        </w:r>
      </w:ins>
      <w:del w:id="2501" w:author="Shimon" w:date="2019-07-23T18:01:00Z">
        <w:r w:rsidR="00CD3445" w:rsidDel="00081D57">
          <w:rPr>
            <w:rFonts w:hint="cs"/>
            <w:rtl/>
          </w:rPr>
          <w:delText>(</w:delText>
        </w:r>
      </w:del>
      <w:ins w:id="2502" w:author="Shimon" w:date="2019-07-23T18:03:00Z">
        <w:r w:rsidR="00081D57">
          <w:rPr>
            <w:rFonts w:hint="cs"/>
            <w:rtl/>
          </w:rPr>
          <w:t>לנוכח ה</w:t>
        </w:r>
      </w:ins>
      <w:ins w:id="2503" w:author="Shimon" w:date="2019-07-23T19:31:00Z">
        <w:r w:rsidR="00E21D10">
          <w:rPr>
            <w:rFonts w:hint="cs"/>
            <w:rtl/>
          </w:rPr>
          <w:t>ה</w:t>
        </w:r>
      </w:ins>
      <w:ins w:id="2504" w:author="Shimon" w:date="2019-07-23T18:03:00Z">
        <w:r w:rsidR="00081D57">
          <w:rPr>
            <w:rFonts w:hint="cs"/>
            <w:rtl/>
          </w:rPr>
          <w:t>תנהלות</w:t>
        </w:r>
      </w:ins>
      <w:ins w:id="2505" w:author="Shimon" w:date="2019-07-23T19:31:00Z">
        <w:r w:rsidR="00E21D10">
          <w:rPr>
            <w:rFonts w:hint="cs"/>
            <w:rtl/>
          </w:rPr>
          <w:t>,</w:t>
        </w:r>
      </w:ins>
      <w:ins w:id="2506" w:author="Shimon" w:date="2019-07-23T18:03:00Z">
        <w:r w:rsidR="00081D57">
          <w:rPr>
            <w:rFonts w:hint="cs"/>
            <w:rtl/>
          </w:rPr>
          <w:t xml:space="preserve"> </w:t>
        </w:r>
      </w:ins>
      <w:ins w:id="2507" w:author="Shimon" w:date="2019-07-23T19:31:00Z">
        <w:r w:rsidR="00E21D10">
          <w:rPr>
            <w:rFonts w:hint="cs"/>
            <w:rtl/>
          </w:rPr>
          <w:t xml:space="preserve">האכזרית יש לאמר, של </w:t>
        </w:r>
      </w:ins>
      <w:ins w:id="2508" w:author="Shimon" w:date="2019-07-23T18:03:00Z">
        <w:r w:rsidR="00081D57">
          <w:rPr>
            <w:rFonts w:hint="cs"/>
            <w:rtl/>
          </w:rPr>
          <w:t xml:space="preserve">המערכת, </w:t>
        </w:r>
      </w:ins>
      <w:ins w:id="2509" w:author="Shimon" w:date="2019-07-23T18:04:00Z">
        <w:r w:rsidR="00081D57">
          <w:rPr>
            <w:rFonts w:hint="cs"/>
            <w:rtl/>
          </w:rPr>
          <w:t xml:space="preserve">ומתוך אמונה </w:t>
        </w:r>
      </w:ins>
      <w:ins w:id="2510" w:author="Shimon" w:date="2019-07-23T18:02:00Z">
        <w:r w:rsidR="00081D57">
          <w:rPr>
            <w:rFonts w:hint="cs"/>
            <w:rtl/>
          </w:rPr>
          <w:t>ש</w:t>
        </w:r>
      </w:ins>
      <w:ins w:id="2511" w:author="Shimon" w:date="2019-07-23T19:31:00Z">
        <w:r w:rsidR="00E21D10">
          <w:rPr>
            <w:rFonts w:hint="cs"/>
            <w:rtl/>
          </w:rPr>
          <w:t>ל</w:t>
        </w:r>
      </w:ins>
      <w:ins w:id="2512" w:author="Shimon" w:date="2019-07-23T19:35:00Z">
        <w:r w:rsidR="00DE2EC9">
          <w:rPr>
            <w:rFonts w:hint="cs"/>
            <w:rtl/>
          </w:rPr>
          <w:t>מ</w:t>
        </w:r>
      </w:ins>
      <w:ins w:id="2513" w:author="Shimon" w:date="2019-07-23T19:31:00Z">
        <w:r w:rsidR="00E21D10">
          <w:rPr>
            <w:rFonts w:hint="cs"/>
            <w:rtl/>
          </w:rPr>
          <w:t>רות היחס המזלזל והמשפ</w:t>
        </w:r>
      </w:ins>
      <w:ins w:id="2514" w:author="Shimon" w:date="2019-07-23T19:32:00Z">
        <w:r w:rsidR="00E21D10">
          <w:rPr>
            <w:rFonts w:hint="cs"/>
            <w:rtl/>
          </w:rPr>
          <w:t xml:space="preserve">יל </w:t>
        </w:r>
      </w:ins>
      <w:ins w:id="2515" w:author="Shimon" w:date="2019-07-23T18:02:00Z">
        <w:r w:rsidR="00081D57">
          <w:rPr>
            <w:rFonts w:hint="cs"/>
            <w:rtl/>
          </w:rPr>
          <w:t>ניתן למצות את ההליכים להשגת הפנסיה המגיעה לו בלא להעמיס ולהטריח את מערכת המשפט</w:t>
        </w:r>
      </w:ins>
      <w:ins w:id="2516" w:author="Shimon" w:date="2019-07-23T18:04:00Z">
        <w:r w:rsidR="00081D57">
          <w:rPr>
            <w:rFonts w:hint="cs"/>
            <w:rtl/>
          </w:rPr>
          <w:t>,</w:t>
        </w:r>
      </w:ins>
      <w:ins w:id="2517" w:author="Shimon" w:date="2019-07-23T18:02:00Z">
        <w:r w:rsidR="00081D57">
          <w:rPr>
            <w:rFonts w:hint="cs"/>
            <w:rtl/>
          </w:rPr>
          <w:t xml:space="preserve"> </w:t>
        </w:r>
      </w:ins>
      <w:ins w:id="2518" w:author="Shimon" w:date="2019-07-23T18:00:00Z">
        <w:r w:rsidR="00081D57">
          <w:rPr>
            <w:rFonts w:hint="cs"/>
            <w:rtl/>
          </w:rPr>
          <w:t xml:space="preserve">פנה התובע לנציב תלונות הציבור </w:t>
        </w:r>
      </w:ins>
      <w:ins w:id="2519" w:author="Shimon" w:date="2019-07-23T18:01:00Z">
        <w:r w:rsidR="00081D57">
          <w:rPr>
            <w:rFonts w:hint="cs"/>
            <w:rtl/>
          </w:rPr>
          <w:t xml:space="preserve">בתחילת אפריל 2017 </w:t>
        </w:r>
      </w:ins>
      <w:ins w:id="2520" w:author="Shimon" w:date="2019-07-23T19:32:00Z">
        <w:r w:rsidR="00E21D10">
          <w:rPr>
            <w:rFonts w:hint="cs"/>
            <w:rtl/>
          </w:rPr>
          <w:t xml:space="preserve">בתקוה להסתייע בו. </w:t>
        </w:r>
      </w:ins>
      <w:ins w:id="2521" w:author="Shimon" w:date="2019-07-23T18:04:00Z">
        <w:r w:rsidR="00081D57">
          <w:rPr>
            <w:rFonts w:hint="cs"/>
            <w:rtl/>
          </w:rPr>
          <w:t xml:space="preserve">רק </w:t>
        </w:r>
      </w:ins>
      <w:ins w:id="2522" w:author="Shimon" w:date="2019-07-23T19:33:00Z">
        <w:r w:rsidR="00DE2EC9">
          <w:rPr>
            <w:rFonts w:hint="cs"/>
            <w:rtl/>
          </w:rPr>
          <w:t xml:space="preserve">לאחר כשנה ורבע, </w:t>
        </w:r>
      </w:ins>
      <w:ins w:id="2523" w:author="Shimon" w:date="2019-07-23T18:04:00Z">
        <w:r w:rsidR="00081D57">
          <w:rPr>
            <w:rFonts w:hint="cs"/>
            <w:rtl/>
          </w:rPr>
          <w:t xml:space="preserve">במהלך יולי 2018, </w:t>
        </w:r>
      </w:ins>
      <w:ins w:id="2524" w:author="Shimon" w:date="2019-07-23T19:33:00Z">
        <w:r w:rsidR="00DE2EC9">
          <w:rPr>
            <w:rFonts w:hint="cs"/>
            <w:rtl/>
          </w:rPr>
          <w:t xml:space="preserve">נתקבלה </w:t>
        </w:r>
      </w:ins>
      <w:ins w:id="2525" w:author="Shimon" w:date="2019-07-23T18:04:00Z">
        <w:r w:rsidR="00081D57">
          <w:rPr>
            <w:rFonts w:hint="cs"/>
            <w:rtl/>
          </w:rPr>
          <w:t>תשובת</w:t>
        </w:r>
      </w:ins>
      <w:ins w:id="2526" w:author="Shimon" w:date="2019-07-23T18:09:00Z">
        <w:r w:rsidR="00B27D4F">
          <w:rPr>
            <w:rFonts w:hint="cs"/>
            <w:rtl/>
          </w:rPr>
          <w:t xml:space="preserve">ו </w:t>
        </w:r>
      </w:ins>
      <w:ins w:id="2527" w:author="Shimon" w:date="2019-07-23T18:05:00Z">
        <w:r w:rsidR="00081D57">
          <w:rPr>
            <w:rFonts w:hint="cs"/>
            <w:rtl/>
          </w:rPr>
          <w:t>(בליווי התנצלות על הימשכות הטיפול בפניית התובע</w:t>
        </w:r>
      </w:ins>
      <w:ins w:id="2528" w:author="Shimon" w:date="2019-07-23T18:06:00Z">
        <w:r w:rsidR="00081D57">
          <w:rPr>
            <w:rFonts w:hint="cs"/>
            <w:rtl/>
          </w:rPr>
          <w:t>)</w:t>
        </w:r>
      </w:ins>
      <w:ins w:id="2529" w:author="Shimon" w:date="2019-07-23T18:39:00Z">
        <w:r w:rsidR="002215BF">
          <w:rPr>
            <w:rFonts w:hint="cs"/>
            <w:rtl/>
          </w:rPr>
          <w:t xml:space="preserve">.  </w:t>
        </w:r>
      </w:ins>
      <w:ins w:id="2530" w:author="Shimon" w:date="2019-08-04T13:06:00Z">
        <w:r w:rsidR="000E1099">
          <w:rPr>
            <w:rFonts w:hint="cs"/>
            <w:rtl/>
          </w:rPr>
          <w:t>לעניינינו</w:t>
        </w:r>
      </w:ins>
      <w:ins w:id="2531" w:author="Shimon" w:date="2019-07-23T18:39:00Z">
        <w:r w:rsidR="002215BF">
          <w:rPr>
            <w:rFonts w:hint="cs"/>
            <w:rtl/>
          </w:rPr>
          <w:t>, שני קטעים בתשובה מ</w:t>
        </w:r>
      </w:ins>
      <w:ins w:id="2532" w:author="Shimon" w:date="2019-07-23T19:36:00Z">
        <w:r w:rsidR="00DE2EC9">
          <w:rPr>
            <w:rFonts w:hint="cs"/>
            <w:rtl/>
          </w:rPr>
          <w:t>ת</w:t>
        </w:r>
      </w:ins>
      <w:ins w:id="2533" w:author="Shimon" w:date="2019-07-23T18:39:00Z">
        <w:r w:rsidR="002215BF">
          <w:rPr>
            <w:rFonts w:hint="cs"/>
            <w:rtl/>
          </w:rPr>
          <w:t>צתים אותה:</w:t>
        </w:r>
      </w:ins>
    </w:p>
    <w:p w14:paraId="65501889" w14:textId="77777777" w:rsidR="000E1099" w:rsidRDefault="00DE2EC9">
      <w:pPr>
        <w:pStyle w:val="11"/>
        <w:tabs>
          <w:tab w:val="left" w:pos="806"/>
        </w:tabs>
        <w:spacing w:before="0" w:after="120" w:line="360" w:lineRule="auto"/>
        <w:ind w:left="805" w:right="709" w:hanging="6"/>
        <w:rPr>
          <w:ins w:id="2534" w:author="Shimon" w:date="2019-08-04T13:06:00Z"/>
          <w:rtl/>
        </w:rPr>
        <w:pPrChange w:id="2535" w:author="Shimon" w:date="2019-08-04T13:08:00Z">
          <w:pPr>
            <w:pStyle w:val="11"/>
            <w:tabs>
              <w:tab w:val="left" w:pos="566"/>
            </w:tabs>
            <w:spacing w:before="0" w:after="240" w:line="360" w:lineRule="auto"/>
            <w:ind w:left="530" w:right="360" w:hanging="360"/>
          </w:pPr>
        </w:pPrChange>
      </w:pPr>
      <w:ins w:id="2536" w:author="Shimon" w:date="2019-07-23T19:37:00Z">
        <w:r w:rsidRPr="00DE2EC9">
          <w:rPr>
            <w:rFonts w:ascii="David" w:hAnsi="David"/>
            <w:b/>
            <w:bCs/>
            <w:sz w:val="22"/>
            <w:szCs w:val="22"/>
            <w:rtl/>
            <w:rPrChange w:id="2537" w:author="Shimon" w:date="2019-07-23T19:38:00Z">
              <w:rPr>
                <w:rFonts w:ascii="David" w:hAnsi="David"/>
                <w:sz w:val="22"/>
                <w:szCs w:val="22"/>
                <w:rtl/>
              </w:rPr>
            </w:rPrChange>
          </w:rPr>
          <w:t>"</w:t>
        </w:r>
      </w:ins>
      <w:ins w:id="2538" w:author="Shimon" w:date="2019-07-23T18:25:00Z">
        <w:r w:rsidR="00423FED" w:rsidRPr="00DE2EC9">
          <w:rPr>
            <w:rFonts w:ascii="David" w:hAnsi="David"/>
            <w:b/>
            <w:bCs/>
            <w:sz w:val="22"/>
            <w:szCs w:val="22"/>
            <w:rtl/>
            <w:rPrChange w:id="2539" w:author="Shimon" w:date="2019-07-23T19:38:00Z">
              <w:rPr>
                <w:rtl/>
              </w:rPr>
            </w:rPrChange>
          </w:rPr>
          <w:t>נציבות תלונות הציבור</w:t>
        </w:r>
        <w:r w:rsidR="00423FED" w:rsidRPr="002215BF">
          <w:rPr>
            <w:rFonts w:ascii="David" w:hAnsi="David"/>
            <w:sz w:val="22"/>
            <w:szCs w:val="22"/>
            <w:rtl/>
            <w:rPrChange w:id="2540" w:author="Shimon" w:date="2019-07-23T18:34:00Z">
              <w:rPr>
                <w:rtl/>
              </w:rPr>
            </w:rPrChange>
          </w:rPr>
          <w:t xml:space="preserve">, </w:t>
        </w:r>
        <w:r w:rsidR="00423FED" w:rsidRPr="00DE2EC9">
          <w:rPr>
            <w:rFonts w:ascii="David" w:hAnsi="David"/>
            <w:b/>
            <w:bCs/>
            <w:sz w:val="22"/>
            <w:szCs w:val="22"/>
            <w:rtl/>
            <w:rPrChange w:id="2541" w:author="Shimon" w:date="2019-07-23T19:38:00Z">
              <w:rPr>
                <w:rtl/>
              </w:rPr>
            </w:rPrChange>
          </w:rPr>
          <w:t>בשונה מבתי הדין לעבודה</w:t>
        </w:r>
        <w:r w:rsidR="00423FED" w:rsidRPr="002215BF">
          <w:rPr>
            <w:rFonts w:ascii="David" w:hAnsi="David"/>
            <w:sz w:val="22"/>
            <w:szCs w:val="22"/>
            <w:u w:val="single"/>
            <w:rtl/>
            <w:rPrChange w:id="2542" w:author="Shimon" w:date="2019-07-23T18:34:00Z">
              <w:rPr>
                <w:rtl/>
              </w:rPr>
            </w:rPrChange>
          </w:rPr>
          <w:t>,</w:t>
        </w:r>
        <w:r w:rsidR="00423FED" w:rsidRPr="002215BF">
          <w:rPr>
            <w:rFonts w:ascii="David" w:hAnsi="David"/>
            <w:sz w:val="22"/>
            <w:szCs w:val="22"/>
            <w:rtl/>
            <w:rPrChange w:id="2543" w:author="Shimon" w:date="2019-07-23T18:34:00Z">
              <w:rPr>
                <w:rtl/>
              </w:rPr>
            </w:rPrChange>
          </w:rPr>
          <w:t xml:space="preserve"> מוגבלת מאוד בבירור תלונות של עובדים בעניינים הנוגעים לשירותם כעובדים</w:t>
        </w:r>
      </w:ins>
      <w:ins w:id="2544" w:author="Shimon" w:date="2019-07-23T18:40:00Z">
        <w:r w:rsidR="002215BF">
          <w:rPr>
            <w:rFonts w:ascii="David" w:hAnsi="David" w:hint="cs"/>
            <w:sz w:val="22"/>
            <w:szCs w:val="22"/>
            <w:rtl/>
          </w:rPr>
          <w:t>"</w:t>
        </w:r>
      </w:ins>
      <w:ins w:id="2545" w:author="Shimon" w:date="2019-07-23T18:35:00Z">
        <w:r w:rsidR="002215BF">
          <w:rPr>
            <w:rFonts w:ascii="David" w:hAnsi="David" w:hint="cs"/>
            <w:sz w:val="22"/>
            <w:szCs w:val="22"/>
            <w:rtl/>
          </w:rPr>
          <w:t>.</w:t>
        </w:r>
      </w:ins>
      <w:ins w:id="2546" w:author="Shimon" w:date="2019-07-23T18:34:00Z">
        <w:r w:rsidR="002215BF">
          <w:rPr>
            <w:rFonts w:ascii="David" w:hAnsi="David" w:hint="cs"/>
            <w:sz w:val="22"/>
            <w:szCs w:val="22"/>
            <w:rtl/>
          </w:rPr>
          <w:t xml:space="preserve"> </w:t>
        </w:r>
      </w:ins>
      <w:ins w:id="2547" w:author="Shimon" w:date="2019-07-23T18:30:00Z">
        <w:r w:rsidR="00423FED" w:rsidRPr="002215BF">
          <w:rPr>
            <w:rFonts w:ascii="David" w:hAnsi="David" w:hint="eastAsia"/>
            <w:sz w:val="22"/>
            <w:szCs w:val="22"/>
            <w:rtl/>
            <w:rPrChange w:id="2548" w:author="Shimon" w:date="2019-07-23T18:32:00Z">
              <w:rPr>
                <w:rFonts w:hint="eastAsia"/>
                <w:rtl/>
              </w:rPr>
            </w:rPrChange>
          </w:rPr>
          <w:t>מאחר</w:t>
        </w:r>
        <w:r w:rsidR="00423FED" w:rsidRPr="002215BF">
          <w:rPr>
            <w:rFonts w:ascii="David" w:hAnsi="David"/>
            <w:sz w:val="22"/>
            <w:szCs w:val="22"/>
            <w:rtl/>
            <w:rPrChange w:id="2549" w:author="Shimon" w:date="2019-07-23T18:32:00Z">
              <w:rPr>
                <w:rtl/>
              </w:rPr>
            </w:rPrChange>
          </w:rPr>
          <w:t xml:space="preserve"> </w:t>
        </w:r>
      </w:ins>
      <w:ins w:id="2550" w:author="Shimon" w:date="2019-07-23T18:29:00Z">
        <w:r w:rsidR="00423FED" w:rsidRPr="002215BF">
          <w:rPr>
            <w:rFonts w:ascii="David" w:hAnsi="David"/>
            <w:sz w:val="22"/>
            <w:szCs w:val="22"/>
            <w:rtl/>
            <w:rPrChange w:id="2551" w:author="Shimon" w:date="2019-07-23T18:32:00Z">
              <w:rPr>
                <w:rtl/>
              </w:rPr>
            </w:rPrChange>
          </w:rPr>
          <w:t>"</w:t>
        </w:r>
      </w:ins>
      <w:ins w:id="2552" w:author="Shimon" w:date="2019-07-23T18:31:00Z">
        <w:r w:rsidR="00423FED" w:rsidRPr="00BB4FE9">
          <w:rPr>
            <w:rFonts w:ascii="David" w:hAnsi="David" w:hint="eastAsia"/>
            <w:b/>
            <w:bCs/>
            <w:sz w:val="22"/>
            <w:szCs w:val="22"/>
            <w:rtl/>
            <w:rPrChange w:id="2553" w:author="Shimon" w:date="2019-07-23T18:42:00Z">
              <w:rPr>
                <w:rFonts w:hint="eastAsia"/>
                <w:rtl/>
              </w:rPr>
            </w:rPrChange>
          </w:rPr>
          <w:t>ש</w:t>
        </w:r>
      </w:ins>
      <w:ins w:id="2554" w:author="Shimon" w:date="2019-07-23T18:29:00Z">
        <w:r w:rsidR="00423FED" w:rsidRPr="00BB4FE9">
          <w:rPr>
            <w:rFonts w:ascii="David" w:hAnsi="David"/>
            <w:b/>
            <w:bCs/>
            <w:sz w:val="22"/>
            <w:szCs w:val="22"/>
            <w:rtl/>
            <w:rPrChange w:id="2555" w:author="Shimon" w:date="2019-07-23T18:42:00Z">
              <w:rPr>
                <w:rtl/>
              </w:rPr>
            </w:rPrChange>
          </w:rPr>
          <w:t>מדובר לכל היותר בחריגה מהוראות חוזה העבודה האישי שנחתם עימך,</w:t>
        </w:r>
        <w:r w:rsidR="00423FED" w:rsidRPr="002215BF">
          <w:rPr>
            <w:rFonts w:ascii="David" w:hAnsi="David"/>
            <w:sz w:val="22"/>
            <w:szCs w:val="22"/>
            <w:rtl/>
            <w:rPrChange w:id="2556" w:author="Shimon" w:date="2019-07-23T18:32:00Z">
              <w:rPr>
                <w:rtl/>
              </w:rPr>
            </w:rPrChange>
          </w:rPr>
          <w:t xml:space="preserve"> כפי שאתה עצמך טענת במכתביך השונים לנציבות שירות המדינה"</w:t>
        </w:r>
      </w:ins>
      <w:ins w:id="2557" w:author="Shimon" w:date="2019-07-23T18:43:00Z">
        <w:r w:rsidR="00BB4FE9">
          <w:rPr>
            <w:rFonts w:ascii="David" w:hAnsi="David" w:hint="cs"/>
            <w:sz w:val="22"/>
            <w:szCs w:val="22"/>
            <w:rtl/>
          </w:rPr>
          <w:t xml:space="preserve"> ולכן</w:t>
        </w:r>
      </w:ins>
      <w:ins w:id="2558" w:author="Shimon" w:date="2019-07-23T18:27:00Z">
        <w:r w:rsidR="00423FED" w:rsidRPr="002215BF">
          <w:rPr>
            <w:rFonts w:ascii="David" w:hAnsi="David"/>
            <w:sz w:val="22"/>
            <w:szCs w:val="22"/>
            <w:rtl/>
            <w:rPrChange w:id="2559" w:author="Shimon" w:date="2019-07-23T18:32:00Z">
              <w:rPr>
                <w:rtl/>
              </w:rPr>
            </w:rPrChange>
          </w:rPr>
          <w:t>....</w:t>
        </w:r>
      </w:ins>
      <w:ins w:id="2560" w:author="Shimon" w:date="2019-07-23T18:41:00Z">
        <w:r w:rsidR="002215BF">
          <w:rPr>
            <w:rFonts w:ascii="David" w:hAnsi="David" w:hint="cs"/>
            <w:sz w:val="22"/>
            <w:szCs w:val="22"/>
            <w:rtl/>
          </w:rPr>
          <w:t>"</w:t>
        </w:r>
      </w:ins>
      <w:ins w:id="2561" w:author="Shimon" w:date="2019-07-23T18:27:00Z">
        <w:r w:rsidR="00423FED" w:rsidRPr="002215BF">
          <w:rPr>
            <w:rFonts w:ascii="David" w:hAnsi="David" w:hint="eastAsia"/>
            <w:b/>
            <w:bCs/>
            <w:sz w:val="22"/>
            <w:szCs w:val="22"/>
            <w:rtl/>
            <w:rPrChange w:id="2562" w:author="Shimon" w:date="2019-07-23T18:41:00Z">
              <w:rPr>
                <w:rFonts w:hint="eastAsia"/>
                <w:rtl/>
              </w:rPr>
            </w:rPrChange>
          </w:rPr>
          <w:t>לא</w:t>
        </w:r>
        <w:r w:rsidR="00423FED" w:rsidRPr="002215BF">
          <w:rPr>
            <w:rFonts w:ascii="David" w:hAnsi="David"/>
            <w:b/>
            <w:bCs/>
            <w:sz w:val="22"/>
            <w:szCs w:val="22"/>
            <w:rtl/>
            <w:rPrChange w:id="2563" w:author="Shimon" w:date="2019-07-23T18:41:00Z">
              <w:rPr>
                <w:rtl/>
              </w:rPr>
            </w:rPrChange>
          </w:rPr>
          <w:t xml:space="preserve"> </w:t>
        </w:r>
      </w:ins>
      <w:ins w:id="2564" w:author="Shimon" w:date="2019-07-23T18:23:00Z">
        <w:r w:rsidR="00423FED" w:rsidRPr="002215BF">
          <w:rPr>
            <w:rFonts w:ascii="David" w:hAnsi="David"/>
            <w:b/>
            <w:bCs/>
            <w:sz w:val="22"/>
            <w:szCs w:val="22"/>
            <w:rtl/>
            <w:rPrChange w:id="2565" w:author="Shimon" w:date="2019-07-23T18:41:00Z">
              <w:rPr>
                <w:rtl/>
              </w:rPr>
            </w:rPrChange>
          </w:rPr>
          <w:t xml:space="preserve">קמה עילה שבדין להתערבותה של נציבות תלונות הציבור </w:t>
        </w:r>
        <w:r w:rsidR="002215BF" w:rsidRPr="002215BF">
          <w:rPr>
            <w:rFonts w:ascii="David" w:hAnsi="David"/>
            <w:b/>
            <w:bCs/>
            <w:sz w:val="22"/>
            <w:szCs w:val="22"/>
            <w:rtl/>
            <w:rPrChange w:id="2566" w:author="Shimon" w:date="2019-07-23T18:41:00Z">
              <w:rPr>
                <w:rFonts w:ascii="David" w:hAnsi="David"/>
                <w:sz w:val="22"/>
                <w:szCs w:val="22"/>
                <w:rtl/>
              </w:rPr>
            </w:rPrChange>
          </w:rPr>
          <w:t>בעניין המועלה בתלונת</w:t>
        </w:r>
      </w:ins>
      <w:ins w:id="2567" w:author="Shimon" w:date="2019-07-23T18:35:00Z">
        <w:r w:rsidR="002215BF">
          <w:rPr>
            <w:rFonts w:ascii="David" w:hAnsi="David"/>
            <w:sz w:val="22"/>
            <w:szCs w:val="22"/>
          </w:rPr>
          <w:t>"</w:t>
        </w:r>
      </w:ins>
      <w:ins w:id="2568" w:author="Shimon" w:date="2019-07-23T18:23:00Z">
        <w:r w:rsidR="00423FED" w:rsidRPr="002215BF">
          <w:rPr>
            <w:rFonts w:ascii="David" w:hAnsi="David"/>
            <w:sz w:val="22"/>
            <w:szCs w:val="22"/>
            <w:rPrChange w:id="2569" w:author="Shimon" w:date="2019-07-23T18:32:00Z">
              <w:rPr/>
            </w:rPrChange>
          </w:rPr>
          <w:t>.</w:t>
        </w:r>
      </w:ins>
      <w:ins w:id="2570" w:author="Shimon" w:date="2019-07-23T18:42:00Z">
        <w:r w:rsidR="002215BF">
          <w:rPr>
            <w:rFonts w:ascii="David" w:hAnsi="David" w:hint="cs"/>
            <w:sz w:val="22"/>
            <w:szCs w:val="22"/>
            <w:rtl/>
          </w:rPr>
          <w:t>(ההדגשה לא במקור).</w:t>
        </w:r>
      </w:ins>
    </w:p>
    <w:p w14:paraId="5B7B51D3" w14:textId="4CCA19C2" w:rsidR="00CE2845" w:rsidDel="002215BF" w:rsidRDefault="001943FF">
      <w:pPr>
        <w:pStyle w:val="11"/>
        <w:tabs>
          <w:tab w:val="left" w:pos="523"/>
        </w:tabs>
        <w:spacing w:before="0" w:after="240" w:line="360" w:lineRule="auto"/>
        <w:ind w:left="948" w:right="851" w:hanging="7"/>
        <w:rPr>
          <w:del w:id="2571" w:author="Shimon" w:date="2019-07-23T18:36:00Z"/>
        </w:rPr>
        <w:pPrChange w:id="2572" w:author="Shimon" w:date="2019-07-23T18:43:00Z">
          <w:pPr>
            <w:pStyle w:val="11"/>
            <w:numPr>
              <w:numId w:val="14"/>
            </w:numPr>
            <w:tabs>
              <w:tab w:val="left" w:pos="566"/>
              <w:tab w:val="num" w:pos="1069"/>
            </w:tabs>
            <w:spacing w:before="0" w:after="240" w:line="360" w:lineRule="auto"/>
            <w:ind w:left="566" w:right="360" w:hanging="425"/>
          </w:pPr>
        </w:pPrChange>
      </w:pPr>
      <w:del w:id="2573" w:author="Shimon" w:date="2019-07-23T18:36:00Z">
        <w:r w:rsidDel="002215BF">
          <w:rPr>
            <w:rFonts w:hint="cs"/>
            <w:rtl/>
          </w:rPr>
          <w:delText>.</w:delText>
        </w:r>
      </w:del>
    </w:p>
    <w:p w14:paraId="24FEF78D" w14:textId="07D28FC9" w:rsidR="001943FF" w:rsidRDefault="001943FF">
      <w:pPr>
        <w:pStyle w:val="11"/>
        <w:spacing w:before="0" w:after="240" w:line="360" w:lineRule="auto"/>
        <w:ind w:left="-186" w:right="360" w:firstLine="567"/>
        <w:rPr>
          <w:rtl/>
        </w:rPr>
        <w:pPrChange w:id="2574" w:author="Shimon" w:date="2019-08-04T13:08:00Z">
          <w:pPr>
            <w:pStyle w:val="11"/>
            <w:tabs>
              <w:tab w:val="left" w:pos="566"/>
            </w:tabs>
            <w:spacing w:before="0" w:after="240" w:line="360" w:lineRule="auto"/>
            <w:ind w:left="530" w:right="360" w:hanging="360"/>
          </w:pPr>
        </w:pPrChange>
      </w:pPr>
      <w:r>
        <w:rPr>
          <w:rStyle w:val="emailstyle17"/>
          <w:rFonts w:ascii="Times New Roman" w:hAnsi="Times New Roman" w:cs="David" w:hint="cs"/>
          <w:i/>
          <w:iCs/>
          <w:color w:val="auto"/>
          <w:rtl/>
        </w:rPr>
        <w:t xml:space="preserve">*  </w:t>
      </w:r>
      <w:del w:id="2575" w:author="Shimon" w:date="2019-08-04T13:07:00Z">
        <w:r w:rsidDel="000E1099">
          <w:rPr>
            <w:rStyle w:val="emailstyle17"/>
            <w:rFonts w:ascii="Times New Roman" w:hAnsi="Times New Roman" w:cs="David" w:hint="cs"/>
            <w:i/>
            <w:iCs/>
            <w:color w:val="auto"/>
            <w:rtl/>
          </w:rPr>
          <w:delText xml:space="preserve">   </w:delText>
        </w:r>
      </w:del>
      <w:del w:id="2576" w:author="Shimon" w:date="2019-08-04T13:08:00Z">
        <w:r w:rsidDel="000E1099">
          <w:rPr>
            <w:rStyle w:val="emailstyle17"/>
            <w:rFonts w:ascii="Times New Roman" w:hAnsi="Times New Roman" w:cs="David" w:hint="cs"/>
            <w:i/>
            <w:iCs/>
            <w:color w:val="auto"/>
            <w:rtl/>
          </w:rPr>
          <w:delText xml:space="preserve">   </w:delText>
        </w:r>
      </w:del>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ב תשובת</w:t>
      </w:r>
      <w:ins w:id="2577" w:author="Shimon" w:date="2019-07-31T15:04:00Z">
        <w:r w:rsidR="000B5B84">
          <w:rPr>
            <w:rStyle w:val="emailstyle17"/>
            <w:rFonts w:ascii="Times New Roman" w:hAnsi="Times New Roman" w:cs="David" w:hint="cs"/>
            <w:i/>
            <w:iCs/>
            <w:color w:val="auto"/>
            <w:rtl/>
          </w:rPr>
          <w:t xml:space="preserve"> </w:t>
        </w:r>
      </w:ins>
      <w:del w:id="2578" w:author="Shimon" w:date="2019-07-23T18:44:00Z">
        <w:r w:rsidDel="00BB4FE9">
          <w:rPr>
            <w:rStyle w:val="emailstyle17"/>
            <w:rFonts w:ascii="Times New Roman" w:hAnsi="Times New Roman" w:cs="David" w:hint="cs"/>
            <w:i/>
            <w:iCs/>
            <w:color w:val="auto"/>
            <w:rtl/>
          </w:rPr>
          <w:delText>ם הסופית של נציב השירות ו</w:delText>
        </w:r>
      </w:del>
      <w:r>
        <w:rPr>
          <w:rStyle w:val="emailstyle17"/>
          <w:rFonts w:ascii="Times New Roman" w:hAnsi="Times New Roman" w:cs="David" w:hint="cs"/>
          <w:i/>
          <w:iCs/>
          <w:color w:val="auto"/>
          <w:rtl/>
        </w:rPr>
        <w:t xml:space="preserve">מבקר המדינה, </w:t>
      </w:r>
      <w:r w:rsidRPr="006808AB">
        <w:rPr>
          <w:rStyle w:val="emailstyle17"/>
          <w:rFonts w:ascii="Times New Roman" w:hAnsi="Times New Roman" w:cs="David" w:hint="cs"/>
          <w:i/>
          <w:iCs/>
          <w:color w:val="auto"/>
          <w:highlight w:val="yellow"/>
          <w:rtl/>
        </w:rPr>
        <w:t>מסומ</w:t>
      </w:r>
      <w:r>
        <w:rPr>
          <w:rStyle w:val="emailstyle17"/>
          <w:rFonts w:ascii="Times New Roman" w:hAnsi="Times New Roman" w:cs="David" w:hint="cs"/>
          <w:i/>
          <w:iCs/>
          <w:color w:val="auto"/>
          <w:highlight w:val="yellow"/>
          <w:rtl/>
        </w:rPr>
        <w:t>נ</w:t>
      </w:r>
      <w:del w:id="2579" w:author="Shimon" w:date="2019-07-31T15:04:00Z">
        <w:r w:rsidDel="000B5B84">
          <w:rPr>
            <w:rStyle w:val="emailstyle17"/>
            <w:rFonts w:ascii="Times New Roman" w:hAnsi="Times New Roman" w:cs="David" w:hint="cs"/>
            <w:i/>
            <w:iCs/>
            <w:color w:val="auto"/>
            <w:highlight w:val="yellow"/>
            <w:rtl/>
          </w:rPr>
          <w:delText>ו</w:delText>
        </w:r>
      </w:del>
      <w:r>
        <w:rPr>
          <w:rStyle w:val="emailstyle17"/>
          <w:rFonts w:ascii="Times New Roman" w:hAnsi="Times New Roman" w:cs="David" w:hint="cs"/>
          <w:i/>
          <w:iCs/>
          <w:color w:val="auto"/>
          <w:highlight w:val="yellow"/>
          <w:rtl/>
        </w:rPr>
        <w:t>ת</w:t>
      </w:r>
      <w:r w:rsidRPr="006808AB">
        <w:rPr>
          <w:rStyle w:val="emailstyle17"/>
          <w:rFonts w:ascii="Times New Roman" w:hAnsi="Times New Roman" w:cs="David" w:hint="cs"/>
          <w:i/>
          <w:iCs/>
          <w:color w:val="auto"/>
          <w:highlight w:val="yellow"/>
          <w:rtl/>
        </w:rPr>
        <w:t xml:space="preserve"> </w:t>
      </w:r>
      <w:r w:rsidRPr="00CF6FE4">
        <w:rPr>
          <w:rStyle w:val="emailstyle17"/>
          <w:rFonts w:ascii="Times New Roman" w:hAnsi="Times New Roman" w:cs="David" w:hint="cs"/>
          <w:i/>
          <w:iCs/>
          <w:color w:val="auto"/>
          <w:highlight w:val="yellow"/>
          <w:rtl/>
        </w:rPr>
        <w:t>כנספח</w:t>
      </w:r>
      <w:del w:id="2580" w:author="Shimon" w:date="2019-07-31T15:04:00Z">
        <w:r w:rsidDel="000B5B84">
          <w:rPr>
            <w:rStyle w:val="emailstyle17"/>
            <w:rFonts w:ascii="Times New Roman" w:hAnsi="Times New Roman" w:cs="David" w:hint="cs"/>
            <w:i/>
            <w:iCs/>
            <w:color w:val="auto"/>
            <w:highlight w:val="yellow"/>
            <w:rtl/>
          </w:rPr>
          <w:delText>ים</w:delText>
        </w:r>
      </w:del>
      <w:r>
        <w:rPr>
          <w:rStyle w:val="emailstyle17"/>
          <w:rFonts w:ascii="Times New Roman" w:hAnsi="Times New Roman" w:cs="David" w:hint="cs"/>
          <w:i/>
          <w:iCs/>
          <w:color w:val="auto"/>
          <w:highlight w:val="yellow"/>
          <w:rtl/>
        </w:rPr>
        <w:t xml:space="preserve"> </w:t>
      </w:r>
      <w:r w:rsidRPr="00CF6FE4">
        <w:rPr>
          <w:rFonts w:hint="cs"/>
          <w:highlight w:val="yellow"/>
          <w:rtl/>
        </w:rPr>
        <w:t>___.</w:t>
      </w:r>
      <w:r>
        <w:rPr>
          <w:rFonts w:hint="cs"/>
          <w:rtl/>
        </w:rPr>
        <w:t xml:space="preserve"> </w:t>
      </w:r>
    </w:p>
    <w:p w14:paraId="646BA547" w14:textId="3BBB1651" w:rsidR="004F4E48" w:rsidRPr="00506C84" w:rsidRDefault="004F4E48" w:rsidP="00AE1A62">
      <w:pPr>
        <w:pStyle w:val="11"/>
        <w:spacing w:before="0" w:after="240" w:line="360" w:lineRule="auto"/>
        <w:ind w:right="360" w:firstLine="13"/>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w:t>
      </w:r>
      <w:del w:id="2581" w:author="Shimon" w:date="2019-07-23T18:45:00Z">
        <w:r w:rsidRPr="00506C84" w:rsidDel="00BB4FE9">
          <w:rPr>
            <w:rStyle w:val="emailstyle17"/>
            <w:rFonts w:ascii="Times New Roman" w:hAnsi="Times New Roman" w:cs="David" w:hint="cs"/>
            <w:b/>
            <w:bCs/>
            <w:color w:val="auto"/>
            <w:rtl/>
          </w:rPr>
          <w:delText>צ</w:delText>
        </w:r>
      </w:del>
      <w:r w:rsidRPr="00506C84">
        <w:rPr>
          <w:rStyle w:val="emailstyle17"/>
          <w:rFonts w:ascii="Times New Roman" w:hAnsi="Times New Roman" w:cs="David" w:hint="cs"/>
          <w:b/>
          <w:bCs/>
          <w:color w:val="auto"/>
          <w:rtl/>
        </w:rPr>
        <w:t>ב</w:t>
      </w:r>
      <w:ins w:id="2582" w:author="Shimon" w:date="2019-07-23T18:45:00Z">
        <w:r w:rsidR="00BB4FE9">
          <w:rPr>
            <w:rStyle w:val="emailstyle17"/>
            <w:rFonts w:ascii="Times New Roman" w:hAnsi="Times New Roman" w:cs="David" w:hint="cs"/>
            <w:b/>
            <w:bCs/>
            <w:color w:val="auto"/>
            <w:rtl/>
          </w:rPr>
          <w:t>צ</w:t>
        </w:r>
      </w:ins>
      <w:r w:rsidRPr="00506C84">
        <w:rPr>
          <w:rStyle w:val="emailstyle17"/>
          <w:rFonts w:ascii="Times New Roman" w:hAnsi="Times New Roman" w:cs="David" w:hint="cs"/>
          <w:b/>
          <w:bCs/>
          <w:color w:val="auto"/>
          <w:rtl/>
        </w:rPr>
        <w:t>ר מהתובע לעסוק בעניין זה בשל נסיבות אישיות, ולמרות שהתובע לא רצה להגיע לערכאות נגד המקום בו עבד כארבעים ושתיים שנים, מוגשת תביעה זאת.</w:t>
      </w:r>
    </w:p>
    <w:p w14:paraId="10B07275" w14:textId="11A92213"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6BC40ECA" w:rsidR="00B67C81" w:rsidRDefault="00B67C81" w:rsidP="00B67C81">
      <w:pPr>
        <w:pStyle w:val="2"/>
        <w:numPr>
          <w:ilvl w:val="0"/>
          <w:numId w:val="18"/>
        </w:numPr>
        <w:tabs>
          <w:tab w:val="clear" w:pos="566"/>
          <w:tab w:val="left" w:pos="521"/>
        </w:tabs>
        <w:spacing w:after="240"/>
        <w:ind w:left="521"/>
        <w:rPr>
          <w:sz w:val="28"/>
          <w:rtl/>
          <w:lang w:eastAsia="en-US"/>
        </w:rPr>
      </w:pPr>
      <w:r>
        <w:rPr>
          <w:rFonts w:hint="cs"/>
          <w:sz w:val="28"/>
          <w:rtl/>
          <w:lang w:eastAsia="en-US"/>
        </w:rPr>
        <w:t>העילות והסעדים המבוקשים בשל הפרת חוזה העבודה ופיטוריו של התובע</w:t>
      </w:r>
    </w:p>
    <w:p w14:paraId="33C33E7F" w14:textId="77777777" w:rsidR="00FD06A7" w:rsidRDefault="00CD659C">
      <w:pPr>
        <w:pStyle w:val="2"/>
        <w:numPr>
          <w:ilvl w:val="1"/>
          <w:numId w:val="18"/>
        </w:numPr>
        <w:tabs>
          <w:tab w:val="clear" w:pos="566"/>
          <w:tab w:val="left" w:pos="521"/>
        </w:tabs>
        <w:spacing w:after="120"/>
        <w:ind w:left="522" w:hanging="284"/>
        <w:rPr>
          <w:szCs w:val="24"/>
          <w:rtl/>
          <w:lang w:eastAsia="en-US"/>
        </w:rPr>
        <w:pPrChange w:id="2583" w:author="Shimon" w:date="2019-08-04T13:10:00Z">
          <w:pPr>
            <w:pStyle w:val="2"/>
            <w:numPr>
              <w:ilvl w:val="1"/>
              <w:numId w:val="18"/>
            </w:numPr>
            <w:tabs>
              <w:tab w:val="clear" w:pos="566"/>
              <w:tab w:val="left" w:pos="521"/>
            </w:tabs>
            <w:spacing w:after="240"/>
            <w:ind w:left="521" w:hanging="284"/>
          </w:pPr>
        </w:pPrChange>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pPr>
        <w:pStyle w:val="11"/>
        <w:numPr>
          <w:ilvl w:val="0"/>
          <w:numId w:val="42"/>
        </w:numPr>
        <w:spacing w:before="0" w:after="120" w:line="360" w:lineRule="auto"/>
        <w:ind w:left="510" w:hanging="425"/>
        <w:rPr>
          <w:rStyle w:val="emailstyle17"/>
          <w:rFonts w:cs="David"/>
          <w:b/>
          <w:bCs/>
          <w:color w:val="auto"/>
          <w:sz w:val="22"/>
          <w:szCs w:val="28"/>
          <w:u w:val="single"/>
        </w:rPr>
        <w:pPrChange w:id="2584" w:author="Shimon" w:date="2019-08-04T13:20:00Z">
          <w:pPr>
            <w:pStyle w:val="11"/>
            <w:numPr>
              <w:numId w:val="14"/>
            </w:numPr>
            <w:tabs>
              <w:tab w:val="num" w:pos="1069"/>
            </w:tabs>
            <w:spacing w:before="0" w:after="240" w:line="360" w:lineRule="auto"/>
            <w:ind w:left="510" w:right="360" w:hanging="425"/>
          </w:pPr>
        </w:pPrChange>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pPr>
        <w:pStyle w:val="11"/>
        <w:numPr>
          <w:ilvl w:val="1"/>
          <w:numId w:val="42"/>
        </w:numPr>
        <w:tabs>
          <w:tab w:val="left" w:pos="1088"/>
        </w:tabs>
        <w:spacing w:before="0" w:after="120" w:line="360" w:lineRule="auto"/>
        <w:ind w:left="1089" w:hanging="567"/>
        <w:rPr>
          <w:rStyle w:val="emailstyle17"/>
          <w:rFonts w:ascii="Times New Roman" w:hAnsi="Times New Roman" w:cs="David"/>
          <w:color w:val="auto"/>
        </w:rPr>
        <w:pPrChange w:id="2585" w:author="Shimon" w:date="2019-08-04T13:19:00Z">
          <w:pPr>
            <w:pStyle w:val="11"/>
            <w:numPr>
              <w:ilvl w:val="1"/>
              <w:numId w:val="14"/>
            </w:numPr>
            <w:tabs>
              <w:tab w:val="num" w:pos="792"/>
              <w:tab w:val="left" w:pos="1088"/>
            </w:tabs>
            <w:spacing w:before="0" w:after="240" w:line="360" w:lineRule="auto"/>
            <w:ind w:left="1088" w:right="792" w:hanging="567"/>
          </w:pPr>
        </w:pPrChange>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lastRenderedPageBreak/>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pPr>
        <w:pStyle w:val="11"/>
        <w:numPr>
          <w:ilvl w:val="1"/>
          <w:numId w:val="42"/>
        </w:numPr>
        <w:tabs>
          <w:tab w:val="left" w:pos="1088"/>
        </w:tabs>
        <w:spacing w:before="0" w:after="120" w:line="360" w:lineRule="auto"/>
        <w:ind w:left="1089" w:hanging="567"/>
        <w:rPr>
          <w:rStyle w:val="emailstyle17"/>
          <w:rFonts w:ascii="Times New Roman" w:hAnsi="Times New Roman" w:cs="David"/>
          <w:color w:val="auto"/>
        </w:rPr>
        <w:pPrChange w:id="2586" w:author="Shimon" w:date="2019-08-04T13:14:00Z">
          <w:pPr>
            <w:pStyle w:val="11"/>
            <w:numPr>
              <w:ilvl w:val="1"/>
              <w:numId w:val="14"/>
            </w:numPr>
            <w:tabs>
              <w:tab w:val="num" w:pos="792"/>
              <w:tab w:val="left" w:pos="1088"/>
            </w:tabs>
            <w:spacing w:before="0" w:after="240" w:line="360" w:lineRule="auto"/>
            <w:ind w:left="1088" w:right="792" w:hanging="567"/>
          </w:pPr>
        </w:pPrChange>
      </w:pPr>
      <w:r w:rsidRPr="00EB06C7">
        <w:rPr>
          <w:rStyle w:val="emailstyle17"/>
          <w:rFonts w:ascii="Times New Roman" w:hAnsi="Times New Roman" w:cs="David" w:hint="cs"/>
          <w:color w:val="auto"/>
          <w:u w:val="single"/>
          <w:rtl/>
        </w:rPr>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09584E31" w:rsidR="00FD06A7" w:rsidRPr="00D74F54" w:rsidRDefault="00FD06A7">
      <w:pPr>
        <w:pStyle w:val="11"/>
        <w:tabs>
          <w:tab w:val="left" w:pos="1088"/>
        </w:tabs>
        <w:spacing w:before="0" w:after="240" w:line="360" w:lineRule="auto"/>
        <w:ind w:left="1088" w:firstLine="0"/>
        <w:rPr>
          <w:rStyle w:val="emailstyle17"/>
          <w:rFonts w:ascii="Times New Roman" w:hAnsi="Times New Roman" w:cs="David"/>
          <w:color w:val="auto"/>
        </w:rPr>
        <w:pPrChange w:id="2587" w:author="Shimon" w:date="2019-07-24T11:53:00Z">
          <w:pPr>
            <w:pStyle w:val="11"/>
            <w:tabs>
              <w:tab w:val="left" w:pos="1088"/>
            </w:tabs>
            <w:spacing w:before="0" w:after="240" w:line="360" w:lineRule="auto"/>
            <w:ind w:left="1088" w:firstLine="0"/>
          </w:pPr>
        </w:pPrChange>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לא היתה פנייה (מנומקת או בכלל) של</w:t>
      </w:r>
      <w:ins w:id="2588" w:author="Shimon" w:date="2019-07-24T11:49:00Z">
        <w:r w:rsidR="003E060B">
          <w:rPr>
            <w:rStyle w:val="emailstyle17"/>
            <w:rFonts w:ascii="Times New Roman" w:hAnsi="Times New Roman" w:cs="David" w:hint="cs"/>
            <w:color w:val="auto"/>
            <w:rtl/>
          </w:rPr>
          <w:t xml:space="preserve"> הממונה הישיר של העובד אל</w:t>
        </w:r>
      </w:ins>
      <w:r>
        <w:rPr>
          <w:rStyle w:val="emailstyle17"/>
          <w:rFonts w:ascii="Times New Roman" w:hAnsi="Times New Roman" w:cs="David" w:hint="cs"/>
          <w:color w:val="auto"/>
          <w:rtl/>
        </w:rPr>
        <w:t xml:space="preserve"> מנכ"ל המשרד</w:t>
      </w:r>
      <w:ins w:id="2589" w:author="Shimon" w:date="2019-07-24T11:51:00Z">
        <w:r w:rsidR="003E060B">
          <w:rPr>
            <w:rStyle w:val="emailstyle17"/>
            <w:rFonts w:ascii="Times New Roman" w:hAnsi="Times New Roman" w:cs="David" w:hint="cs"/>
            <w:color w:val="auto"/>
            <w:rtl/>
          </w:rPr>
          <w:t xml:space="preserve"> להפסקת שרותו של התובע,</w:t>
        </w:r>
      </w:ins>
      <w:ins w:id="2590" w:author="Shimon" w:date="2019-07-24T11:50:00Z">
        <w:r w:rsidR="003E060B">
          <w:rPr>
            <w:rStyle w:val="emailstyle17"/>
            <w:rFonts w:ascii="Times New Roman" w:hAnsi="Times New Roman" w:cs="David" w:hint="cs"/>
            <w:color w:val="auto"/>
            <w:rtl/>
          </w:rPr>
          <w:t xml:space="preserve"> לא היתה פניה של מנכ"ל המשרד</w:t>
        </w:r>
      </w:ins>
      <w:r>
        <w:rPr>
          <w:rStyle w:val="emailstyle17"/>
          <w:rFonts w:ascii="Times New Roman" w:hAnsi="Times New Roman" w:cs="David" w:hint="cs"/>
          <w:color w:val="auto"/>
          <w:rtl/>
        </w:rPr>
        <w:t xml:space="preserve"> לנציב השירות, </w:t>
      </w:r>
      <w:ins w:id="2591" w:author="Shimon" w:date="2019-07-24T11:52:00Z">
        <w:r w:rsidR="003E060B">
          <w:rPr>
            <w:rStyle w:val="emailstyle17"/>
            <w:rFonts w:ascii="Times New Roman" w:hAnsi="Times New Roman" w:cs="David" w:hint="cs"/>
            <w:color w:val="auto"/>
            <w:rtl/>
          </w:rPr>
          <w:t xml:space="preserve"> </w:t>
        </w:r>
      </w:ins>
      <w:ins w:id="2592" w:author="Shimon" w:date="2019-07-24T11:53:00Z">
        <w:r w:rsidR="003E060B">
          <w:rPr>
            <w:rStyle w:val="emailstyle17"/>
            <w:rFonts w:ascii="Times New Roman" w:hAnsi="Times New Roman" w:cs="David" w:hint="cs"/>
            <w:color w:val="auto"/>
            <w:rtl/>
          </w:rPr>
          <w:t>ו</w:t>
        </w:r>
      </w:ins>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32ABE75F" w:rsidR="00FD06A7" w:rsidDel="00483077" w:rsidRDefault="00FD06A7">
      <w:pPr>
        <w:pStyle w:val="11"/>
        <w:numPr>
          <w:ilvl w:val="1"/>
          <w:numId w:val="42"/>
        </w:numPr>
        <w:spacing w:before="0" w:after="120" w:line="360" w:lineRule="auto"/>
        <w:ind w:left="1089" w:right="794" w:hanging="567"/>
        <w:rPr>
          <w:del w:id="2593" w:author="Shimon" w:date="2019-08-04T13:16:00Z"/>
          <w:rStyle w:val="emailstyle17"/>
          <w:rFonts w:ascii="Times New Roman" w:hAnsi="Times New Roman" w:cs="David"/>
          <w:color w:val="auto"/>
        </w:rPr>
        <w:pPrChange w:id="2594" w:author="Shimon" w:date="2019-08-05T13:46:00Z">
          <w:pPr>
            <w:pStyle w:val="11"/>
            <w:tabs>
              <w:tab w:val="left" w:pos="1088"/>
            </w:tabs>
            <w:spacing w:before="0" w:after="240" w:line="360" w:lineRule="auto"/>
            <w:ind w:left="1088" w:firstLine="0"/>
          </w:pPr>
        </w:pPrChange>
      </w:pPr>
      <w:r w:rsidRPr="00AE1A62">
        <w:rPr>
          <w:rStyle w:val="emailstyle17"/>
          <w:rFonts w:ascii="Times New Roman" w:hAnsi="Times New Roman" w:cs="David" w:hint="eastAsia"/>
          <w:color w:val="auto"/>
          <w:u w:val="single"/>
          <w:rtl/>
        </w:rPr>
        <w:t>סעיף</w:t>
      </w:r>
      <w:r w:rsidRPr="00AE1A62">
        <w:rPr>
          <w:rStyle w:val="emailstyle17"/>
          <w:rFonts w:ascii="Times New Roman" w:hAnsi="Times New Roman" w:cs="David"/>
          <w:color w:val="auto"/>
          <w:u w:val="single"/>
          <w:rtl/>
        </w:rPr>
        <w:t xml:space="preserve"> 11 </w:t>
      </w:r>
      <w:r w:rsidRPr="00AE1A62">
        <w:rPr>
          <w:rStyle w:val="emailstyle17"/>
          <w:rFonts w:ascii="Times New Roman" w:hAnsi="Times New Roman" w:cs="David" w:hint="eastAsia"/>
          <w:color w:val="auto"/>
          <w:u w:val="single"/>
          <w:rtl/>
        </w:rPr>
        <w:t>לחוזה</w:t>
      </w:r>
      <w:r w:rsidRPr="00AE1A62">
        <w:rPr>
          <w:rStyle w:val="emailstyle17"/>
          <w:rFonts w:ascii="Times New Roman" w:hAnsi="Times New Roman" w:cs="David"/>
          <w:color w:val="auto"/>
          <w:rtl/>
        </w:rPr>
        <w:t xml:space="preserve"> – קובע כי </w:t>
      </w:r>
      <w:r w:rsidRPr="00AE1A62">
        <w:rPr>
          <w:rStyle w:val="emailstyle17"/>
          <w:rFonts w:ascii="Times New Roman" w:hAnsi="Times New Roman" w:cs="David" w:hint="eastAsia"/>
          <w:b/>
          <w:bCs/>
          <w:color w:val="auto"/>
          <w:rtl/>
        </w:rPr>
        <w:t>חוק</w:t>
      </w:r>
      <w:r w:rsidRPr="00AE1A62">
        <w:rPr>
          <w:rStyle w:val="emailstyle17"/>
          <w:rFonts w:ascii="Times New Roman" w:hAnsi="Times New Roman" w:cs="David"/>
          <w:b/>
          <w:bCs/>
          <w:color w:val="auto"/>
          <w:rtl/>
        </w:rPr>
        <w:t xml:space="preserve"> </w:t>
      </w:r>
      <w:r w:rsidRPr="00AE1A62">
        <w:rPr>
          <w:rStyle w:val="emailstyle17"/>
          <w:rFonts w:ascii="Times New Roman" w:hAnsi="Times New Roman" w:cs="David" w:hint="eastAsia"/>
          <w:b/>
          <w:bCs/>
          <w:color w:val="auto"/>
          <w:rtl/>
        </w:rPr>
        <w:t>שירות</w:t>
      </w:r>
      <w:r w:rsidRPr="00AE1A62">
        <w:rPr>
          <w:rStyle w:val="emailstyle17"/>
          <w:rFonts w:ascii="Times New Roman" w:hAnsi="Times New Roman" w:cs="David"/>
          <w:b/>
          <w:bCs/>
          <w:color w:val="auto"/>
          <w:rtl/>
        </w:rPr>
        <w:t xml:space="preserve"> </w:t>
      </w:r>
      <w:r w:rsidRPr="00AE1A62">
        <w:rPr>
          <w:rStyle w:val="emailstyle17"/>
          <w:rFonts w:ascii="Times New Roman" w:hAnsi="Times New Roman" w:cs="David" w:hint="eastAsia"/>
          <w:b/>
          <w:bCs/>
          <w:color w:val="auto"/>
          <w:rtl/>
        </w:rPr>
        <w:t>המדינה</w:t>
      </w:r>
      <w:r w:rsidRPr="00AE1A62">
        <w:rPr>
          <w:rStyle w:val="emailstyle17"/>
          <w:rFonts w:ascii="Times New Roman" w:hAnsi="Times New Roman" w:cs="David"/>
          <w:b/>
          <w:bCs/>
          <w:color w:val="auto"/>
          <w:rtl/>
        </w:rPr>
        <w:t xml:space="preserve"> (</w:t>
      </w:r>
      <w:r w:rsidRPr="00AE1A62">
        <w:rPr>
          <w:rStyle w:val="emailstyle17"/>
          <w:rFonts w:ascii="Times New Roman" w:hAnsi="Times New Roman" w:cs="David" w:hint="eastAsia"/>
          <w:b/>
          <w:bCs/>
          <w:color w:val="auto"/>
          <w:rtl/>
        </w:rPr>
        <w:t>גימלאות</w:t>
      </w:r>
      <w:r w:rsidRPr="00AE1A62">
        <w:rPr>
          <w:rStyle w:val="emailstyle17"/>
          <w:rFonts w:ascii="Times New Roman" w:hAnsi="Times New Roman" w:cs="David"/>
          <w:b/>
          <w:bCs/>
          <w:color w:val="auto"/>
          <w:rtl/>
        </w:rPr>
        <w:t xml:space="preserve">) [נוסח משולב], </w:t>
      </w:r>
      <w:r w:rsidRPr="00AE1A62">
        <w:rPr>
          <w:rStyle w:val="emailstyle17"/>
          <w:rFonts w:ascii="Times New Roman" w:hAnsi="Times New Roman" w:cs="David" w:hint="eastAsia"/>
          <w:b/>
          <w:bCs/>
          <w:color w:val="auto"/>
          <w:rtl/>
        </w:rPr>
        <w:t>התש</w:t>
      </w:r>
      <w:r w:rsidRPr="00AE1A62">
        <w:rPr>
          <w:rStyle w:val="emailstyle17"/>
          <w:rFonts w:ascii="Times New Roman" w:hAnsi="Times New Roman" w:cs="David"/>
          <w:b/>
          <w:bCs/>
          <w:color w:val="auto"/>
          <w:rtl/>
        </w:rPr>
        <w:t>"ל – 1970, לא יחול על העסקתו של התובע</w:t>
      </w:r>
      <w:r w:rsidRPr="00AE1A62">
        <w:rPr>
          <w:rStyle w:val="emailstyle17"/>
          <w:rFonts w:ascii="Times New Roman" w:hAnsi="Times New Roman" w:cs="David"/>
          <w:color w:val="auto"/>
          <w:rtl/>
        </w:rPr>
        <w:t xml:space="preserve">. </w:t>
      </w:r>
    </w:p>
    <w:p w14:paraId="10B2ED87" w14:textId="77777777" w:rsidR="00483077" w:rsidRPr="00D74F54" w:rsidRDefault="00483077">
      <w:pPr>
        <w:pStyle w:val="11"/>
        <w:numPr>
          <w:ilvl w:val="1"/>
          <w:numId w:val="42"/>
        </w:numPr>
        <w:spacing w:before="0" w:after="120" w:line="360" w:lineRule="auto"/>
        <w:ind w:left="1089" w:right="794" w:hanging="567"/>
        <w:rPr>
          <w:ins w:id="2595" w:author="Shimon" w:date="2019-08-05T13:46:00Z"/>
          <w:rStyle w:val="emailstyle17"/>
          <w:rFonts w:ascii="Times New Roman" w:hAnsi="Times New Roman" w:cs="David"/>
          <w:color w:val="auto"/>
        </w:rPr>
        <w:pPrChange w:id="2596" w:author="Shimon" w:date="2019-08-05T13:46:00Z">
          <w:pPr>
            <w:pStyle w:val="11"/>
            <w:numPr>
              <w:ilvl w:val="1"/>
              <w:numId w:val="14"/>
            </w:numPr>
            <w:tabs>
              <w:tab w:val="num" w:pos="792"/>
              <w:tab w:val="left" w:pos="1088"/>
            </w:tabs>
            <w:spacing w:before="0" w:after="240" w:line="360" w:lineRule="auto"/>
            <w:ind w:left="1088" w:right="792" w:hanging="567"/>
          </w:pPr>
        </w:pPrChange>
      </w:pPr>
    </w:p>
    <w:p w14:paraId="23BB9B88" w14:textId="77777777" w:rsidR="00FD06A7" w:rsidRDefault="00FD06A7">
      <w:pPr>
        <w:pStyle w:val="11"/>
        <w:spacing w:before="0" w:after="120" w:line="360" w:lineRule="auto"/>
        <w:ind w:left="1090" w:right="360" w:firstLine="0"/>
        <w:rPr>
          <w:ins w:id="2597" w:author="Shimon" w:date="2019-08-04T13:16:00Z"/>
          <w:rStyle w:val="emailstyle17"/>
          <w:rFonts w:ascii="Times New Roman" w:hAnsi="Times New Roman" w:cs="David"/>
          <w:color w:val="auto"/>
        </w:rPr>
        <w:pPrChange w:id="2598" w:author="Shimon" w:date="2019-08-05T13:46:00Z">
          <w:pPr>
            <w:pStyle w:val="11"/>
            <w:tabs>
              <w:tab w:val="left" w:pos="1088"/>
            </w:tabs>
            <w:spacing w:before="0" w:after="240" w:line="360" w:lineRule="auto"/>
            <w:ind w:left="1088" w:firstLine="0"/>
          </w:pPr>
        </w:pPrChange>
      </w:pPr>
      <w:r w:rsidRPr="00AE1A62">
        <w:rPr>
          <w:rStyle w:val="emailstyle17"/>
          <w:rFonts w:ascii="Times New Roman" w:hAnsi="Times New Roman" w:cs="David" w:hint="eastAsia"/>
          <w:color w:val="auto"/>
          <w:rtl/>
        </w:rPr>
        <w:t>כידוע</w:t>
      </w:r>
      <w:r w:rsidRPr="00AE1A62">
        <w:rPr>
          <w:rStyle w:val="emailstyle17"/>
          <w:rFonts w:ascii="Times New Roman" w:hAnsi="Times New Roman" w:cs="David"/>
          <w:color w:val="auto"/>
          <w:rtl/>
        </w:rPr>
        <w:t xml:space="preserve">, סעיף 18 לחוק </w:t>
      </w:r>
      <w:r w:rsidRPr="00AE1A62">
        <w:rPr>
          <w:rStyle w:val="emailstyle17"/>
          <w:rFonts w:ascii="Times New Roman" w:hAnsi="Times New Roman" w:cs="David" w:hint="eastAsia"/>
          <w:color w:val="auto"/>
          <w:rtl/>
        </w:rPr>
        <w:t>הגימלאות</w:t>
      </w:r>
      <w:r w:rsidRPr="00AE1A62">
        <w:rPr>
          <w:rStyle w:val="emailstyle17"/>
          <w:rFonts w:ascii="Times New Roman" w:hAnsi="Times New Roman" w:cs="David"/>
          <w:color w:val="auto"/>
          <w:rtl/>
        </w:rPr>
        <w:t xml:space="preserve"> הוא שקובע את חובת נציב שרות המדינה להחליט על יציאת עובד מדינה </w:t>
      </w:r>
      <w:r w:rsidRPr="00AE1A62">
        <w:rPr>
          <w:rStyle w:val="emailstyle17"/>
          <w:rFonts w:ascii="Times New Roman" w:hAnsi="Times New Roman" w:cs="David" w:hint="eastAsia"/>
          <w:color w:val="auto"/>
          <w:rtl/>
        </w:rPr>
        <w:t>לקיצבה</w:t>
      </w:r>
      <w:r w:rsidRPr="00AE1A62">
        <w:rPr>
          <w:rStyle w:val="emailstyle17"/>
          <w:rFonts w:ascii="Times New Roman" w:hAnsi="Times New Roman" w:cs="David"/>
          <w:color w:val="auto"/>
          <w:rtl/>
        </w:rPr>
        <w:t xml:space="preserve"> אם הגיע לגיל פרישה, כמשמעו בחוק גיל פרישה, תשס"ד – 2004. </w:t>
      </w:r>
      <w:r w:rsidRPr="00AE1A62">
        <w:rPr>
          <w:rStyle w:val="emailstyle17"/>
          <w:rFonts w:ascii="Times New Roman" w:hAnsi="Times New Roman" w:cs="David" w:hint="eastAsia"/>
          <w:b/>
          <w:bCs/>
          <w:color w:val="auto"/>
          <w:rtl/>
        </w:rPr>
        <w:t>משקבעה</w:t>
      </w:r>
      <w:r w:rsidRPr="00AE1A62">
        <w:rPr>
          <w:rStyle w:val="emailstyle17"/>
          <w:rFonts w:ascii="Times New Roman" w:hAnsi="Times New Roman" w:cs="David"/>
          <w:b/>
          <w:bCs/>
          <w:color w:val="auto"/>
          <w:rtl/>
        </w:rPr>
        <w:t xml:space="preserve"> הנתבעת – בחוזה אותו היא עצמה ערכה וניסחה - כי חוק </w:t>
      </w:r>
      <w:r w:rsidRPr="00AE1A62">
        <w:rPr>
          <w:rStyle w:val="emailstyle17"/>
          <w:rFonts w:ascii="Times New Roman" w:hAnsi="Times New Roman" w:cs="David" w:hint="eastAsia"/>
          <w:b/>
          <w:bCs/>
          <w:color w:val="auto"/>
          <w:rtl/>
        </w:rPr>
        <w:t>הגימלאות</w:t>
      </w:r>
      <w:r w:rsidRPr="00AE1A62">
        <w:rPr>
          <w:rStyle w:val="emailstyle17"/>
          <w:rFonts w:ascii="Times New Roman" w:hAnsi="Times New Roman" w:cs="David"/>
          <w:b/>
          <w:bCs/>
          <w:color w:val="auto"/>
          <w:rtl/>
        </w:rPr>
        <w:t xml:space="preserve"> אינו חל על התובע, הרי שנשמטה החובה להוציאו </w:t>
      </w:r>
      <w:r w:rsidRPr="00AE1A62">
        <w:rPr>
          <w:rStyle w:val="emailstyle17"/>
          <w:rFonts w:ascii="Times New Roman" w:hAnsi="Times New Roman" w:cs="David" w:hint="eastAsia"/>
          <w:b/>
          <w:bCs/>
          <w:color w:val="auto"/>
          <w:rtl/>
        </w:rPr>
        <w:t>לקיצבה</w:t>
      </w:r>
      <w:r w:rsidRPr="00AE1A62">
        <w:rPr>
          <w:rStyle w:val="emailstyle17"/>
          <w:rFonts w:ascii="Times New Roman" w:hAnsi="Times New Roman" w:cs="David"/>
          <w:b/>
          <w:bCs/>
          <w:color w:val="auto"/>
          <w:rtl/>
        </w:rPr>
        <w:t xml:space="preserve"> בגיל הפרישה</w:t>
      </w:r>
      <w:r w:rsidRPr="00AE1A62">
        <w:rPr>
          <w:rStyle w:val="emailstyle17"/>
          <w:rFonts w:ascii="Times New Roman" w:hAnsi="Times New Roman" w:cs="David"/>
          <w:color w:val="auto"/>
          <w:rtl/>
        </w:rPr>
        <w:t xml:space="preserve">. </w:t>
      </w:r>
    </w:p>
    <w:p w14:paraId="61A0F33F" w14:textId="53390192" w:rsidR="00AE1A62" w:rsidRPr="00AE1A62" w:rsidDel="00AE1A62" w:rsidRDefault="00E8778A">
      <w:pPr>
        <w:pStyle w:val="11"/>
        <w:spacing w:before="0" w:after="240" w:line="360" w:lineRule="auto"/>
        <w:ind w:left="1090" w:right="360" w:firstLine="0"/>
        <w:rPr>
          <w:del w:id="2599" w:author="Shimon" w:date="2019-08-04T13:16:00Z"/>
          <w:rStyle w:val="emailstyle17"/>
          <w:rFonts w:ascii="Times New Roman" w:hAnsi="Times New Roman" w:cs="David"/>
          <w:color w:val="auto"/>
          <w:rtl/>
        </w:rPr>
        <w:pPrChange w:id="2600" w:author="Shimon" w:date="2019-08-04T13:18:00Z">
          <w:pPr>
            <w:pStyle w:val="11"/>
            <w:tabs>
              <w:tab w:val="left" w:pos="1088"/>
            </w:tabs>
            <w:spacing w:before="0" w:after="240" w:line="360" w:lineRule="auto"/>
            <w:ind w:left="1088" w:firstLine="0"/>
          </w:pPr>
        </w:pPrChange>
      </w:pPr>
      <w:ins w:id="2601" w:author="Shimon" w:date="2019-08-04T13:18:00Z">
        <w:r w:rsidRPr="006636FC">
          <w:rPr>
            <w:rStyle w:val="emailstyle17"/>
            <w:rFonts w:ascii="Times New Roman" w:hAnsi="Times New Roman" w:cs="David" w:hint="cs"/>
            <w:color w:val="auto"/>
            <w:rtl/>
          </w:rPr>
          <w:t>נזכיר</w:t>
        </w:r>
        <w:r>
          <w:rPr>
            <w:rStyle w:val="emailstyle17"/>
            <w:rFonts w:ascii="Times New Roman" w:hAnsi="Times New Roman" w:cs="David" w:hint="cs"/>
            <w:color w:val="auto"/>
            <w:rtl/>
          </w:rPr>
          <w:t xml:space="preserve"> </w:t>
        </w:r>
      </w:ins>
    </w:p>
    <w:p w14:paraId="360A119C" w14:textId="4CFE20F2" w:rsidR="00C96B8F" w:rsidRPr="00AE1A62" w:rsidRDefault="00FD06A7">
      <w:pPr>
        <w:pStyle w:val="11"/>
        <w:spacing w:before="0" w:after="120" w:line="360" w:lineRule="auto"/>
        <w:ind w:left="1089" w:firstLine="0"/>
        <w:rPr>
          <w:ins w:id="2602" w:author="Shimon" w:date="2019-07-24T11:42:00Z"/>
          <w:rStyle w:val="emailstyle17"/>
          <w:rFonts w:ascii="Times New Roman" w:hAnsi="Times New Roman" w:cs="David"/>
          <w:color w:val="auto"/>
          <w:rtl/>
        </w:rPr>
        <w:pPrChange w:id="2603" w:author="Shimon" w:date="2019-08-04T13:19:00Z">
          <w:pPr>
            <w:pStyle w:val="11"/>
            <w:tabs>
              <w:tab w:val="left" w:pos="1088"/>
            </w:tabs>
            <w:spacing w:before="0" w:after="240" w:line="360" w:lineRule="auto"/>
            <w:ind w:left="1088" w:firstLine="0"/>
          </w:pPr>
        </w:pPrChange>
      </w:pPr>
      <w:r w:rsidRPr="00AE1A62">
        <w:rPr>
          <w:rStyle w:val="emailstyle17"/>
          <w:rFonts w:ascii="Times New Roman" w:hAnsi="Times New Roman" w:cs="David" w:hint="eastAsia"/>
          <w:color w:val="auto"/>
          <w:rtl/>
        </w:rPr>
        <w:t>בהקשר</w:t>
      </w:r>
      <w:r w:rsidRPr="00AE1A62">
        <w:rPr>
          <w:rStyle w:val="emailstyle17"/>
          <w:rFonts w:ascii="Times New Roman" w:hAnsi="Times New Roman" w:cs="David"/>
          <w:color w:val="auto"/>
          <w:rtl/>
        </w:rPr>
        <w:t xml:space="preserve"> זה </w:t>
      </w:r>
      <w:del w:id="2604" w:author="Shimon" w:date="2019-08-04T13:18:00Z">
        <w:r w:rsidRPr="00AE1A62" w:rsidDel="00E8778A">
          <w:rPr>
            <w:rStyle w:val="emailstyle17"/>
            <w:rFonts w:ascii="Times New Roman" w:hAnsi="Times New Roman" w:cs="David" w:hint="eastAsia"/>
            <w:color w:val="auto"/>
            <w:rtl/>
          </w:rPr>
          <w:delText>נזכיר</w:delText>
        </w:r>
        <w:r w:rsidRPr="00AE1A62" w:rsidDel="00E8778A">
          <w:rPr>
            <w:rStyle w:val="emailstyle17"/>
            <w:rFonts w:ascii="Times New Roman" w:hAnsi="Times New Roman" w:cs="David"/>
            <w:color w:val="auto"/>
            <w:rtl/>
          </w:rPr>
          <w:delText xml:space="preserve"> </w:delText>
        </w:r>
      </w:del>
      <w:r w:rsidRPr="00AE1A62">
        <w:rPr>
          <w:rStyle w:val="emailstyle17"/>
          <w:rFonts w:ascii="Times New Roman" w:hAnsi="Times New Roman" w:cs="David" w:hint="eastAsia"/>
          <w:color w:val="auto"/>
          <w:rtl/>
        </w:rPr>
        <w:t>כי</w:t>
      </w:r>
      <w:r w:rsidRPr="00AE1A62">
        <w:rPr>
          <w:rStyle w:val="emailstyle17"/>
          <w:rFonts w:ascii="Times New Roman" w:hAnsi="Times New Roman" w:cs="David"/>
          <w:color w:val="auto"/>
          <w:rtl/>
        </w:rPr>
        <w:t xml:space="preserve"> חוק גיל פרישה </w:t>
      </w:r>
      <w:r w:rsidRPr="00AE1A62">
        <w:rPr>
          <w:rStyle w:val="emailstyle17"/>
          <w:rFonts w:ascii="Times New Roman" w:hAnsi="Times New Roman" w:cs="David" w:hint="eastAsia"/>
          <w:b/>
          <w:bCs/>
          <w:color w:val="auto"/>
          <w:u w:val="single"/>
          <w:rtl/>
        </w:rPr>
        <w:t>מאפשר</w:t>
      </w:r>
      <w:r w:rsidRPr="00AE1A62">
        <w:rPr>
          <w:rStyle w:val="emailstyle17"/>
          <w:rFonts w:ascii="Times New Roman" w:hAnsi="Times New Roman" w:cs="David"/>
          <w:color w:val="auto"/>
          <w:rtl/>
        </w:rPr>
        <w:t xml:space="preserve"> הוצאת עובד </w:t>
      </w:r>
      <w:r w:rsidRPr="00AE1A62">
        <w:rPr>
          <w:rStyle w:val="emailstyle17"/>
          <w:rFonts w:ascii="Times New Roman" w:hAnsi="Times New Roman" w:cs="David" w:hint="eastAsia"/>
          <w:color w:val="auto"/>
          <w:rtl/>
        </w:rPr>
        <w:t>לגימלאות</w:t>
      </w:r>
      <w:r w:rsidRPr="00AE1A62">
        <w:rPr>
          <w:rStyle w:val="emailstyle17"/>
          <w:rFonts w:ascii="Times New Roman" w:hAnsi="Times New Roman" w:cs="David"/>
          <w:color w:val="auto"/>
          <w:rtl/>
        </w:rPr>
        <w:t xml:space="preserve"> בגיל פרישה</w:t>
      </w:r>
      <w:del w:id="2605" w:author="Shimon" w:date="2019-08-04T13:18:00Z">
        <w:r w:rsidRPr="00AE1A62" w:rsidDel="00E8778A">
          <w:rPr>
            <w:rStyle w:val="emailstyle17"/>
            <w:rFonts w:ascii="Times New Roman" w:hAnsi="Times New Roman" w:cs="David"/>
            <w:color w:val="auto"/>
            <w:rtl/>
          </w:rPr>
          <w:delText>,</w:delText>
        </w:r>
      </w:del>
      <w:r w:rsidRPr="00AE1A62">
        <w:rPr>
          <w:rStyle w:val="emailstyle17"/>
          <w:rFonts w:ascii="Times New Roman" w:hAnsi="Times New Roman" w:cs="David"/>
          <w:color w:val="auto"/>
          <w:rtl/>
        </w:rPr>
        <w:t xml:space="preserve"> אך </w:t>
      </w:r>
      <w:r w:rsidRPr="00AE1A62">
        <w:rPr>
          <w:rStyle w:val="emailstyle17"/>
          <w:rFonts w:ascii="Times New Roman" w:hAnsi="Times New Roman" w:cs="David" w:hint="eastAsia"/>
          <w:b/>
          <w:bCs/>
          <w:color w:val="auto"/>
          <w:u w:val="single"/>
          <w:rtl/>
        </w:rPr>
        <w:t>אינו</w:t>
      </w:r>
      <w:r w:rsidRPr="00AE1A62">
        <w:rPr>
          <w:rStyle w:val="emailstyle17"/>
          <w:rFonts w:ascii="Times New Roman" w:hAnsi="Times New Roman" w:cs="David"/>
          <w:b/>
          <w:bCs/>
          <w:color w:val="auto"/>
          <w:u w:val="single"/>
          <w:rtl/>
        </w:rPr>
        <w:t xml:space="preserve"> </w:t>
      </w:r>
      <w:r w:rsidRPr="00AE1A62">
        <w:rPr>
          <w:rStyle w:val="emailstyle17"/>
          <w:rFonts w:ascii="Times New Roman" w:hAnsi="Times New Roman" w:cs="David" w:hint="eastAsia"/>
          <w:b/>
          <w:bCs/>
          <w:color w:val="auto"/>
          <w:u w:val="single"/>
          <w:rtl/>
        </w:rPr>
        <w:t>מחייב</w:t>
      </w:r>
      <w:r w:rsidRPr="00AE1A62">
        <w:rPr>
          <w:rStyle w:val="emailstyle17"/>
          <w:rFonts w:ascii="Times New Roman" w:hAnsi="Times New Roman" w:cs="David"/>
          <w:color w:val="auto"/>
          <w:rtl/>
        </w:rPr>
        <w:t xml:space="preserve"> פרישה בגיל זה, ועל כן לא </w:t>
      </w:r>
      <w:r w:rsidRPr="00AE1A62">
        <w:rPr>
          <w:rStyle w:val="emailstyle17"/>
          <w:rFonts w:ascii="Times New Roman" w:hAnsi="Times New Roman" w:cs="David" w:hint="eastAsia"/>
          <w:color w:val="auto"/>
          <w:rtl/>
        </w:rPr>
        <w:t>היתה</w:t>
      </w:r>
      <w:r w:rsidRPr="00AE1A62">
        <w:rPr>
          <w:rStyle w:val="emailstyle17"/>
          <w:rFonts w:ascii="Times New Roman" w:hAnsi="Times New Roman" w:cs="David"/>
          <w:color w:val="auto"/>
          <w:rtl/>
        </w:rPr>
        <w:t xml:space="preserve"> חובה להוציא את התובע </w:t>
      </w:r>
      <w:r w:rsidRPr="00AE1A62">
        <w:rPr>
          <w:rStyle w:val="emailstyle17"/>
          <w:rFonts w:ascii="Times New Roman" w:hAnsi="Times New Roman" w:cs="David" w:hint="eastAsia"/>
          <w:color w:val="auto"/>
          <w:rtl/>
        </w:rPr>
        <w:t>לגימלאות</w:t>
      </w:r>
      <w:r w:rsidRPr="00AE1A62">
        <w:rPr>
          <w:rStyle w:val="emailstyle17"/>
          <w:rFonts w:ascii="Times New Roman" w:hAnsi="Times New Roman" w:cs="David"/>
          <w:color w:val="auto"/>
          <w:rtl/>
        </w:rPr>
        <w:t>.</w:t>
      </w:r>
      <w:r w:rsidR="00AA1069" w:rsidRPr="00AE1A62">
        <w:rPr>
          <w:rStyle w:val="emailstyle17"/>
          <w:rFonts w:ascii="Times New Roman" w:hAnsi="Times New Roman" w:cs="David"/>
          <w:color w:val="auto"/>
          <w:rtl/>
        </w:rPr>
        <w:t xml:space="preserve"> </w:t>
      </w:r>
    </w:p>
    <w:p w14:paraId="7E49E615" w14:textId="77777777" w:rsidR="003E060B" w:rsidRDefault="00C96B8F">
      <w:pPr>
        <w:pStyle w:val="11"/>
        <w:tabs>
          <w:tab w:val="left" w:pos="1088"/>
        </w:tabs>
        <w:spacing w:before="0" w:after="120" w:line="360" w:lineRule="auto"/>
        <w:ind w:left="1089" w:firstLine="0"/>
        <w:rPr>
          <w:ins w:id="2606" w:author="Shimon" w:date="2019-07-24T11:47:00Z"/>
          <w:rStyle w:val="emailstyle17"/>
          <w:rFonts w:ascii="Times New Roman" w:hAnsi="Times New Roman" w:cs="David"/>
          <w:color w:val="auto"/>
          <w:rtl/>
        </w:rPr>
        <w:pPrChange w:id="2607" w:author="Shimon" w:date="2019-08-04T13:19:00Z">
          <w:pPr>
            <w:pStyle w:val="11"/>
            <w:tabs>
              <w:tab w:val="left" w:pos="1088"/>
            </w:tabs>
            <w:spacing w:before="0" w:after="240" w:line="360" w:lineRule="auto"/>
            <w:ind w:left="1088" w:firstLine="0"/>
          </w:pPr>
        </w:pPrChange>
      </w:pPr>
      <w:ins w:id="2608" w:author="Shimon" w:date="2019-07-24T11:38:00Z">
        <w:r>
          <w:rPr>
            <w:rStyle w:val="emailstyle17"/>
            <w:rFonts w:ascii="Times New Roman" w:hAnsi="Times New Roman" w:cs="David" w:hint="cs"/>
            <w:color w:val="auto"/>
            <w:rtl/>
          </w:rPr>
          <w:t>יתירה מזאת:</w:t>
        </w:r>
      </w:ins>
      <w:ins w:id="2609" w:author="Shimon" w:date="2019-07-24T11:42:00Z">
        <w:r>
          <w:rPr>
            <w:rStyle w:val="emailstyle17"/>
            <w:rFonts w:ascii="Times New Roman" w:hAnsi="Times New Roman" w:cs="David" w:hint="cs"/>
            <w:color w:val="auto"/>
            <w:rtl/>
          </w:rPr>
          <w:t xml:space="preserve"> גם </w:t>
        </w:r>
      </w:ins>
      <w:ins w:id="2610" w:author="Shimon" w:date="2019-07-24T11:43:00Z">
        <w:r>
          <w:rPr>
            <w:rStyle w:val="emailstyle17"/>
            <w:rFonts w:ascii="Times New Roman" w:hAnsi="Times New Roman" w:cs="David" w:hint="cs"/>
            <w:color w:val="auto"/>
            <w:rtl/>
          </w:rPr>
          <w:t xml:space="preserve">ע"פ </w:t>
        </w:r>
      </w:ins>
      <w:ins w:id="2611" w:author="Shimon" w:date="2019-07-24T11:42:00Z">
        <w:r>
          <w:rPr>
            <w:rStyle w:val="emailstyle17"/>
            <w:rFonts w:ascii="Times New Roman" w:hAnsi="Times New Roman" w:cs="David" w:hint="cs"/>
            <w:color w:val="auto"/>
            <w:rtl/>
          </w:rPr>
          <w:t xml:space="preserve">סעיף 18 לחוק הגימלאות </w:t>
        </w:r>
      </w:ins>
      <w:ins w:id="2612" w:author="Shimon" w:date="2019-07-24T11:45:00Z">
        <w:r>
          <w:rPr>
            <w:rStyle w:val="emailstyle17"/>
            <w:rFonts w:ascii="Times New Roman" w:hAnsi="Times New Roman" w:cs="David" w:hint="cs"/>
            <w:color w:val="auto"/>
            <w:rtl/>
          </w:rPr>
          <w:t xml:space="preserve">רשאי </w:t>
        </w:r>
      </w:ins>
      <w:ins w:id="2613" w:author="Shimon" w:date="2019-07-24T11:43:00Z">
        <w:r>
          <w:rPr>
            <w:rStyle w:val="emailstyle17"/>
            <w:rFonts w:ascii="Times New Roman" w:hAnsi="Times New Roman" w:cs="David" w:hint="cs"/>
            <w:color w:val="auto"/>
            <w:rtl/>
          </w:rPr>
          <w:t>נציב שרות המדינה</w:t>
        </w:r>
      </w:ins>
      <w:ins w:id="2614" w:author="Shimon" w:date="2019-07-24T11:45:00Z">
        <w:r>
          <w:rPr>
            <w:rStyle w:val="emailstyle17"/>
            <w:rFonts w:ascii="Times New Roman" w:hAnsi="Times New Roman" w:cs="David" w:hint="cs"/>
            <w:color w:val="auto"/>
            <w:rtl/>
          </w:rPr>
          <w:t xml:space="preserve">, בהסכמת העובד, להאריך את </w:t>
        </w:r>
      </w:ins>
      <w:ins w:id="2615" w:author="Shimon" w:date="2019-07-24T11:46:00Z">
        <w:r>
          <w:rPr>
            <w:rStyle w:val="emailstyle17"/>
            <w:rFonts w:ascii="Times New Roman" w:hAnsi="Times New Roman" w:cs="David" w:hint="cs"/>
            <w:color w:val="auto"/>
            <w:rtl/>
          </w:rPr>
          <w:t>המשך העסקתו</w:t>
        </w:r>
      </w:ins>
      <w:ins w:id="2616" w:author="Shimon" w:date="2019-07-24T11:45:00Z">
        <w:r>
          <w:rPr>
            <w:rStyle w:val="emailstyle17"/>
            <w:rFonts w:ascii="Times New Roman" w:hAnsi="Times New Roman" w:cs="David" w:hint="cs"/>
            <w:color w:val="auto"/>
            <w:rtl/>
          </w:rPr>
          <w:t xml:space="preserve"> של עובד</w:t>
        </w:r>
      </w:ins>
      <w:ins w:id="2617" w:author="Shimon" w:date="2019-07-24T11:47:00Z">
        <w:r>
          <w:rPr>
            <w:rStyle w:val="emailstyle17"/>
            <w:rFonts w:ascii="Times New Roman" w:hAnsi="Times New Roman" w:cs="David" w:hint="cs"/>
            <w:color w:val="auto"/>
            <w:rtl/>
          </w:rPr>
          <w:t xml:space="preserve"> מעבר לגיל הפרישה</w:t>
        </w:r>
        <w:r w:rsidR="003E060B">
          <w:rPr>
            <w:rStyle w:val="emailstyle17"/>
            <w:rFonts w:ascii="Times New Roman" w:hAnsi="Times New Roman" w:cs="David" w:hint="cs"/>
            <w:color w:val="auto"/>
            <w:rtl/>
          </w:rPr>
          <w:t>.</w:t>
        </w:r>
      </w:ins>
    </w:p>
    <w:p w14:paraId="153137E7" w14:textId="11AE4C67" w:rsidR="00FD06A7" w:rsidRPr="003B6D0F" w:rsidRDefault="00AA1069">
      <w:pPr>
        <w:pStyle w:val="11"/>
        <w:tabs>
          <w:tab w:val="left" w:pos="1088"/>
        </w:tabs>
        <w:spacing w:before="0" w:after="240" w:line="360" w:lineRule="auto"/>
        <w:ind w:left="1088" w:firstLine="0"/>
        <w:rPr>
          <w:rStyle w:val="emailstyle17"/>
          <w:rFonts w:ascii="Times New Roman" w:hAnsi="Times New Roman" w:cs="David"/>
          <w:color w:val="auto"/>
          <w:rtl/>
        </w:rPr>
        <w:pPrChange w:id="2618" w:author="Shimon" w:date="2019-07-24T11:46:00Z">
          <w:pPr>
            <w:pStyle w:val="11"/>
            <w:tabs>
              <w:tab w:val="left" w:pos="1088"/>
            </w:tabs>
            <w:spacing w:before="0" w:after="240" w:line="360" w:lineRule="auto"/>
            <w:ind w:left="1088" w:firstLine="0"/>
          </w:pPr>
        </w:pPrChange>
      </w:pPr>
      <w:r>
        <w:rPr>
          <w:rStyle w:val="emailstyle17"/>
          <w:rFonts w:ascii="Times New Roman" w:hAnsi="Times New Roman" w:cs="David" w:hint="cs"/>
          <w:color w:val="auto"/>
          <w:rtl/>
        </w:rPr>
        <w:t>בהתאם</w:t>
      </w:r>
      <w:ins w:id="2619" w:author="Shimon" w:date="2019-07-24T11:47:00Z">
        <w:r w:rsidR="003E060B">
          <w:rPr>
            <w:rStyle w:val="emailstyle17"/>
            <w:rFonts w:ascii="Times New Roman" w:hAnsi="Times New Roman" w:cs="David" w:hint="cs"/>
            <w:color w:val="auto"/>
            <w:rtl/>
          </w:rPr>
          <w:t xml:space="preserve"> ל</w:t>
        </w:r>
      </w:ins>
      <w:ins w:id="2620" w:author="Shimon" w:date="2019-07-24T11:48:00Z">
        <w:r w:rsidR="003E060B">
          <w:rPr>
            <w:rStyle w:val="emailstyle17"/>
            <w:rFonts w:ascii="Times New Roman" w:hAnsi="Times New Roman" w:cs="David" w:hint="cs"/>
            <w:color w:val="auto"/>
            <w:rtl/>
          </w:rPr>
          <w:t>כך</w:t>
        </w:r>
      </w:ins>
      <w:del w:id="2621" w:author="Shimon" w:date="2019-07-24T11:47:00Z">
        <w:r w:rsidDel="003E060B">
          <w:rPr>
            <w:rStyle w:val="emailstyle17"/>
            <w:rFonts w:ascii="Times New Roman" w:hAnsi="Times New Roman" w:cs="David" w:hint="cs"/>
            <w:color w:val="auto"/>
            <w:rtl/>
          </w:rPr>
          <w:delText>,</w:delText>
        </w:r>
      </w:del>
      <w:r>
        <w:rPr>
          <w:rStyle w:val="emailstyle17"/>
          <w:rFonts w:ascii="Times New Roman" w:hAnsi="Times New Roman" w:cs="David" w:hint="cs"/>
          <w:color w:val="auto"/>
          <w:rtl/>
        </w:rPr>
        <w:t xml:space="preserve"> ומאחר </w:t>
      </w:r>
      <w:r w:rsidR="00FD06A7">
        <w:rPr>
          <w:rStyle w:val="emailstyle17"/>
          <w:rFonts w:ascii="Times New Roman" w:hAnsi="Times New Roman" w:cs="David" w:hint="cs"/>
          <w:color w:val="auto"/>
          <w:rtl/>
        </w:rPr>
        <w:t xml:space="preserve">שהחוזה </w:t>
      </w:r>
      <w:r>
        <w:rPr>
          <w:rStyle w:val="emailstyle17"/>
          <w:rFonts w:ascii="Times New Roman" w:hAnsi="Times New Roman" w:cs="David" w:hint="cs"/>
          <w:color w:val="auto"/>
          <w:rtl/>
        </w:rPr>
        <w:t xml:space="preserve">של התובע </w:t>
      </w:r>
      <w:r w:rsidR="00FD06A7">
        <w:rPr>
          <w:rStyle w:val="emailstyle17"/>
          <w:rFonts w:ascii="Times New Roman" w:hAnsi="Times New Roman" w:cs="David" w:hint="cs"/>
          <w:color w:val="auto"/>
          <w:rtl/>
        </w:rPr>
        <w:t xml:space="preserve">הוארך ב-2010 לארבע שנים מלאות, עד לשנת 2014 (ולא </w:t>
      </w:r>
      <w:r w:rsidR="00FD06A7" w:rsidRPr="003B6D0F">
        <w:rPr>
          <w:rStyle w:val="emailstyle17"/>
          <w:rFonts w:ascii="Times New Roman" w:hAnsi="Times New Roman" w:cs="David" w:hint="eastAsia"/>
          <w:color w:val="auto"/>
          <w:rtl/>
        </w:rPr>
        <w:t>עד</w:t>
      </w:r>
      <w:r w:rsidR="00FD06A7" w:rsidRPr="003B6D0F">
        <w:rPr>
          <w:rStyle w:val="emailstyle17"/>
          <w:rFonts w:ascii="Times New Roman" w:hAnsi="Times New Roman" w:cs="David"/>
          <w:color w:val="auto"/>
          <w:rtl/>
        </w:rPr>
        <w:t xml:space="preserve"> הגיעו של התובע לגיל 67, בשנת 2012), הרי </w:t>
      </w:r>
      <w:r w:rsidRPr="003B6D0F">
        <w:rPr>
          <w:rStyle w:val="emailstyle17"/>
          <w:rFonts w:ascii="Times New Roman" w:hAnsi="Times New Roman" w:cs="David" w:hint="eastAsia"/>
          <w:color w:val="auto"/>
          <w:rtl/>
        </w:rPr>
        <w:t>שלתובע</w:t>
      </w:r>
      <w:r w:rsidRPr="003B6D0F">
        <w:rPr>
          <w:rStyle w:val="emailstyle17"/>
          <w:rFonts w:ascii="Times New Roman" w:hAnsi="Times New Roman" w:cs="David"/>
          <w:color w:val="auto"/>
          <w:rtl/>
        </w:rPr>
        <w:t xml:space="preserve"> </w:t>
      </w:r>
      <w:r w:rsidRPr="003B6D0F">
        <w:rPr>
          <w:rStyle w:val="emailstyle17"/>
          <w:rFonts w:ascii="Times New Roman" w:hAnsi="Times New Roman" w:cs="David" w:hint="eastAsia"/>
          <w:color w:val="auto"/>
          <w:rtl/>
        </w:rPr>
        <w:t>היתה</w:t>
      </w:r>
      <w:r w:rsidRPr="003B6D0F">
        <w:rPr>
          <w:rStyle w:val="emailstyle17"/>
          <w:rFonts w:ascii="Times New Roman" w:hAnsi="Times New Roman" w:cs="David"/>
          <w:color w:val="auto"/>
          <w:rtl/>
        </w:rPr>
        <w:t xml:space="preserve"> זכות לעבוד עד תום תקופת החוזה</w:t>
      </w:r>
      <w:r w:rsidR="00FD06A7" w:rsidRPr="003B6D0F">
        <w:rPr>
          <w:rStyle w:val="emailstyle17"/>
          <w:rFonts w:ascii="Times New Roman" w:hAnsi="Times New Roman" w:cs="David"/>
          <w:color w:val="auto"/>
          <w:rtl/>
        </w:rPr>
        <w:t>.</w:t>
      </w:r>
    </w:p>
    <w:p w14:paraId="1C3A64D3" w14:textId="36779C02" w:rsidR="00FD06A7" w:rsidRPr="003B6D0F" w:rsidDel="000B5B84" w:rsidRDefault="00FD06A7" w:rsidP="002C1213">
      <w:pPr>
        <w:spacing w:line="360" w:lineRule="auto"/>
        <w:ind w:left="521"/>
        <w:rPr>
          <w:del w:id="2622" w:author="Shimon" w:date="2019-07-28T17:16:00Z"/>
          <w:rStyle w:val="emailstyle17"/>
          <w:rFonts w:ascii="Times New Roman" w:hAnsi="Times New Roman" w:cs="David"/>
          <w:color w:val="auto"/>
          <w:sz w:val="24"/>
          <w:rPrChange w:id="2623" w:author="Shimon" w:date="2019-08-05T18:06:00Z">
            <w:rPr>
              <w:del w:id="2624" w:author="Shimon" w:date="2019-07-28T17:16:00Z"/>
              <w:rStyle w:val="emailstyle17"/>
              <w:rFonts w:ascii="Times New Roman" w:hAnsi="Times New Roman" w:cs="David"/>
              <w:color w:val="auto"/>
            </w:rPr>
          </w:rPrChange>
        </w:rPr>
        <w:pPrChange w:id="2625" w:author="Shimon" w:date="2019-08-13T12:43:00Z">
          <w:pPr>
            <w:pStyle w:val="11"/>
            <w:tabs>
              <w:tab w:val="left" w:pos="1088"/>
            </w:tabs>
            <w:spacing w:before="0" w:after="240" w:line="360" w:lineRule="auto"/>
            <w:ind w:left="1088" w:firstLine="0"/>
          </w:pPr>
        </w:pPrChange>
      </w:pPr>
      <w:del w:id="2626" w:author="Shimon" w:date="2019-07-31T15:09:00Z">
        <w:r w:rsidRPr="003B6D0F" w:rsidDel="000B5B84">
          <w:rPr>
            <w:rStyle w:val="emailstyle17"/>
            <w:rFonts w:ascii="Times New Roman" w:hAnsi="Times New Roman" w:cs="David" w:hint="eastAsia"/>
            <w:i/>
            <w:iCs/>
            <w:color w:val="auto"/>
            <w:sz w:val="24"/>
            <w:rtl/>
            <w:rPrChange w:id="2627" w:author="Shimon" w:date="2019-08-05T18:06:00Z">
              <w:rPr>
                <w:rStyle w:val="emailstyle17"/>
                <w:rFonts w:ascii="Times New Roman" w:hAnsi="Times New Roman" w:cs="David" w:hint="eastAsia"/>
                <w:color w:val="auto"/>
                <w:rtl/>
              </w:rPr>
            </w:rPrChange>
          </w:rPr>
          <w:delText>ו</w:delText>
        </w:r>
      </w:del>
      <w:r w:rsidRPr="003B6D0F">
        <w:rPr>
          <w:rStyle w:val="emailstyle17"/>
          <w:rFonts w:ascii="Times New Roman" w:hAnsi="Times New Roman" w:cs="David" w:hint="eastAsia"/>
          <w:i/>
          <w:iCs/>
          <w:color w:val="auto"/>
          <w:sz w:val="24"/>
          <w:rtl/>
          <w:rPrChange w:id="2628" w:author="Shimon" w:date="2019-08-05T18:06:00Z">
            <w:rPr>
              <w:rStyle w:val="emailstyle17"/>
              <w:rFonts w:ascii="Times New Roman" w:hAnsi="Times New Roman" w:cs="David" w:hint="eastAsia"/>
              <w:color w:val="auto"/>
              <w:rtl/>
            </w:rPr>
          </w:rPrChange>
        </w:rPr>
        <w:t>מעבר</w:t>
      </w:r>
      <w:r w:rsidRPr="003B6D0F">
        <w:rPr>
          <w:rStyle w:val="emailstyle17"/>
          <w:rFonts w:ascii="Times New Roman" w:hAnsi="Times New Roman" w:cs="David"/>
          <w:i/>
          <w:iCs/>
          <w:color w:val="auto"/>
          <w:sz w:val="24"/>
          <w:rtl/>
          <w:rPrChange w:id="2629" w:author="Shimon" w:date="2019-08-05T18:06:00Z">
            <w:rPr>
              <w:rStyle w:val="emailstyle17"/>
              <w:rFonts w:ascii="Times New Roman" w:hAnsi="Times New Roman" w:cs="David"/>
              <w:color w:val="auto"/>
              <w:rtl/>
            </w:rPr>
          </w:rPrChange>
        </w:rPr>
        <w:t xml:space="preserve"> לנושאים אלה, נבהיר כבר עתה כי</w:t>
      </w:r>
      <w:r w:rsidRPr="003B6D0F">
        <w:rPr>
          <w:rStyle w:val="emailstyle17"/>
          <w:rFonts w:ascii="Times New Roman" w:hAnsi="Times New Roman" w:cs="David"/>
          <w:color w:val="auto"/>
          <w:sz w:val="24"/>
          <w:rtl/>
          <w:rPrChange w:id="2630" w:author="Shimon" w:date="2019-08-05T18:06:00Z">
            <w:rPr>
              <w:rStyle w:val="emailstyle17"/>
              <w:rFonts w:ascii="Times New Roman" w:hAnsi="Times New Roman" w:cs="David"/>
              <w:color w:val="auto"/>
              <w:rtl/>
            </w:rPr>
          </w:rPrChange>
        </w:rPr>
        <w:t xml:space="preserve"> </w:t>
      </w:r>
      <w:r w:rsidRPr="003B6D0F">
        <w:rPr>
          <w:rStyle w:val="emailstyle17"/>
          <w:rFonts w:ascii="Times New Roman" w:hAnsi="Times New Roman" w:cs="David" w:hint="eastAsia"/>
          <w:b/>
          <w:bCs/>
          <w:color w:val="auto"/>
          <w:sz w:val="24"/>
          <w:rtl/>
          <w:rPrChange w:id="2631" w:author="Shimon" w:date="2019-08-05T18:06:00Z">
            <w:rPr>
              <w:rStyle w:val="emailstyle17"/>
              <w:rFonts w:ascii="Times New Roman" w:hAnsi="Times New Roman" w:cs="David" w:hint="eastAsia"/>
              <w:b/>
              <w:bCs/>
              <w:color w:val="auto"/>
              <w:rtl/>
            </w:rPr>
          </w:rPrChange>
        </w:rPr>
        <w:t>מאחר</w:t>
      </w:r>
      <w:r w:rsidRPr="003B6D0F">
        <w:rPr>
          <w:rStyle w:val="emailstyle17"/>
          <w:rFonts w:ascii="Times New Roman" w:hAnsi="Times New Roman" w:cs="David"/>
          <w:b/>
          <w:bCs/>
          <w:color w:val="auto"/>
          <w:sz w:val="24"/>
          <w:rtl/>
          <w:rPrChange w:id="2632" w:author="Shimon" w:date="2019-08-05T18:06:00Z">
            <w:rPr>
              <w:rStyle w:val="emailstyle17"/>
              <w:rFonts w:ascii="Times New Roman" w:hAnsi="Times New Roman" w:cs="David"/>
              <w:b/>
              <w:bCs/>
              <w:color w:val="auto"/>
              <w:rtl/>
            </w:rPr>
          </w:rPrChange>
        </w:rPr>
        <w:t xml:space="preserve"> שחוק הגימלאות אינו חל על התובע, ממילא מועדי הערעור על החלטת הממונה </w:t>
      </w:r>
      <w:r w:rsidRPr="003B6D0F">
        <w:rPr>
          <w:rStyle w:val="emailstyle17"/>
          <w:rFonts w:ascii="Times New Roman" w:hAnsi="Times New Roman" w:cs="David" w:hint="eastAsia"/>
          <w:b/>
          <w:bCs/>
          <w:color w:val="auto"/>
          <w:sz w:val="24"/>
          <w:rtl/>
          <w:rPrChange w:id="2633" w:author="Shimon" w:date="2019-08-05T18:06:00Z">
            <w:rPr>
              <w:rStyle w:val="emailstyle17"/>
              <w:rFonts w:ascii="Times New Roman" w:hAnsi="Times New Roman" w:cs="David" w:hint="eastAsia"/>
              <w:b/>
              <w:bCs/>
              <w:color w:val="auto"/>
              <w:rtl/>
            </w:rPr>
          </w:rPrChange>
        </w:rPr>
        <w:t>אינם</w:t>
      </w:r>
      <w:r w:rsidRPr="003B6D0F">
        <w:rPr>
          <w:rStyle w:val="emailstyle17"/>
          <w:rFonts w:ascii="Times New Roman" w:hAnsi="Times New Roman" w:cs="David"/>
          <w:b/>
          <w:bCs/>
          <w:color w:val="auto"/>
          <w:sz w:val="24"/>
          <w:rtl/>
          <w:rPrChange w:id="2634" w:author="Shimon" w:date="2019-08-05T18:06:00Z">
            <w:rPr>
              <w:rStyle w:val="emailstyle17"/>
              <w:rFonts w:ascii="Times New Roman" w:hAnsi="Times New Roman" w:cs="David"/>
              <w:b/>
              <w:bCs/>
              <w:color w:val="auto"/>
              <w:rtl/>
            </w:rPr>
          </w:rPrChange>
        </w:rPr>
        <w:t xml:space="preserve"> </w:t>
      </w:r>
      <w:r w:rsidRPr="003B6D0F">
        <w:rPr>
          <w:rStyle w:val="emailstyle17"/>
          <w:rFonts w:ascii="Times New Roman" w:hAnsi="Times New Roman" w:cs="David" w:hint="eastAsia"/>
          <w:b/>
          <w:bCs/>
          <w:color w:val="auto"/>
          <w:sz w:val="24"/>
          <w:rtl/>
          <w:rPrChange w:id="2635" w:author="Shimon" w:date="2019-08-05T18:06:00Z">
            <w:rPr>
              <w:rStyle w:val="emailstyle17"/>
              <w:rFonts w:ascii="Times New Roman" w:hAnsi="Times New Roman" w:cs="David" w:hint="eastAsia"/>
              <w:b/>
              <w:bCs/>
              <w:color w:val="auto"/>
              <w:rtl/>
            </w:rPr>
          </w:rPrChange>
        </w:rPr>
        <w:t>חלים</w:t>
      </w:r>
      <w:r w:rsidRPr="003B6D0F">
        <w:rPr>
          <w:rStyle w:val="emailstyle17"/>
          <w:rFonts w:ascii="Times New Roman" w:hAnsi="Times New Roman" w:cs="David"/>
          <w:b/>
          <w:bCs/>
          <w:color w:val="auto"/>
          <w:sz w:val="24"/>
          <w:rtl/>
          <w:rPrChange w:id="2636" w:author="Shimon" w:date="2019-08-05T18:06:00Z">
            <w:rPr>
              <w:rStyle w:val="emailstyle17"/>
              <w:rFonts w:ascii="Times New Roman" w:hAnsi="Times New Roman" w:cs="David"/>
              <w:b/>
              <w:bCs/>
              <w:color w:val="auto"/>
              <w:rtl/>
            </w:rPr>
          </w:rPrChange>
        </w:rPr>
        <w:t xml:space="preserve"> </w:t>
      </w:r>
      <w:r w:rsidRPr="003B6D0F">
        <w:rPr>
          <w:rStyle w:val="emailstyle17"/>
          <w:rFonts w:ascii="Times New Roman" w:hAnsi="Times New Roman" w:cs="David" w:hint="eastAsia"/>
          <w:b/>
          <w:bCs/>
          <w:color w:val="auto"/>
          <w:sz w:val="24"/>
          <w:rtl/>
          <w:rPrChange w:id="2637" w:author="Shimon" w:date="2019-08-05T18:06:00Z">
            <w:rPr>
              <w:rStyle w:val="emailstyle17"/>
              <w:rFonts w:ascii="Times New Roman" w:hAnsi="Times New Roman" w:cs="David" w:hint="eastAsia"/>
              <w:b/>
              <w:bCs/>
              <w:color w:val="auto"/>
              <w:rtl/>
            </w:rPr>
          </w:rPrChange>
        </w:rPr>
        <w:t>עליו</w:t>
      </w:r>
      <w:r w:rsidRPr="003B6D0F">
        <w:rPr>
          <w:rStyle w:val="emailstyle17"/>
          <w:rFonts w:ascii="Times New Roman" w:hAnsi="Times New Roman" w:cs="David"/>
          <w:color w:val="auto"/>
          <w:sz w:val="24"/>
          <w:rtl/>
          <w:rPrChange w:id="2638" w:author="Shimon" w:date="2019-08-05T18:06:00Z">
            <w:rPr>
              <w:rStyle w:val="emailstyle17"/>
              <w:rFonts w:ascii="Times New Roman" w:hAnsi="Times New Roman" w:cs="David"/>
              <w:color w:val="auto"/>
              <w:rtl/>
            </w:rPr>
          </w:rPrChange>
        </w:rPr>
        <w:t>.</w:t>
      </w:r>
    </w:p>
    <w:p w14:paraId="2C56F70D" w14:textId="77777777" w:rsidR="000B5B84" w:rsidRPr="003B6D0F" w:rsidRDefault="000B5B84">
      <w:pPr>
        <w:pStyle w:val="2"/>
        <w:tabs>
          <w:tab w:val="clear" w:pos="566"/>
          <w:tab w:val="left" w:pos="521"/>
        </w:tabs>
        <w:spacing w:after="240"/>
        <w:ind w:left="521" w:firstLine="0"/>
        <w:rPr>
          <w:ins w:id="2639" w:author="Shimon" w:date="2019-07-31T15:10:00Z"/>
          <w:rStyle w:val="emailstyle17"/>
          <w:rFonts w:ascii="Times New Roman" w:hAnsi="Times New Roman" w:cs="David"/>
          <w:b w:val="0"/>
          <w:bCs w:val="0"/>
          <w:color w:val="auto"/>
          <w:szCs w:val="24"/>
          <w:u w:val="none"/>
        </w:rPr>
        <w:pPrChange w:id="2640" w:author="Shimon" w:date="2019-08-04T13:14:00Z">
          <w:pPr>
            <w:pStyle w:val="2"/>
            <w:numPr>
              <w:ilvl w:val="1"/>
              <w:numId w:val="18"/>
            </w:numPr>
            <w:tabs>
              <w:tab w:val="clear" w:pos="566"/>
              <w:tab w:val="left" w:pos="521"/>
            </w:tabs>
            <w:spacing w:after="240"/>
            <w:ind w:left="521" w:hanging="284"/>
          </w:pPr>
        </w:pPrChange>
      </w:pPr>
    </w:p>
    <w:p w14:paraId="5EEE1C7E" w14:textId="71709608" w:rsidR="006E7D6C" w:rsidRDefault="00FD06A7" w:rsidP="00D74F5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w:t>
      </w:r>
      <w:r w:rsidR="00CD659C" w:rsidRPr="00EB06C7">
        <w:rPr>
          <w:rFonts w:hint="cs"/>
          <w:szCs w:val="24"/>
          <w:rtl/>
          <w:lang w:eastAsia="en-US"/>
        </w:rPr>
        <w:t>שלמת שכר על פי חוזה</w:t>
      </w:r>
    </w:p>
    <w:p w14:paraId="6FC7EF1A" w14:textId="1FF3BF6D" w:rsidR="00353EF1" w:rsidRDefault="00353EF1">
      <w:pPr>
        <w:pStyle w:val="11"/>
        <w:numPr>
          <w:ilvl w:val="0"/>
          <w:numId w:val="42"/>
        </w:numPr>
        <w:spacing w:before="0" w:after="120" w:line="360" w:lineRule="auto"/>
        <w:ind w:left="510" w:hanging="425"/>
        <w:rPr>
          <w:rStyle w:val="emailstyle17"/>
          <w:rFonts w:cs="David"/>
          <w:b/>
          <w:bCs/>
          <w:color w:val="auto"/>
          <w:sz w:val="22"/>
          <w:szCs w:val="28"/>
          <w:u w:val="single"/>
        </w:rPr>
        <w:pPrChange w:id="2641" w:author="Shimon" w:date="2019-08-04T13:21:00Z">
          <w:pPr>
            <w:pStyle w:val="11"/>
            <w:numPr>
              <w:numId w:val="14"/>
            </w:numPr>
            <w:tabs>
              <w:tab w:val="num" w:pos="1069"/>
            </w:tabs>
            <w:spacing w:before="0" w:after="240" w:line="360" w:lineRule="auto"/>
            <w:ind w:left="510" w:right="360" w:hanging="425"/>
          </w:pPr>
        </w:pPrChange>
      </w:pPr>
      <w:r w:rsidRPr="00D74F54">
        <w:rPr>
          <w:rStyle w:val="emailstyle17"/>
          <w:rFonts w:cs="David" w:hint="cs"/>
          <w:color w:val="auto"/>
          <w:sz w:val="22"/>
          <w:rtl/>
        </w:rPr>
        <w:t>כאמור בחוזה,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r w:rsidR="00CD659C" w:rsidRPr="00D74F54">
        <w:rPr>
          <w:rStyle w:val="emailstyle17"/>
          <w:rFonts w:cs="David" w:hint="cs"/>
          <w:color w:val="auto"/>
          <w:sz w:val="22"/>
          <w:rtl/>
        </w:rPr>
        <w:t>ה</w:t>
      </w:r>
      <w:r w:rsidRPr="00D74F54">
        <w:rPr>
          <w:rStyle w:val="emailstyle17"/>
          <w:rFonts w:cs="David" w:hint="cs"/>
          <w:color w:val="auto"/>
          <w:sz w:val="22"/>
          <w:rtl/>
        </w:rPr>
        <w:t>וא זכאי</w:t>
      </w:r>
      <w:r w:rsidR="00CD659C" w:rsidRPr="00D74F54">
        <w:rPr>
          <w:rStyle w:val="emailstyle17"/>
          <w:rFonts w:cs="David" w:hint="cs"/>
          <w:color w:val="auto"/>
          <w:sz w:val="22"/>
          <w:rtl/>
        </w:rPr>
        <w:t xml:space="preserve"> לעבוד עד ליום </w:t>
      </w:r>
      <w:r w:rsidRPr="00D74F54">
        <w:rPr>
          <w:rStyle w:val="emailstyle17"/>
          <w:rFonts w:cs="David" w:hint="cs"/>
          <w:color w:val="auto"/>
          <w:sz w:val="22"/>
          <w:rtl/>
        </w:rPr>
        <w:t>31.3.2014.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 </w:t>
      </w:r>
      <w:ins w:id="2642" w:author="Shimon" w:date="2019-07-24T12:01:00Z">
        <w:r w:rsidR="001D0C79">
          <w:rPr>
            <w:rStyle w:val="emailstyle17"/>
            <w:rFonts w:cs="David" w:hint="cs"/>
            <w:color w:val="auto"/>
            <w:sz w:val="22"/>
            <w:rtl/>
          </w:rPr>
          <w:t>(שנה ו</w:t>
        </w:r>
      </w:ins>
      <w:ins w:id="2643" w:author="Shimon" w:date="2019-07-24T12:02:00Z">
        <w:r w:rsidR="001D0C79">
          <w:rPr>
            <w:rStyle w:val="emailstyle17"/>
            <w:rFonts w:cs="David" w:hint="cs"/>
            <w:color w:val="auto"/>
            <w:sz w:val="22"/>
            <w:rtl/>
          </w:rPr>
          <w:t xml:space="preserve">עוד </w:t>
        </w:r>
      </w:ins>
      <w:ins w:id="2644" w:author="Shimon" w:date="2019-07-24T12:01:00Z">
        <w:r w:rsidR="001D0C79">
          <w:rPr>
            <w:rStyle w:val="emailstyle17"/>
            <w:rFonts w:cs="David" w:hint="cs"/>
            <w:color w:val="auto"/>
            <w:sz w:val="22"/>
            <w:rtl/>
          </w:rPr>
          <w:t>שני שליש שנה =1.667ש</w:t>
        </w:r>
      </w:ins>
      <w:ins w:id="2645" w:author="Shimon" w:date="2019-07-24T12:02:00Z">
        <w:r w:rsidR="001D0C79">
          <w:rPr>
            <w:rStyle w:val="emailstyle17"/>
            <w:rFonts w:cs="David" w:hint="cs"/>
            <w:color w:val="auto"/>
            <w:sz w:val="22"/>
            <w:rtl/>
          </w:rPr>
          <w:t>נ</w:t>
        </w:r>
      </w:ins>
      <w:ins w:id="2646" w:author="Shimon" w:date="2019-07-24T12:01:00Z">
        <w:r w:rsidR="001D0C79">
          <w:rPr>
            <w:rStyle w:val="emailstyle17"/>
            <w:rFonts w:cs="David" w:hint="cs"/>
            <w:color w:val="auto"/>
            <w:sz w:val="22"/>
            <w:rtl/>
          </w:rPr>
          <w:t>ים)</w:t>
        </w:r>
      </w:ins>
      <w:ins w:id="2647" w:author="Shimon" w:date="2019-08-04T13:21:00Z">
        <w:r w:rsidR="00E8778A">
          <w:rPr>
            <w:rStyle w:val="emailstyle17"/>
            <w:rFonts w:cs="David" w:hint="cs"/>
            <w:color w:val="auto"/>
            <w:sz w:val="22"/>
            <w:rtl/>
          </w:rPr>
          <w:t>.</w:t>
        </w:r>
      </w:ins>
    </w:p>
    <w:p w14:paraId="642CB6C6" w14:textId="77777777" w:rsidR="00EC132D" w:rsidRDefault="00EC132D" w:rsidP="00A74C42">
      <w:pPr>
        <w:pStyle w:val="11"/>
        <w:numPr>
          <w:ilvl w:val="0"/>
          <w:numId w:val="42"/>
        </w:numPr>
        <w:spacing w:before="0" w:after="240" w:line="360" w:lineRule="auto"/>
        <w:ind w:left="51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3C5BFAEA" w14:textId="77777777" w:rsidR="00246385" w:rsidRPr="00246385" w:rsidRDefault="00AA1069" w:rsidP="00A74C42">
      <w:pPr>
        <w:pStyle w:val="11"/>
        <w:numPr>
          <w:ilvl w:val="1"/>
          <w:numId w:val="42"/>
        </w:numPr>
        <w:spacing w:before="0" w:after="240" w:line="360" w:lineRule="auto"/>
        <w:ind w:left="1088" w:hanging="567"/>
        <w:rPr>
          <w:ins w:id="2648" w:author="Shimon" w:date="2019-07-28T17:02:00Z"/>
          <w:rStyle w:val="emailstyle17"/>
          <w:rFonts w:cs="David"/>
          <w:color w:val="auto"/>
          <w:sz w:val="22"/>
          <w:rtl/>
          <w:rPrChange w:id="2649" w:author="Shimon" w:date="2019-07-28T17:02:00Z">
            <w:rPr>
              <w:ins w:id="2650" w:author="Shimon" w:date="2019-07-28T17:02:00Z"/>
              <w:rStyle w:val="emailstyle17"/>
              <w:rFonts w:cs="David"/>
              <w:color w:val="auto"/>
              <w:sz w:val="22"/>
              <w:u w:val="single"/>
              <w:rtl/>
            </w:rPr>
          </w:rPrChange>
        </w:rPr>
      </w:pPr>
      <w:r>
        <w:rPr>
          <w:rStyle w:val="emailstyle17"/>
          <w:rFonts w:cs="David" w:hint="cs"/>
          <w:color w:val="auto"/>
          <w:sz w:val="22"/>
          <w:u w:val="single"/>
          <w:rtl/>
        </w:rPr>
        <w:t xml:space="preserve">הפרשי שכר עד תום תקופת </w:t>
      </w:r>
      <w:r w:rsidRPr="00AA1069">
        <w:rPr>
          <w:rStyle w:val="emailstyle17"/>
          <w:rFonts w:cs="David" w:hint="eastAsia"/>
          <w:color w:val="auto"/>
          <w:sz w:val="22"/>
          <w:u w:val="single"/>
          <w:rtl/>
        </w:rPr>
        <w:t>החוזה</w:t>
      </w:r>
    </w:p>
    <w:p w14:paraId="72943EB1" w14:textId="400B61ED" w:rsidR="00E8778A" w:rsidRDefault="00AA1069">
      <w:pPr>
        <w:pStyle w:val="11"/>
        <w:tabs>
          <w:tab w:val="left" w:pos="1088"/>
        </w:tabs>
        <w:spacing w:before="0" w:line="360" w:lineRule="auto"/>
        <w:ind w:left="1089" w:firstLine="0"/>
        <w:rPr>
          <w:ins w:id="2651" w:author="Shimon" w:date="2019-08-04T13:23:00Z"/>
          <w:rStyle w:val="emailstyle17"/>
          <w:rFonts w:cs="David"/>
          <w:b/>
          <w:bCs/>
          <w:color w:val="auto"/>
          <w:sz w:val="22"/>
          <w:rtl/>
        </w:rPr>
        <w:pPrChange w:id="2652" w:author="Shimon" w:date="2019-08-04T13:25:00Z">
          <w:pPr>
            <w:pStyle w:val="11"/>
            <w:tabs>
              <w:tab w:val="left" w:pos="1088"/>
            </w:tabs>
            <w:spacing w:before="0" w:after="240" w:line="360" w:lineRule="auto"/>
            <w:ind w:left="1088" w:firstLine="0"/>
          </w:pPr>
        </w:pPrChange>
      </w:pPr>
      <w:r>
        <w:rPr>
          <w:rStyle w:val="emailstyle17"/>
          <w:rFonts w:cs="David" w:hint="cs"/>
          <w:color w:val="auto"/>
          <w:sz w:val="22"/>
          <w:rtl/>
        </w:rPr>
        <w:t xml:space="preserve"> </w:t>
      </w:r>
      <w:del w:id="2653" w:author="Shimon" w:date="2019-08-04T13:23:00Z">
        <w:r w:rsidDel="00E8778A">
          <w:rPr>
            <w:rStyle w:val="emailstyle17"/>
            <w:rFonts w:cs="David" w:hint="cs"/>
            <w:color w:val="auto"/>
            <w:sz w:val="22"/>
            <w:rtl/>
          </w:rPr>
          <w:delText xml:space="preserve">- </w:delText>
        </w:r>
      </w:del>
      <w:r w:rsidR="00CD659C" w:rsidRPr="00AA1069">
        <w:rPr>
          <w:rStyle w:val="emailstyle17"/>
          <w:rFonts w:cs="David" w:hint="eastAsia"/>
          <w:color w:val="auto"/>
          <w:sz w:val="22"/>
          <w:rtl/>
        </w:rPr>
        <w:t>שכר</w:t>
      </w:r>
      <w:r w:rsidR="00CD659C" w:rsidRPr="00D74F54">
        <w:rPr>
          <w:rStyle w:val="emailstyle17"/>
          <w:rFonts w:cs="David" w:hint="cs"/>
          <w:color w:val="auto"/>
          <w:sz w:val="22"/>
          <w:rtl/>
        </w:rPr>
        <w:t xml:space="preserve"> הבסיס </w:t>
      </w:r>
      <w:r w:rsidR="00353EF1" w:rsidRPr="00D74F54">
        <w:rPr>
          <w:rStyle w:val="emailstyle17"/>
          <w:rFonts w:cs="David" w:hint="cs"/>
          <w:color w:val="auto"/>
          <w:sz w:val="22"/>
          <w:rtl/>
        </w:rPr>
        <w:t xml:space="preserve">של התובע, </w:t>
      </w:r>
      <w:ins w:id="2654" w:author="Shimon" w:date="2019-07-28T17:04:00Z">
        <w:r w:rsidR="00592D4D">
          <w:rPr>
            <w:rStyle w:val="emailstyle17"/>
            <w:rFonts w:cs="David" w:hint="cs"/>
            <w:color w:val="auto"/>
            <w:sz w:val="22"/>
            <w:rtl/>
          </w:rPr>
          <w:t>(בשנת 2014)</w:t>
        </w:r>
      </w:ins>
      <w:del w:id="2655" w:author="Shimon" w:date="2019-07-28T17:04:00Z">
        <w:r w:rsidR="00353EF1" w:rsidRPr="00D74F54" w:rsidDel="00592D4D">
          <w:rPr>
            <w:rStyle w:val="emailstyle17"/>
            <w:rFonts w:cs="David" w:hint="cs"/>
            <w:color w:val="auto"/>
            <w:sz w:val="22"/>
            <w:rtl/>
          </w:rPr>
          <w:delText>ללא תוספות המ</w:delText>
        </w:r>
      </w:del>
      <w:del w:id="2656" w:author="Shimon" w:date="2019-07-28T17:05:00Z">
        <w:r w:rsidR="00353EF1" w:rsidRPr="00D74F54" w:rsidDel="00592D4D">
          <w:rPr>
            <w:rStyle w:val="emailstyle17"/>
            <w:rFonts w:cs="David" w:hint="cs"/>
            <w:color w:val="auto"/>
            <w:sz w:val="22"/>
            <w:rtl/>
          </w:rPr>
          <w:delText>ותנות בעבודה</w:delText>
        </w:r>
      </w:del>
      <w:del w:id="2657" w:author="Shimon" w:date="2019-07-28T17:02:00Z">
        <w:r w:rsidR="00353EF1" w:rsidRPr="00D74F54" w:rsidDel="00246385">
          <w:rPr>
            <w:rStyle w:val="emailstyle17"/>
            <w:rFonts w:cs="David" w:hint="cs"/>
            <w:color w:val="auto"/>
            <w:sz w:val="22"/>
            <w:rtl/>
          </w:rPr>
          <w:delText>,</w:delText>
        </w:r>
      </w:del>
      <w:r w:rsidR="00CD659C" w:rsidRPr="00D74F54">
        <w:rPr>
          <w:rStyle w:val="emailstyle17"/>
          <w:rFonts w:cs="David" w:hint="cs"/>
          <w:color w:val="auto"/>
          <w:sz w:val="22"/>
          <w:rtl/>
        </w:rPr>
        <w:t xml:space="preserve"> </w:t>
      </w:r>
      <w:r w:rsidR="006E7D6C" w:rsidRPr="00D74F54">
        <w:rPr>
          <w:rStyle w:val="emailstyle17"/>
          <w:rFonts w:cs="David" w:hint="cs"/>
          <w:color w:val="auto"/>
          <w:sz w:val="22"/>
          <w:rtl/>
        </w:rPr>
        <w:t>ע</w:t>
      </w:r>
      <w:del w:id="2658" w:author="Shimon" w:date="2019-07-28T17:02:00Z">
        <w:r w:rsidR="006E7D6C" w:rsidRPr="00D74F54" w:rsidDel="00246385">
          <w:rPr>
            <w:rStyle w:val="emailstyle17"/>
            <w:rFonts w:cs="David" w:hint="cs"/>
            <w:color w:val="auto"/>
            <w:sz w:val="22"/>
            <w:rtl/>
          </w:rPr>
          <w:delText>ו</w:delText>
        </w:r>
      </w:del>
      <w:r w:rsidR="006E7D6C" w:rsidRPr="00D74F54">
        <w:rPr>
          <w:rStyle w:val="emailstyle17"/>
          <w:rFonts w:cs="David" w:hint="cs"/>
          <w:color w:val="auto"/>
          <w:sz w:val="22"/>
          <w:rtl/>
        </w:rPr>
        <w:t xml:space="preserve">מד על </w:t>
      </w:r>
      <w:r w:rsidR="00CD659C" w:rsidRPr="00D74F54">
        <w:rPr>
          <w:rStyle w:val="emailstyle17"/>
          <w:rFonts w:cs="David" w:hint="cs"/>
          <w:color w:val="auto"/>
          <w:sz w:val="22"/>
          <w:rtl/>
        </w:rPr>
        <w:t xml:space="preserve">סך של </w:t>
      </w:r>
      <w:r w:rsidR="00353EF1" w:rsidRPr="00D74F54">
        <w:rPr>
          <w:rStyle w:val="emailstyle17"/>
          <w:rFonts w:cs="David" w:hint="cs"/>
          <w:b/>
          <w:bCs/>
          <w:color w:val="auto"/>
          <w:sz w:val="22"/>
          <w:rtl/>
        </w:rPr>
        <w:t>35,</w:t>
      </w:r>
      <w:del w:id="2659" w:author="Shimon" w:date="2019-08-04T13:25:00Z">
        <w:r w:rsidR="009E4D90" w:rsidRPr="00D74F54" w:rsidDel="00E8778A">
          <w:rPr>
            <w:rStyle w:val="emailstyle17"/>
            <w:rFonts w:cs="David" w:hint="cs"/>
            <w:b/>
            <w:bCs/>
            <w:color w:val="auto"/>
            <w:sz w:val="22"/>
            <w:rtl/>
          </w:rPr>
          <w:delText>467</w:delText>
        </w:r>
        <w:r w:rsidR="00CD659C" w:rsidRPr="00D74F54" w:rsidDel="00E8778A">
          <w:rPr>
            <w:rStyle w:val="emailstyle17"/>
            <w:rFonts w:cs="David" w:hint="cs"/>
            <w:b/>
            <w:bCs/>
            <w:color w:val="auto"/>
            <w:sz w:val="22"/>
            <w:rtl/>
          </w:rPr>
          <w:delText xml:space="preserve"> </w:delText>
        </w:r>
      </w:del>
      <w:ins w:id="2660" w:author="Shimon" w:date="2019-08-04T13:25:00Z">
        <w:r w:rsidR="00E8778A" w:rsidRPr="00D74F54">
          <w:rPr>
            <w:rStyle w:val="emailstyle17"/>
            <w:rFonts w:cs="David" w:hint="cs"/>
            <w:b/>
            <w:bCs/>
            <w:color w:val="auto"/>
            <w:sz w:val="22"/>
            <w:rtl/>
          </w:rPr>
          <w:t>46</w:t>
        </w:r>
        <w:r w:rsidR="00E8778A">
          <w:rPr>
            <w:rStyle w:val="emailstyle17"/>
            <w:rFonts w:cs="David" w:hint="cs"/>
            <w:b/>
            <w:bCs/>
            <w:color w:val="auto"/>
            <w:sz w:val="22"/>
            <w:rtl/>
          </w:rPr>
          <w:t>1</w:t>
        </w:r>
        <w:r w:rsidR="00E8778A" w:rsidRPr="00D74F54">
          <w:rPr>
            <w:rStyle w:val="emailstyle17"/>
            <w:rFonts w:cs="David" w:hint="cs"/>
            <w:b/>
            <w:bCs/>
            <w:color w:val="auto"/>
            <w:sz w:val="22"/>
            <w:rtl/>
          </w:rPr>
          <w:t xml:space="preserve"> </w:t>
        </w:r>
      </w:ins>
      <w:ins w:id="2661" w:author="Shimon" w:date="2019-07-28T17:04:00Z">
        <w:r w:rsidR="00246385" w:rsidRPr="00D74F54">
          <w:rPr>
            <w:rStyle w:val="emailstyle17"/>
            <w:rFonts w:cs="David" w:hint="cs"/>
            <w:b/>
            <w:bCs/>
            <w:color w:val="auto"/>
            <w:sz w:val="22"/>
            <w:rtl/>
          </w:rPr>
          <w:t>₪</w:t>
        </w:r>
      </w:ins>
      <w:ins w:id="2662" w:author="Shimon" w:date="2019-08-04T13:23:00Z">
        <w:r w:rsidR="00E8778A">
          <w:rPr>
            <w:rStyle w:val="emailstyle17"/>
            <w:rFonts w:cs="David" w:hint="cs"/>
            <w:b/>
            <w:bCs/>
            <w:color w:val="auto"/>
            <w:sz w:val="22"/>
            <w:rtl/>
          </w:rPr>
          <w:t xml:space="preserve"> לחודש</w:t>
        </w:r>
      </w:ins>
      <w:ins w:id="2663" w:author="Shimon" w:date="2019-07-28T17:04:00Z">
        <w:r w:rsidR="00246385">
          <w:rPr>
            <w:rStyle w:val="emailstyle17"/>
            <w:rFonts w:cs="David" w:hint="cs"/>
            <w:b/>
            <w:bCs/>
            <w:color w:val="auto"/>
            <w:sz w:val="22"/>
            <w:rtl/>
          </w:rPr>
          <w:t>.</w:t>
        </w:r>
        <w:r w:rsidR="00246385" w:rsidRPr="00D74F54">
          <w:rPr>
            <w:rStyle w:val="emailstyle17"/>
            <w:rFonts w:cs="David" w:hint="cs"/>
            <w:b/>
            <w:bCs/>
            <w:color w:val="auto"/>
            <w:sz w:val="22"/>
            <w:rtl/>
          </w:rPr>
          <w:t xml:space="preserve"> </w:t>
        </w:r>
      </w:ins>
    </w:p>
    <w:p w14:paraId="132195B1" w14:textId="77777777" w:rsidR="00E8778A" w:rsidRDefault="00CD659C">
      <w:pPr>
        <w:pStyle w:val="11"/>
        <w:tabs>
          <w:tab w:val="left" w:pos="1088"/>
        </w:tabs>
        <w:spacing w:before="0" w:line="360" w:lineRule="auto"/>
        <w:ind w:left="1089" w:firstLine="0"/>
        <w:rPr>
          <w:ins w:id="2664" w:author="Shimon" w:date="2019-08-04T13:26:00Z"/>
          <w:rStyle w:val="emailstyle17"/>
          <w:rFonts w:cs="David"/>
          <w:color w:val="auto"/>
          <w:sz w:val="22"/>
          <w:rtl/>
        </w:rPr>
        <w:pPrChange w:id="2665" w:author="Shimon" w:date="2019-08-04T13:25:00Z">
          <w:pPr>
            <w:pStyle w:val="11"/>
            <w:tabs>
              <w:tab w:val="left" w:pos="1088"/>
            </w:tabs>
            <w:spacing w:before="0" w:after="240" w:line="360" w:lineRule="auto"/>
            <w:ind w:left="1088" w:firstLine="0"/>
          </w:pPr>
        </w:pPrChange>
      </w:pPr>
      <w:del w:id="2666" w:author="Shimon" w:date="2019-07-28T17:04:00Z">
        <w:r w:rsidRPr="00D74F54" w:rsidDel="00246385">
          <w:rPr>
            <w:rStyle w:val="emailstyle17"/>
            <w:rFonts w:cs="David" w:hint="cs"/>
            <w:b/>
            <w:bCs/>
            <w:color w:val="auto"/>
            <w:sz w:val="22"/>
            <w:rtl/>
          </w:rPr>
          <w:delText>₪</w:delText>
        </w:r>
        <w:r w:rsidR="00675E15" w:rsidRPr="00D74F54" w:rsidDel="00246385">
          <w:rPr>
            <w:rStyle w:val="emailstyle17"/>
            <w:rFonts w:cs="David" w:hint="cs"/>
            <w:b/>
            <w:bCs/>
            <w:color w:val="auto"/>
            <w:sz w:val="22"/>
            <w:rtl/>
          </w:rPr>
          <w:delText xml:space="preserve"> </w:delText>
        </w:r>
        <w:r w:rsidR="00675E15" w:rsidRPr="00D74F54" w:rsidDel="00246385">
          <w:rPr>
            <w:rStyle w:val="emailstyle17"/>
            <w:rFonts w:cs="David" w:hint="cs"/>
            <w:color w:val="auto"/>
            <w:sz w:val="22"/>
            <w:rtl/>
          </w:rPr>
          <w:delText>מורכב משכר יסוד משולב, משת.רגי.נטו., קבועות נטו</w:delText>
        </w:r>
        <w:r w:rsidR="0053298C" w:rsidRPr="0053298C" w:rsidDel="00246385">
          <w:rPr>
            <w:rStyle w:val="emailstyle17"/>
            <w:rFonts w:cs="David" w:hint="cs"/>
            <w:color w:val="auto"/>
            <w:sz w:val="22"/>
            <w:rtl/>
          </w:rPr>
          <w:delText xml:space="preserve"> </w:delText>
        </w:r>
        <w:r w:rsidR="0053298C" w:rsidDel="00246385">
          <w:rPr>
            <w:rStyle w:val="emailstyle17"/>
            <w:rFonts w:cs="David" w:hint="cs"/>
            <w:color w:val="auto"/>
            <w:sz w:val="22"/>
            <w:rtl/>
          </w:rPr>
          <w:delText>וקבועות</w:delText>
        </w:r>
        <w:r w:rsidR="0053298C" w:rsidRPr="0053298C" w:rsidDel="00246385">
          <w:rPr>
            <w:rStyle w:val="emailstyle17"/>
            <w:rFonts w:cs="David" w:hint="cs"/>
            <w:color w:val="auto"/>
            <w:sz w:val="22"/>
            <w:rtl/>
          </w:rPr>
          <w:delText xml:space="preserve"> </w:delText>
        </w:r>
        <w:r w:rsidR="0053298C" w:rsidDel="00246385">
          <w:rPr>
            <w:rStyle w:val="emailstyle17"/>
            <w:rFonts w:cs="David" w:hint="cs"/>
            <w:color w:val="auto"/>
            <w:sz w:val="22"/>
            <w:rtl/>
          </w:rPr>
          <w:delText>ברוטו</w:delText>
        </w:r>
        <w:r w:rsidR="00675E15" w:rsidRPr="00D74F54" w:rsidDel="00246385">
          <w:rPr>
            <w:rStyle w:val="emailstyle17"/>
            <w:rFonts w:cs="David" w:hint="cs"/>
            <w:color w:val="auto"/>
            <w:sz w:val="22"/>
            <w:rtl/>
          </w:rPr>
          <w:delText>, גילום מס הכ, נטו ב"ל מג')</w:delText>
        </w:r>
        <w:r w:rsidRPr="00D74F54" w:rsidDel="00246385">
          <w:rPr>
            <w:rStyle w:val="emailstyle17"/>
            <w:rFonts w:cs="David" w:hint="cs"/>
            <w:b/>
            <w:bCs/>
            <w:color w:val="auto"/>
            <w:sz w:val="22"/>
            <w:rtl/>
          </w:rPr>
          <w:delText>.</w:delText>
        </w:r>
        <w:r w:rsidR="009E4D90" w:rsidRPr="00D74F54" w:rsidDel="00246385">
          <w:rPr>
            <w:rStyle w:val="emailstyle17"/>
            <w:rFonts w:cs="David" w:hint="cs"/>
            <w:color w:val="auto"/>
            <w:sz w:val="22"/>
            <w:rtl/>
          </w:rPr>
          <w:delText xml:space="preserve"> </w:delText>
        </w:r>
      </w:del>
      <w:r w:rsidR="00E30409">
        <w:rPr>
          <w:rStyle w:val="emailstyle17"/>
          <w:rFonts w:cs="David" w:hint="cs"/>
          <w:color w:val="auto"/>
          <w:sz w:val="22"/>
          <w:rtl/>
        </w:rPr>
        <w:t xml:space="preserve">עבור 20 חודשים זכאי התובע לסך </w:t>
      </w:r>
      <w:r w:rsidR="00E30409" w:rsidRPr="00ED4A9B">
        <w:rPr>
          <w:rStyle w:val="emailstyle17"/>
          <w:rFonts w:cs="David"/>
          <w:color w:val="auto"/>
          <w:sz w:val="22"/>
          <w:rtl/>
          <w:rPrChange w:id="2667" w:author="Shimon" w:date="2019-07-28T18:49:00Z">
            <w:rPr>
              <w:rStyle w:val="emailstyle17"/>
              <w:rFonts w:cs="David"/>
              <w:b/>
              <w:bCs/>
              <w:color w:val="auto"/>
              <w:sz w:val="22"/>
              <w:rtl/>
            </w:rPr>
          </w:rPrChange>
        </w:rPr>
        <w:t>709,</w:t>
      </w:r>
      <w:del w:id="2668" w:author="Shimon" w:date="2019-08-04T13:25:00Z">
        <w:r w:rsidR="00E30409" w:rsidRPr="00ED4A9B" w:rsidDel="00E8778A">
          <w:rPr>
            <w:rStyle w:val="emailstyle17"/>
            <w:rFonts w:cs="David"/>
            <w:color w:val="auto"/>
            <w:sz w:val="22"/>
            <w:rtl/>
            <w:rPrChange w:id="2669" w:author="Shimon" w:date="2019-07-28T18:49:00Z">
              <w:rPr>
                <w:rStyle w:val="emailstyle17"/>
                <w:rFonts w:cs="David"/>
                <w:b/>
                <w:bCs/>
                <w:color w:val="auto"/>
                <w:sz w:val="22"/>
                <w:rtl/>
              </w:rPr>
            </w:rPrChange>
          </w:rPr>
          <w:delText>340</w:delText>
        </w:r>
      </w:del>
      <w:ins w:id="2670" w:author="Shimon" w:date="2019-08-04T13:25:00Z">
        <w:r w:rsidR="00E8778A">
          <w:rPr>
            <w:rStyle w:val="emailstyle17"/>
            <w:rFonts w:cs="David" w:hint="cs"/>
            <w:color w:val="auto"/>
            <w:sz w:val="22"/>
            <w:rtl/>
          </w:rPr>
          <w:t>22</w:t>
        </w:r>
        <w:r w:rsidR="00E8778A" w:rsidRPr="00ED4A9B">
          <w:rPr>
            <w:rStyle w:val="emailstyle17"/>
            <w:rFonts w:cs="David"/>
            <w:color w:val="auto"/>
            <w:sz w:val="22"/>
            <w:rtl/>
            <w:rPrChange w:id="2671" w:author="Shimon" w:date="2019-07-28T18:49:00Z">
              <w:rPr>
                <w:rStyle w:val="emailstyle17"/>
                <w:rFonts w:cs="David"/>
                <w:b/>
                <w:bCs/>
                <w:color w:val="auto"/>
                <w:sz w:val="22"/>
                <w:rtl/>
              </w:rPr>
            </w:rPrChange>
          </w:rPr>
          <w:t>0</w:t>
        </w:r>
      </w:ins>
      <w:del w:id="2672" w:author="Shimon" w:date="2019-08-04T13:23:00Z">
        <w:r w:rsidR="00E30409" w:rsidRPr="00ED4A9B" w:rsidDel="00E8778A">
          <w:rPr>
            <w:rStyle w:val="emailstyle17"/>
            <w:rFonts w:cs="David"/>
            <w:color w:val="auto"/>
            <w:sz w:val="22"/>
            <w:rtl/>
            <w:rPrChange w:id="2673" w:author="Shimon" w:date="2019-07-28T18:49:00Z">
              <w:rPr>
                <w:rStyle w:val="emailstyle17"/>
                <w:rFonts w:cs="David"/>
                <w:b/>
                <w:bCs/>
                <w:color w:val="auto"/>
                <w:sz w:val="22"/>
                <w:rtl/>
              </w:rPr>
            </w:rPrChange>
          </w:rPr>
          <w:delText xml:space="preserve"> </w:delText>
        </w:r>
      </w:del>
      <w:r w:rsidR="00E30409" w:rsidRPr="00ED4A9B">
        <w:rPr>
          <w:rStyle w:val="emailstyle17"/>
          <w:rFonts w:cs="David" w:hint="eastAsia"/>
          <w:color w:val="auto"/>
          <w:sz w:val="22"/>
          <w:rtl/>
          <w:rPrChange w:id="2674" w:author="Shimon" w:date="2019-07-28T18:49:00Z">
            <w:rPr>
              <w:rStyle w:val="emailstyle17"/>
              <w:rFonts w:cs="David" w:hint="eastAsia"/>
              <w:b/>
              <w:bCs/>
              <w:color w:val="auto"/>
              <w:sz w:val="22"/>
              <w:rtl/>
            </w:rPr>
          </w:rPrChange>
        </w:rPr>
        <w:t>₪</w:t>
      </w:r>
      <w:ins w:id="2675" w:author="Shimon" w:date="2019-08-04T13:25:00Z">
        <w:r w:rsidR="00E8778A">
          <w:rPr>
            <w:rStyle w:val="emailstyle17"/>
            <w:rFonts w:cs="David" w:hint="cs"/>
            <w:color w:val="auto"/>
            <w:sz w:val="22"/>
            <w:rtl/>
          </w:rPr>
          <w:t xml:space="preserve"> (35,461 </w:t>
        </w:r>
      </w:ins>
      <w:ins w:id="2676" w:author="Shimon" w:date="2019-08-04T13:26:00Z">
        <w:r w:rsidR="00E8778A">
          <w:rPr>
            <w:rStyle w:val="emailstyle17"/>
            <w:rFonts w:cs="David" w:hint="cs"/>
            <w:color w:val="auto"/>
            <w:sz w:val="22"/>
          </w:rPr>
          <w:t>X</w:t>
        </w:r>
        <w:r w:rsidR="00E8778A">
          <w:rPr>
            <w:rStyle w:val="emailstyle17"/>
            <w:rFonts w:cs="David" w:hint="cs"/>
            <w:color w:val="auto"/>
            <w:sz w:val="22"/>
            <w:rtl/>
          </w:rPr>
          <w:t xml:space="preserve"> 20).</w:t>
        </w:r>
      </w:ins>
    </w:p>
    <w:p w14:paraId="2B400320" w14:textId="46FB5CE1" w:rsidR="00E8778A" w:rsidRDefault="00E8778A">
      <w:pPr>
        <w:pStyle w:val="11"/>
        <w:tabs>
          <w:tab w:val="left" w:pos="1088"/>
        </w:tabs>
        <w:spacing w:before="0" w:line="360" w:lineRule="auto"/>
        <w:ind w:left="1089" w:firstLine="0"/>
        <w:rPr>
          <w:ins w:id="2677" w:author="Shimon" w:date="2019-08-04T13:26:00Z"/>
          <w:rStyle w:val="emailstyle17"/>
          <w:rFonts w:cs="David"/>
          <w:color w:val="auto"/>
          <w:sz w:val="22"/>
          <w:rtl/>
        </w:rPr>
        <w:pPrChange w:id="2678" w:author="Shimon" w:date="2019-08-04T13:25:00Z">
          <w:pPr>
            <w:pStyle w:val="11"/>
            <w:tabs>
              <w:tab w:val="left" w:pos="1088"/>
            </w:tabs>
            <w:spacing w:before="0" w:after="240" w:line="360" w:lineRule="auto"/>
            <w:ind w:left="1088" w:firstLine="0"/>
          </w:pPr>
        </w:pPrChange>
      </w:pPr>
      <w:ins w:id="2679" w:author="Shimon" w:date="2019-08-04T13:26:00Z">
        <w:r>
          <w:rPr>
            <w:rStyle w:val="emailstyle17"/>
            <w:rFonts w:cs="David" w:hint="cs"/>
            <w:color w:val="auto"/>
            <w:sz w:val="22"/>
            <w:rtl/>
          </w:rPr>
          <w:t xml:space="preserve">      </w:t>
        </w:r>
      </w:ins>
      <w:ins w:id="2680" w:author="Shimon" w:date="2019-08-04T13:22:00Z">
        <w:r>
          <w:rPr>
            <w:rStyle w:val="emailstyle17"/>
            <w:rFonts w:cs="David" w:hint="cs"/>
            <w:color w:val="auto"/>
            <w:sz w:val="22"/>
            <w:rtl/>
          </w:rPr>
          <w:t>תשלומים נילוים אחרים בסך</w:t>
        </w:r>
      </w:ins>
      <w:ins w:id="2681" w:author="Shimon" w:date="2019-08-04T13:27:00Z">
        <w:r>
          <w:rPr>
            <w:rStyle w:val="emailstyle17"/>
            <w:rFonts w:cs="David" w:hint="cs"/>
            <w:color w:val="auto"/>
            <w:sz w:val="22"/>
            <w:rtl/>
          </w:rPr>
          <w:t xml:space="preserve"> </w:t>
        </w:r>
      </w:ins>
      <w:ins w:id="2682" w:author="Shimon" w:date="2019-07-28T18:48:00Z">
        <w:r w:rsidR="00ED4A9B">
          <w:rPr>
            <w:rStyle w:val="emailstyle17"/>
            <w:rFonts w:cs="David" w:hint="cs"/>
            <w:color w:val="auto"/>
            <w:sz w:val="22"/>
            <w:rtl/>
          </w:rPr>
          <w:t xml:space="preserve"> </w:t>
        </w:r>
      </w:ins>
      <w:ins w:id="2683" w:author="Shimon" w:date="2019-07-30T15:03:00Z">
        <w:r w:rsidR="00303827" w:rsidRPr="00E8778A">
          <w:rPr>
            <w:rStyle w:val="emailstyle17"/>
            <w:rFonts w:cs="David"/>
            <w:color w:val="auto"/>
            <w:sz w:val="22"/>
            <w:u w:val="single"/>
            <w:rtl/>
            <w:rPrChange w:id="2684" w:author="Shimon" w:date="2019-08-04T13:26:00Z">
              <w:rPr>
                <w:rStyle w:val="emailstyle17"/>
                <w:rFonts w:cs="David"/>
                <w:color w:val="auto"/>
                <w:sz w:val="22"/>
                <w:rtl/>
              </w:rPr>
            </w:rPrChange>
          </w:rPr>
          <w:t>210,628</w:t>
        </w:r>
      </w:ins>
      <w:ins w:id="2685" w:author="Shimon" w:date="2019-07-28T18:48:00Z">
        <w:r w:rsidRPr="00E8778A">
          <w:rPr>
            <w:rStyle w:val="emailstyle17"/>
            <w:rFonts w:cs="David"/>
            <w:color w:val="auto"/>
            <w:sz w:val="22"/>
            <w:u w:val="single"/>
            <w:rtl/>
            <w:rPrChange w:id="2686" w:author="Shimon" w:date="2019-08-04T13:26:00Z">
              <w:rPr>
                <w:rStyle w:val="emailstyle17"/>
                <w:rFonts w:cs="David"/>
                <w:color w:val="auto"/>
                <w:sz w:val="22"/>
                <w:rtl/>
              </w:rPr>
            </w:rPrChange>
          </w:rPr>
          <w:t xml:space="preserve"> ₪</w:t>
        </w:r>
      </w:ins>
      <w:ins w:id="2687" w:author="Shimon" w:date="2019-08-04T13:23:00Z">
        <w:r w:rsidRPr="00E8778A">
          <w:rPr>
            <w:rStyle w:val="emailstyle17"/>
            <w:rFonts w:cs="David"/>
            <w:color w:val="auto"/>
            <w:sz w:val="22"/>
            <w:u w:val="single"/>
            <w:rtl/>
            <w:rPrChange w:id="2688" w:author="Shimon" w:date="2019-08-04T13:26:00Z">
              <w:rPr>
                <w:rStyle w:val="emailstyle17"/>
                <w:rFonts w:cs="David"/>
                <w:color w:val="auto"/>
                <w:sz w:val="22"/>
                <w:rtl/>
              </w:rPr>
            </w:rPrChange>
          </w:rPr>
          <w:t xml:space="preserve">, </w:t>
        </w:r>
      </w:ins>
      <w:ins w:id="2689" w:author="Shimon" w:date="2019-07-28T18:48:00Z">
        <w:r w:rsidR="00ED4A9B">
          <w:rPr>
            <w:rStyle w:val="emailstyle17"/>
            <w:rFonts w:cs="David" w:hint="cs"/>
            <w:color w:val="auto"/>
            <w:sz w:val="22"/>
            <w:rtl/>
          </w:rPr>
          <w:t>כמפורט להלן</w:t>
        </w:r>
      </w:ins>
      <w:ins w:id="2690" w:author="Shimon" w:date="2019-07-28T18:49:00Z">
        <w:r w:rsidR="00ED4A9B">
          <w:rPr>
            <w:rStyle w:val="emailstyle17"/>
            <w:rFonts w:cs="David" w:hint="cs"/>
            <w:color w:val="auto"/>
            <w:sz w:val="22"/>
            <w:rtl/>
          </w:rPr>
          <w:t xml:space="preserve">, </w:t>
        </w:r>
      </w:ins>
    </w:p>
    <w:p w14:paraId="1317B039" w14:textId="40EE3D67" w:rsidR="005D17E5" w:rsidRDefault="00ED4A9B">
      <w:pPr>
        <w:pStyle w:val="11"/>
        <w:tabs>
          <w:tab w:val="left" w:pos="1088"/>
        </w:tabs>
        <w:spacing w:before="0" w:after="120" w:line="360" w:lineRule="auto"/>
        <w:ind w:left="1089" w:firstLine="0"/>
        <w:rPr>
          <w:ins w:id="2691" w:author="Shimon" w:date="2019-08-04T13:28:00Z"/>
          <w:rStyle w:val="emailstyle17"/>
          <w:rFonts w:cs="David"/>
          <w:color w:val="auto"/>
          <w:sz w:val="22"/>
          <w:rtl/>
        </w:rPr>
        <w:pPrChange w:id="2692" w:author="Shimon" w:date="2019-08-04T13:34:00Z">
          <w:pPr>
            <w:pStyle w:val="11"/>
            <w:tabs>
              <w:tab w:val="left" w:pos="1088"/>
            </w:tabs>
            <w:spacing w:before="0" w:after="240" w:line="360" w:lineRule="auto"/>
            <w:ind w:left="1088" w:firstLine="0"/>
          </w:pPr>
        </w:pPrChange>
      </w:pPr>
      <w:ins w:id="2693" w:author="Shimon" w:date="2019-07-28T18:49:00Z">
        <w:r>
          <w:rPr>
            <w:rStyle w:val="emailstyle17"/>
            <w:rFonts w:cs="David" w:hint="cs"/>
            <w:color w:val="auto"/>
            <w:sz w:val="22"/>
            <w:rtl/>
          </w:rPr>
          <w:t>ומכאן ש</w:t>
        </w:r>
        <w:r w:rsidRPr="00DC3E9D">
          <w:rPr>
            <w:rStyle w:val="emailstyle17"/>
            <w:rFonts w:cs="David" w:hint="eastAsia"/>
            <w:b/>
            <w:bCs/>
            <w:color w:val="auto"/>
            <w:sz w:val="22"/>
            <w:rtl/>
            <w:rPrChange w:id="2694" w:author="Shimon" w:date="2019-08-04T13:28:00Z">
              <w:rPr>
                <w:rStyle w:val="emailstyle17"/>
                <w:rFonts w:cs="David" w:hint="eastAsia"/>
                <w:color w:val="auto"/>
                <w:sz w:val="22"/>
                <w:rtl/>
              </w:rPr>
            </w:rPrChange>
          </w:rPr>
          <w:t>סכום</w:t>
        </w:r>
        <w:r w:rsidRPr="00DC3E9D">
          <w:rPr>
            <w:rStyle w:val="emailstyle17"/>
            <w:rFonts w:cs="David"/>
            <w:b/>
            <w:bCs/>
            <w:color w:val="auto"/>
            <w:sz w:val="22"/>
            <w:rtl/>
            <w:rPrChange w:id="2695" w:author="Shimon" w:date="2019-08-04T13:28:00Z">
              <w:rPr>
                <w:rStyle w:val="emailstyle17"/>
                <w:rFonts w:cs="David"/>
                <w:color w:val="auto"/>
                <w:sz w:val="22"/>
                <w:rtl/>
              </w:rPr>
            </w:rPrChange>
          </w:rPr>
          <w:t xml:space="preserve"> התביעה </w:t>
        </w:r>
      </w:ins>
      <w:ins w:id="2696" w:author="Shimon" w:date="2019-08-04T13:26:00Z">
        <w:r w:rsidR="00E8778A" w:rsidRPr="00DC3E9D">
          <w:rPr>
            <w:rStyle w:val="emailstyle17"/>
            <w:rFonts w:cs="David" w:hint="eastAsia"/>
            <w:b/>
            <w:bCs/>
            <w:color w:val="auto"/>
            <w:sz w:val="22"/>
            <w:rtl/>
            <w:rPrChange w:id="2697" w:author="Shimon" w:date="2019-08-04T13:28:00Z">
              <w:rPr>
                <w:rStyle w:val="emailstyle17"/>
                <w:rFonts w:cs="David" w:hint="eastAsia"/>
                <w:color w:val="auto"/>
                <w:sz w:val="22"/>
                <w:rtl/>
              </w:rPr>
            </w:rPrChange>
          </w:rPr>
          <w:t>מגיעה</w:t>
        </w:r>
        <w:r w:rsidR="00E8778A" w:rsidRPr="00DC3E9D">
          <w:rPr>
            <w:rStyle w:val="emailstyle17"/>
            <w:rFonts w:cs="David"/>
            <w:b/>
            <w:bCs/>
            <w:color w:val="auto"/>
            <w:sz w:val="22"/>
            <w:rtl/>
            <w:rPrChange w:id="2698" w:author="Shimon" w:date="2019-08-04T13:28:00Z">
              <w:rPr>
                <w:rStyle w:val="emailstyle17"/>
                <w:rFonts w:cs="David"/>
                <w:color w:val="auto"/>
                <w:sz w:val="22"/>
                <w:rtl/>
              </w:rPr>
            </w:rPrChange>
          </w:rPr>
          <w:t xml:space="preserve"> </w:t>
        </w:r>
        <w:r w:rsidR="00E8778A" w:rsidRPr="00DC3E9D">
          <w:rPr>
            <w:rStyle w:val="emailstyle17"/>
            <w:rFonts w:cs="David" w:hint="eastAsia"/>
            <w:b/>
            <w:bCs/>
            <w:color w:val="auto"/>
            <w:sz w:val="22"/>
            <w:rtl/>
            <w:rPrChange w:id="2699" w:author="Shimon" w:date="2019-08-04T13:28:00Z">
              <w:rPr>
                <w:rStyle w:val="emailstyle17"/>
                <w:rFonts w:cs="David" w:hint="eastAsia"/>
                <w:color w:val="auto"/>
                <w:sz w:val="22"/>
                <w:rtl/>
              </w:rPr>
            </w:rPrChange>
          </w:rPr>
          <w:t>ל</w:t>
        </w:r>
      </w:ins>
      <w:ins w:id="2700" w:author="Shimon" w:date="2019-08-04T13:27:00Z">
        <w:r w:rsidR="00E8778A" w:rsidRPr="00DC3E9D">
          <w:rPr>
            <w:rStyle w:val="emailstyle17"/>
            <w:rFonts w:cs="David"/>
            <w:b/>
            <w:bCs/>
            <w:color w:val="auto"/>
            <w:sz w:val="22"/>
            <w:rtl/>
            <w:rPrChange w:id="2701" w:author="Shimon" w:date="2019-08-04T13:28:00Z">
              <w:rPr>
                <w:rStyle w:val="emailstyle17"/>
                <w:rFonts w:cs="David"/>
                <w:color w:val="auto"/>
                <w:sz w:val="22"/>
                <w:rtl/>
              </w:rPr>
            </w:rPrChange>
          </w:rPr>
          <w:t>:919,848ש"ח</w:t>
        </w:r>
      </w:ins>
      <w:ins w:id="2702" w:author="Shimon" w:date="2019-08-04T13:28:00Z">
        <w:r w:rsidR="00DC3E9D">
          <w:rPr>
            <w:rStyle w:val="emailstyle17"/>
            <w:rFonts w:cs="David" w:hint="cs"/>
            <w:b/>
            <w:bCs/>
            <w:color w:val="auto"/>
            <w:sz w:val="22"/>
            <w:rtl/>
          </w:rPr>
          <w:t>,</w:t>
        </w:r>
      </w:ins>
      <w:del w:id="2703" w:author="Shimon" w:date="2019-07-28T18:48:00Z">
        <w:r w:rsidR="00E30409" w:rsidRPr="00DC3E9D" w:rsidDel="00ED4A9B">
          <w:rPr>
            <w:rStyle w:val="emailstyle17"/>
            <w:rFonts w:cs="David"/>
            <w:b/>
            <w:bCs/>
            <w:color w:val="auto"/>
            <w:sz w:val="22"/>
            <w:rtl/>
            <w:rPrChange w:id="2704" w:author="Shimon" w:date="2019-08-04T13:28:00Z">
              <w:rPr>
                <w:rStyle w:val="emailstyle17"/>
                <w:rFonts w:cs="David"/>
                <w:color w:val="auto"/>
                <w:sz w:val="22"/>
                <w:rtl/>
              </w:rPr>
            </w:rPrChange>
          </w:rPr>
          <w:delText>.</w:delText>
        </w:r>
      </w:del>
      <w:ins w:id="2705" w:author="Shimon" w:date="2019-07-28T18:51:00Z">
        <w:r w:rsidRPr="00DC3E9D">
          <w:rPr>
            <w:rStyle w:val="emailstyle17"/>
            <w:rFonts w:cs="David"/>
            <w:b/>
            <w:bCs/>
            <w:color w:val="auto"/>
            <w:sz w:val="22"/>
            <w:rtl/>
            <w:rPrChange w:id="2706" w:author="Shimon" w:date="2019-08-04T13:28:00Z">
              <w:rPr>
                <w:rStyle w:val="emailstyle17"/>
                <w:rFonts w:cs="David"/>
                <w:color w:val="auto"/>
                <w:sz w:val="22"/>
                <w:rtl/>
              </w:rPr>
            </w:rPrChange>
          </w:rPr>
          <w:t xml:space="preserve"> </w:t>
        </w:r>
        <w:r>
          <w:rPr>
            <w:rStyle w:val="emailstyle17"/>
            <w:rFonts w:cs="David" w:hint="cs"/>
            <w:color w:val="auto"/>
            <w:sz w:val="22"/>
            <w:rtl/>
          </w:rPr>
          <w:t>בתוספת הפר</w:t>
        </w:r>
      </w:ins>
      <w:ins w:id="2707" w:author="Shimon" w:date="2019-07-28T19:04:00Z">
        <w:r w:rsidR="005D17E5">
          <w:rPr>
            <w:rStyle w:val="emailstyle17"/>
            <w:rFonts w:cs="David" w:hint="cs"/>
            <w:color w:val="auto"/>
            <w:sz w:val="22"/>
            <w:rtl/>
          </w:rPr>
          <w:t>ש</w:t>
        </w:r>
      </w:ins>
      <w:ins w:id="2708" w:author="Shimon" w:date="2019-07-28T18:51:00Z">
        <w:r>
          <w:rPr>
            <w:rStyle w:val="emailstyle17"/>
            <w:rFonts w:cs="David" w:hint="cs"/>
            <w:color w:val="auto"/>
            <w:sz w:val="22"/>
            <w:rtl/>
          </w:rPr>
          <w:t>י הצמדה והלנת שכר.</w:t>
        </w:r>
      </w:ins>
      <w:ins w:id="2709" w:author="Shimon" w:date="2019-07-28T18:59:00Z">
        <w:r w:rsidR="005D17E5" w:rsidRPr="00B35087">
          <w:rPr>
            <w:rStyle w:val="emailstyle17"/>
            <w:rFonts w:cs="David" w:hint="cs"/>
            <w:color w:val="auto"/>
            <w:sz w:val="22"/>
            <w:rtl/>
          </w:rPr>
          <w:t xml:space="preserve"> </w:t>
        </w:r>
      </w:ins>
    </w:p>
    <w:p w14:paraId="3E825282" w14:textId="77777777" w:rsidR="00DC3E9D" w:rsidRDefault="00DC3E9D">
      <w:pPr>
        <w:pStyle w:val="11"/>
        <w:tabs>
          <w:tab w:val="left" w:pos="1088"/>
        </w:tabs>
        <w:spacing w:before="0" w:line="360" w:lineRule="auto"/>
        <w:ind w:left="523" w:hanging="13"/>
        <w:rPr>
          <w:ins w:id="2710" w:author="Shimon" w:date="2019-08-04T13:34:00Z"/>
          <w:rStyle w:val="emailstyle17"/>
          <w:rFonts w:cs="David"/>
          <w:color w:val="auto"/>
          <w:sz w:val="22"/>
          <w:rtl/>
        </w:rPr>
        <w:pPrChange w:id="2711" w:author="Shimon" w:date="2019-08-04T13:33:00Z">
          <w:pPr>
            <w:pStyle w:val="11"/>
            <w:tabs>
              <w:tab w:val="left" w:pos="1088"/>
            </w:tabs>
            <w:spacing w:before="0" w:after="240" w:line="360" w:lineRule="auto"/>
            <w:ind w:left="1088" w:firstLine="0"/>
          </w:pPr>
        </w:pPrChange>
      </w:pPr>
      <w:ins w:id="2712" w:author="Shimon" w:date="2019-08-04T13:33:00Z">
        <w:r>
          <w:rPr>
            <w:rStyle w:val="emailstyle17"/>
            <w:rFonts w:cs="David" w:hint="cs"/>
            <w:color w:val="auto"/>
            <w:sz w:val="22"/>
            <w:rtl/>
          </w:rPr>
          <w:t xml:space="preserve"> </w:t>
        </w:r>
        <w:r w:rsidRPr="00B35087">
          <w:rPr>
            <w:rStyle w:val="emailstyle17"/>
            <w:rFonts w:cs="David" w:hint="cs"/>
            <w:color w:val="auto"/>
            <w:sz w:val="22"/>
            <w:rtl/>
          </w:rPr>
          <w:t xml:space="preserve">על מנת למנוע טענה בדבר כפל תשלומים, יש לנכות מסכום </w:t>
        </w:r>
        <w:r>
          <w:rPr>
            <w:rStyle w:val="emailstyle17"/>
            <w:rFonts w:cs="David" w:hint="cs"/>
            <w:color w:val="auto"/>
            <w:sz w:val="22"/>
            <w:rtl/>
          </w:rPr>
          <w:t>זה סך של 340,626ש"ח</w:t>
        </w:r>
      </w:ins>
      <w:ins w:id="2713" w:author="Shimon" w:date="2019-08-04T13:31:00Z">
        <w:r>
          <w:rPr>
            <w:rStyle w:val="emailstyle17"/>
            <w:rFonts w:cs="David" w:hint="cs"/>
            <w:color w:val="auto"/>
            <w:sz w:val="22"/>
            <w:rtl/>
          </w:rPr>
          <w:t>,</w:t>
        </w:r>
      </w:ins>
    </w:p>
    <w:p w14:paraId="59EFE9D1" w14:textId="4F0D729F" w:rsidR="005D17E5" w:rsidRDefault="00DC3E9D">
      <w:pPr>
        <w:pStyle w:val="11"/>
        <w:tabs>
          <w:tab w:val="left" w:pos="1088"/>
        </w:tabs>
        <w:spacing w:before="0" w:line="360" w:lineRule="auto"/>
        <w:ind w:left="523" w:hanging="13"/>
        <w:rPr>
          <w:ins w:id="2714" w:author="Shimon" w:date="2019-07-28T18:59:00Z"/>
          <w:rStyle w:val="emailstyle17"/>
          <w:rFonts w:cs="David"/>
          <w:color w:val="auto"/>
          <w:sz w:val="22"/>
        </w:rPr>
        <w:pPrChange w:id="2715" w:author="Shimon" w:date="2019-08-04T13:35:00Z">
          <w:pPr>
            <w:pStyle w:val="11"/>
            <w:tabs>
              <w:tab w:val="left" w:pos="1088"/>
            </w:tabs>
            <w:spacing w:before="0" w:after="240" w:line="360" w:lineRule="auto"/>
            <w:ind w:left="1088" w:firstLine="0"/>
          </w:pPr>
        </w:pPrChange>
      </w:pPr>
      <w:ins w:id="2716" w:author="Shimon" w:date="2019-08-04T13:31:00Z">
        <w:r>
          <w:rPr>
            <w:rStyle w:val="emailstyle17"/>
            <w:rFonts w:cs="David" w:hint="cs"/>
            <w:color w:val="auto"/>
            <w:sz w:val="22"/>
            <w:rtl/>
          </w:rPr>
          <w:t xml:space="preserve"> </w:t>
        </w:r>
      </w:ins>
      <w:ins w:id="2717" w:author="Shimon" w:date="2019-08-04T13:32:00Z">
        <w:r>
          <w:rPr>
            <w:rStyle w:val="emailstyle17"/>
            <w:rFonts w:cs="David" w:hint="cs"/>
            <w:color w:val="auto"/>
            <w:sz w:val="22"/>
            <w:rtl/>
          </w:rPr>
          <w:t>שקיבל</w:t>
        </w:r>
        <w:r w:rsidRPr="00B35087">
          <w:rPr>
            <w:rStyle w:val="emailstyle17"/>
            <w:rFonts w:cs="David" w:hint="cs"/>
            <w:color w:val="auto"/>
            <w:sz w:val="22"/>
            <w:rtl/>
          </w:rPr>
          <w:t xml:space="preserve"> התובע</w:t>
        </w:r>
        <w:r>
          <w:rPr>
            <w:rStyle w:val="emailstyle17"/>
            <w:rFonts w:cs="David" w:hint="cs"/>
            <w:color w:val="auto"/>
            <w:sz w:val="22"/>
            <w:rtl/>
          </w:rPr>
          <w:t xml:space="preserve"> בתקופה זאת, כגימלה</w:t>
        </w:r>
      </w:ins>
      <w:ins w:id="2718" w:author="Shimon" w:date="2019-08-04T13:34:00Z">
        <w:r>
          <w:rPr>
            <w:rStyle w:val="emailstyle17"/>
            <w:rFonts w:cs="David" w:hint="cs"/>
            <w:color w:val="auto"/>
            <w:sz w:val="22"/>
            <w:rtl/>
          </w:rPr>
          <w:t>.</w:t>
        </w:r>
      </w:ins>
    </w:p>
    <w:p w14:paraId="226CAD5D" w14:textId="3B0E1D5F" w:rsidR="009E4D90" w:rsidRPr="00DC3E9D" w:rsidRDefault="009E4D90">
      <w:pPr>
        <w:pStyle w:val="11"/>
        <w:spacing w:before="0" w:after="240"/>
        <w:ind w:left="1088" w:right="360" w:firstLine="0"/>
        <w:rPr>
          <w:rStyle w:val="emailstyle17"/>
          <w:rFonts w:cs="David"/>
          <w:color w:val="auto"/>
          <w:sz w:val="8"/>
          <w:szCs w:val="8"/>
          <w:rPrChange w:id="2719" w:author="Shimon" w:date="2019-08-04T13:35:00Z">
            <w:rPr>
              <w:rStyle w:val="emailstyle17"/>
              <w:rFonts w:cs="David"/>
              <w:color w:val="auto"/>
              <w:sz w:val="22"/>
            </w:rPr>
          </w:rPrChange>
        </w:rPr>
        <w:pPrChange w:id="2720" w:author="Shimon" w:date="2019-07-28T17:14:00Z">
          <w:pPr>
            <w:pStyle w:val="11"/>
            <w:numPr>
              <w:ilvl w:val="1"/>
              <w:numId w:val="14"/>
            </w:numPr>
            <w:tabs>
              <w:tab w:val="num" w:pos="792"/>
            </w:tabs>
            <w:spacing w:before="0" w:after="240" w:line="360" w:lineRule="auto"/>
            <w:ind w:left="1088" w:right="792" w:hanging="567"/>
          </w:pPr>
        </w:pPrChange>
      </w:pPr>
    </w:p>
    <w:p w14:paraId="3EE18174" w14:textId="0DAC321F" w:rsidR="00246385" w:rsidRDefault="009E4D90" w:rsidP="00246385">
      <w:pPr>
        <w:pStyle w:val="11"/>
        <w:tabs>
          <w:tab w:val="left" w:pos="1088"/>
        </w:tabs>
        <w:spacing w:before="0" w:after="240" w:line="360" w:lineRule="auto"/>
        <w:ind w:left="1088" w:firstLine="0"/>
        <w:rPr>
          <w:ins w:id="2721" w:author="Shimon" w:date="2019-07-28T16:59:00Z"/>
          <w:rStyle w:val="emailstyle17"/>
          <w:rFonts w:cs="David"/>
          <w:color w:val="auto"/>
          <w:sz w:val="22"/>
        </w:rPr>
      </w:pPr>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sidR="00646E5E" w:rsidRPr="00337F2F">
        <w:rPr>
          <w:i/>
          <w:iCs/>
          <w:sz w:val="24"/>
          <w:highlight w:val="yellow"/>
          <w:u w:val="single"/>
          <w:rtl/>
        </w:rPr>
        <w:t>__</w:t>
      </w:r>
      <w:r w:rsidRPr="00337F2F">
        <w:rPr>
          <w:i/>
          <w:iCs/>
          <w:sz w:val="24"/>
          <w:highlight w:val="yellow"/>
          <w:rtl/>
        </w:rPr>
        <w:t>.</w:t>
      </w:r>
      <w:ins w:id="2722" w:author="Shimon" w:date="2019-07-28T16:59:00Z">
        <w:r w:rsidR="00246385" w:rsidRPr="00246385">
          <w:rPr>
            <w:rStyle w:val="emailstyle17"/>
            <w:rFonts w:cs="David"/>
            <w:color w:val="auto"/>
            <w:sz w:val="22"/>
          </w:rPr>
          <w:t xml:space="preserve"> </w:t>
        </w:r>
      </w:ins>
    </w:p>
    <w:p w14:paraId="4E484567" w14:textId="77777777" w:rsidR="003B6D0F" w:rsidRDefault="003B6D0F" w:rsidP="00246385">
      <w:pPr>
        <w:pStyle w:val="11"/>
        <w:tabs>
          <w:tab w:val="left" w:pos="566"/>
        </w:tabs>
        <w:spacing w:before="0" w:after="240" w:line="360" w:lineRule="auto"/>
        <w:ind w:left="206" w:right="360" w:firstLine="0"/>
        <w:rPr>
          <w:ins w:id="2723" w:author="Shimon" w:date="2019-08-05T18:06:00Z"/>
          <w:rStyle w:val="emailstyle17"/>
          <w:rFonts w:cs="David"/>
          <w:b/>
          <w:bCs/>
          <w:color w:val="auto"/>
          <w:sz w:val="22"/>
          <w:rtl/>
        </w:rPr>
      </w:pPr>
    </w:p>
    <w:p w14:paraId="055E8772" w14:textId="0677462C" w:rsidR="00246385" w:rsidRPr="00AA1069" w:rsidRDefault="00246385" w:rsidP="00246385">
      <w:pPr>
        <w:pStyle w:val="11"/>
        <w:tabs>
          <w:tab w:val="left" w:pos="566"/>
        </w:tabs>
        <w:spacing w:before="0" w:after="240" w:line="360" w:lineRule="auto"/>
        <w:ind w:left="206" w:right="360" w:firstLine="0"/>
        <w:rPr>
          <w:ins w:id="2724" w:author="Shimon" w:date="2019-07-28T16:59:00Z"/>
          <w:rStyle w:val="emailstyle17"/>
          <w:rFonts w:cs="David"/>
          <w:b/>
          <w:bCs/>
          <w:color w:val="auto"/>
          <w:sz w:val="22"/>
          <w:rtl/>
        </w:rPr>
      </w:pPr>
      <w:ins w:id="2725" w:author="Shimon" w:date="2019-07-28T16:59:00Z">
        <w:r w:rsidRPr="00AA1069">
          <w:rPr>
            <w:rStyle w:val="emailstyle17"/>
            <w:rFonts w:cs="David" w:hint="eastAsia"/>
            <w:b/>
            <w:bCs/>
            <w:color w:val="auto"/>
            <w:sz w:val="22"/>
            <w:rtl/>
          </w:rPr>
          <w:t>למצער</w:t>
        </w:r>
        <w:r w:rsidRPr="00AA1069">
          <w:rPr>
            <w:rStyle w:val="emailstyle17"/>
            <w:rFonts w:cs="David"/>
            <w:b/>
            <w:bCs/>
            <w:color w:val="auto"/>
            <w:sz w:val="22"/>
            <w:rtl/>
          </w:rPr>
          <w:t xml:space="preserve"> – </w:t>
        </w:r>
      </w:ins>
      <w:ins w:id="2726" w:author="Shimon" w:date="2019-07-28T18:39:00Z">
        <w:r w:rsidR="00AD4E17">
          <w:rPr>
            <w:rStyle w:val="emailstyle17"/>
            <w:rFonts w:cs="David" w:hint="cs"/>
            <w:b/>
            <w:bCs/>
            <w:color w:val="auto"/>
            <w:sz w:val="22"/>
            <w:rtl/>
          </w:rPr>
          <w:t xml:space="preserve">  </w:t>
        </w:r>
      </w:ins>
    </w:p>
    <w:p w14:paraId="167ECAD4" w14:textId="212F8EB1" w:rsidR="00246385" w:rsidRDefault="00303827">
      <w:pPr>
        <w:pStyle w:val="11"/>
        <w:numPr>
          <w:ilvl w:val="1"/>
          <w:numId w:val="42"/>
        </w:numPr>
        <w:tabs>
          <w:tab w:val="clear" w:pos="792"/>
          <w:tab w:val="left" w:pos="1090"/>
        </w:tabs>
        <w:spacing w:before="0" w:after="240" w:line="360" w:lineRule="auto"/>
        <w:ind w:left="1090" w:hanging="567"/>
        <w:rPr>
          <w:ins w:id="2727" w:author="Shimon" w:date="2019-08-05T13:50:00Z"/>
          <w:rFonts w:ascii="Arial" w:hAnsi="Arial"/>
          <w:sz w:val="22"/>
        </w:rPr>
        <w:pPrChange w:id="2728" w:author="Shimon" w:date="2019-08-05T18:10:00Z">
          <w:pPr>
            <w:pStyle w:val="11"/>
            <w:numPr>
              <w:numId w:val="42"/>
            </w:numPr>
            <w:tabs>
              <w:tab w:val="left" w:pos="566"/>
              <w:tab w:val="num" w:pos="1440"/>
            </w:tabs>
            <w:spacing w:before="0" w:after="240" w:line="360" w:lineRule="auto"/>
            <w:ind w:left="566" w:right="360" w:hanging="360"/>
          </w:pPr>
        </w:pPrChange>
      </w:pPr>
      <w:ins w:id="2729" w:author="Shimon" w:date="2019-07-28T16:59:00Z">
        <w:r>
          <w:rPr>
            <w:rFonts w:ascii="Arial" w:hAnsi="Arial" w:hint="cs"/>
            <w:sz w:val="22"/>
            <w:rtl/>
          </w:rPr>
          <w:t xml:space="preserve">ככל שלא תתקבל טענתו </w:t>
        </w:r>
      </w:ins>
      <w:ins w:id="2730" w:author="Shimon" w:date="2019-07-30T15:04:00Z">
        <w:r>
          <w:rPr>
            <w:rFonts w:ascii="Arial" w:hAnsi="Arial" w:hint="cs"/>
            <w:sz w:val="22"/>
            <w:rtl/>
          </w:rPr>
          <w:t>ל</w:t>
        </w:r>
      </w:ins>
      <w:ins w:id="2731" w:author="Shimon" w:date="2019-07-28T16:59:00Z">
        <w:r>
          <w:rPr>
            <w:rFonts w:ascii="Arial" w:hAnsi="Arial" w:hint="cs"/>
            <w:sz w:val="22"/>
            <w:rtl/>
          </w:rPr>
          <w:t xml:space="preserve">עניין </w:t>
        </w:r>
      </w:ins>
      <w:ins w:id="2732" w:author="Shimon" w:date="2019-07-30T15:05:00Z">
        <w:r>
          <w:rPr>
            <w:rFonts w:ascii="Arial" w:hAnsi="Arial" w:hint="cs"/>
            <w:sz w:val="22"/>
            <w:rtl/>
          </w:rPr>
          <w:t>ה</w:t>
        </w:r>
      </w:ins>
      <w:ins w:id="2733" w:author="Shimon" w:date="2019-07-28T16:59:00Z">
        <w:r w:rsidR="00246385">
          <w:rPr>
            <w:rFonts w:ascii="Arial" w:hAnsi="Arial" w:hint="cs"/>
            <w:sz w:val="22"/>
            <w:rtl/>
          </w:rPr>
          <w:t>תקופה הקצובה של החוזה</w:t>
        </w:r>
      </w:ins>
      <w:ins w:id="2734" w:author="Shimon" w:date="2019-07-30T15:05:00Z">
        <w:r>
          <w:rPr>
            <w:rFonts w:ascii="Arial" w:hAnsi="Arial" w:hint="cs"/>
            <w:sz w:val="22"/>
            <w:rtl/>
          </w:rPr>
          <w:t xml:space="preserve"> שהוארך ב-1.4.201</w:t>
        </w:r>
      </w:ins>
      <w:ins w:id="2735" w:author="Shimon" w:date="2019-07-30T17:20:00Z">
        <w:r w:rsidR="00C87899">
          <w:rPr>
            <w:rFonts w:ascii="Arial" w:hAnsi="Arial" w:hint="cs"/>
            <w:sz w:val="22"/>
            <w:rtl/>
          </w:rPr>
          <w:t>0</w:t>
        </w:r>
      </w:ins>
      <w:ins w:id="2736" w:author="Shimon" w:date="2019-07-28T16:59:00Z">
        <w:r w:rsidR="00246385">
          <w:rPr>
            <w:rFonts w:ascii="Arial" w:hAnsi="Arial" w:hint="cs"/>
            <w:sz w:val="22"/>
            <w:rtl/>
          </w:rPr>
          <w:t>,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לפחות לתקופת ההוד</w:t>
        </w:r>
        <w:r w:rsidR="00ED4A9B">
          <w:rPr>
            <w:rFonts w:ascii="Arial" w:hAnsi="Arial" w:hint="cs"/>
            <w:sz w:val="22"/>
            <w:rtl/>
          </w:rPr>
          <w:t>עה המוקדמת כאמור (שלושה חודשים)</w:t>
        </w:r>
      </w:ins>
      <w:ins w:id="2737" w:author="Shimon" w:date="2019-07-28T18:54:00Z">
        <w:r w:rsidR="00ED4A9B">
          <w:rPr>
            <w:rFonts w:ascii="Arial" w:hAnsi="Arial" w:hint="cs"/>
            <w:sz w:val="22"/>
            <w:rtl/>
          </w:rPr>
          <w:t xml:space="preserve"> מיום קבלת הודע</w:t>
        </w:r>
      </w:ins>
      <w:ins w:id="2738" w:author="Shimon" w:date="2019-07-28T18:56:00Z">
        <w:r w:rsidR="00ED4A9B">
          <w:rPr>
            <w:rFonts w:ascii="Arial" w:hAnsi="Arial" w:hint="cs"/>
            <w:sz w:val="22"/>
            <w:rtl/>
          </w:rPr>
          <w:t>ת הנתבעת</w:t>
        </w:r>
      </w:ins>
      <w:ins w:id="2739" w:author="Shimon" w:date="2019-07-28T18:54:00Z">
        <w:r w:rsidR="00ED4A9B">
          <w:rPr>
            <w:rFonts w:ascii="Arial" w:hAnsi="Arial" w:hint="cs"/>
            <w:sz w:val="22"/>
            <w:rtl/>
          </w:rPr>
          <w:t xml:space="preserve"> בפועל (סוף דצמבר 2012), דהיינו</w:t>
        </w:r>
      </w:ins>
      <w:ins w:id="2740" w:author="Shimon" w:date="2019-07-28T18:55:00Z">
        <w:r w:rsidR="00ED4A9B">
          <w:rPr>
            <w:rFonts w:ascii="Arial" w:hAnsi="Arial" w:hint="cs"/>
            <w:sz w:val="22"/>
            <w:rtl/>
          </w:rPr>
          <w:t>, מש</w:t>
        </w:r>
        <w:r w:rsidR="003B6D0F">
          <w:rPr>
            <w:rFonts w:ascii="Arial" w:hAnsi="Arial" w:hint="cs"/>
            <w:sz w:val="22"/>
            <w:rtl/>
          </w:rPr>
          <w:t>כורת מליאה</w:t>
        </w:r>
      </w:ins>
      <w:ins w:id="2741" w:author="Shimon" w:date="2019-08-05T18:10:00Z">
        <w:r w:rsidR="003B6D0F">
          <w:rPr>
            <w:rFonts w:ascii="Arial" w:hAnsi="Arial" w:hint="cs"/>
            <w:sz w:val="22"/>
            <w:rtl/>
          </w:rPr>
          <w:t>, על כל מרכיביה,</w:t>
        </w:r>
      </w:ins>
      <w:ins w:id="2742" w:author="Shimon" w:date="2019-07-28T18:55:00Z">
        <w:r w:rsidR="003B6D0F">
          <w:rPr>
            <w:rFonts w:ascii="Arial" w:hAnsi="Arial" w:hint="cs"/>
            <w:sz w:val="22"/>
            <w:rtl/>
          </w:rPr>
          <w:t xml:space="preserve"> עד סוף חודש מרץ 2013</w:t>
        </w:r>
      </w:ins>
      <w:ins w:id="2743" w:author="Shimon" w:date="2019-08-05T18:08:00Z">
        <w:r w:rsidR="003B6D0F">
          <w:rPr>
            <w:rFonts w:ascii="Arial" w:hAnsi="Arial" w:hint="cs"/>
            <w:sz w:val="22"/>
            <w:rtl/>
          </w:rPr>
          <w:t xml:space="preserve"> (35% </w:t>
        </w:r>
      </w:ins>
      <w:ins w:id="2744" w:author="Shimon" w:date="2019-08-05T18:09:00Z">
        <w:r w:rsidR="003B6D0F">
          <w:rPr>
            <w:rFonts w:ascii="Arial" w:hAnsi="Arial" w:hint="cs"/>
            <w:sz w:val="22"/>
            <w:rtl/>
          </w:rPr>
          <w:t>מהסכומים הנקובים בפסקה 63.1 לעיל).</w:t>
        </w:r>
      </w:ins>
      <w:ins w:id="2745" w:author="Shimon" w:date="2019-08-05T18:08:00Z">
        <w:r w:rsidR="003B6D0F">
          <w:rPr>
            <w:rFonts w:ascii="Arial" w:hAnsi="Arial" w:hint="cs"/>
            <w:sz w:val="22"/>
            <w:rtl/>
          </w:rPr>
          <w:t xml:space="preserve"> </w:t>
        </w:r>
      </w:ins>
    </w:p>
    <w:p w14:paraId="7C1C3415" w14:textId="6737922E" w:rsidR="00AA1069" w:rsidRPr="003B6D0F" w:rsidDel="005D17E5" w:rsidRDefault="00AA1069">
      <w:pPr>
        <w:pStyle w:val="11"/>
        <w:numPr>
          <w:ilvl w:val="0"/>
          <w:numId w:val="42"/>
        </w:numPr>
        <w:tabs>
          <w:tab w:val="left" w:pos="523"/>
          <w:tab w:val="left" w:pos="1088"/>
        </w:tabs>
        <w:spacing w:before="0" w:after="240" w:line="360" w:lineRule="auto"/>
        <w:rPr>
          <w:del w:id="2746" w:author="Shimon" w:date="2019-07-28T18:59:00Z"/>
          <w:rStyle w:val="emailstyle17"/>
          <w:rFonts w:cs="David"/>
          <w:b/>
          <w:bCs/>
          <w:color w:val="auto"/>
          <w:sz w:val="22"/>
          <w:rtl/>
          <w:rPrChange w:id="2747" w:author="Shimon" w:date="2019-08-05T18:10:00Z">
            <w:rPr>
              <w:del w:id="2748" w:author="Shimon" w:date="2019-07-28T18:59:00Z"/>
              <w:rStyle w:val="emailstyle17"/>
              <w:rFonts w:cs="David"/>
              <w:color w:val="auto"/>
              <w:sz w:val="22"/>
              <w:rtl/>
            </w:rPr>
          </w:rPrChange>
        </w:rPr>
        <w:pPrChange w:id="2749" w:author="Shimon" w:date="2019-07-28T18:58:00Z">
          <w:pPr>
            <w:pStyle w:val="11"/>
            <w:tabs>
              <w:tab w:val="left" w:pos="1088"/>
            </w:tabs>
            <w:spacing w:before="0" w:after="240" w:line="360" w:lineRule="auto"/>
            <w:ind w:left="1088" w:firstLine="0"/>
          </w:pPr>
        </w:pPrChange>
      </w:pPr>
      <w:del w:id="2750" w:author="Shimon" w:date="2019-07-28T18:57:00Z">
        <w:r w:rsidRPr="003B6D0F" w:rsidDel="005D17E5">
          <w:rPr>
            <w:rStyle w:val="emailstyle17"/>
            <w:rFonts w:cs="David" w:hint="eastAsia"/>
            <w:b/>
            <w:bCs/>
            <w:color w:val="auto"/>
            <w:sz w:val="22"/>
            <w:rtl/>
            <w:rPrChange w:id="2751" w:author="Shimon" w:date="2019-08-05T18:10:00Z">
              <w:rPr>
                <w:rStyle w:val="emailstyle17"/>
                <w:rFonts w:cs="David" w:hint="eastAsia"/>
                <w:color w:val="auto"/>
                <w:sz w:val="22"/>
                <w:rtl/>
              </w:rPr>
            </w:rPrChange>
          </w:rPr>
          <w:delText>מאחר</w:delText>
        </w:r>
        <w:r w:rsidRPr="003B6D0F" w:rsidDel="005D17E5">
          <w:rPr>
            <w:rStyle w:val="emailstyle17"/>
            <w:rFonts w:cs="David"/>
            <w:b/>
            <w:bCs/>
            <w:color w:val="auto"/>
            <w:sz w:val="22"/>
            <w:rtl/>
            <w:rPrChange w:id="2752" w:author="Shimon" w:date="2019-08-05T18:10:00Z">
              <w:rPr>
                <w:rStyle w:val="emailstyle17"/>
                <w:rFonts w:cs="David"/>
                <w:color w:val="auto"/>
                <w:sz w:val="22"/>
                <w:rtl/>
              </w:rPr>
            </w:rPrChange>
          </w:rPr>
          <w:delText xml:space="preserve"> </w:delText>
        </w:r>
        <w:r w:rsidRPr="003B6D0F" w:rsidDel="005D17E5">
          <w:rPr>
            <w:rStyle w:val="emailstyle17"/>
            <w:rFonts w:cs="David" w:hint="eastAsia"/>
            <w:b/>
            <w:bCs/>
            <w:color w:val="auto"/>
            <w:sz w:val="22"/>
            <w:rtl/>
            <w:rPrChange w:id="2753" w:author="Shimon" w:date="2019-08-05T18:10:00Z">
              <w:rPr>
                <w:rStyle w:val="emailstyle17"/>
                <w:rFonts w:cs="David" w:hint="eastAsia"/>
                <w:color w:val="auto"/>
                <w:sz w:val="22"/>
                <w:rtl/>
              </w:rPr>
            </w:rPrChange>
          </w:rPr>
          <w:delText>שהתובע</w:delText>
        </w:r>
        <w:r w:rsidRPr="003B6D0F" w:rsidDel="005D17E5">
          <w:rPr>
            <w:rStyle w:val="emailstyle17"/>
            <w:rFonts w:cs="David"/>
            <w:b/>
            <w:bCs/>
            <w:color w:val="auto"/>
            <w:sz w:val="22"/>
            <w:rtl/>
            <w:rPrChange w:id="2754" w:author="Shimon" w:date="2019-08-05T18:10:00Z">
              <w:rPr>
                <w:rStyle w:val="emailstyle17"/>
                <w:rFonts w:cs="David"/>
                <w:color w:val="auto"/>
                <w:sz w:val="22"/>
                <w:rtl/>
              </w:rPr>
            </w:rPrChange>
          </w:rPr>
          <w:delText xml:space="preserve"> </w:delText>
        </w:r>
        <w:r w:rsidRPr="003B6D0F" w:rsidDel="005D17E5">
          <w:rPr>
            <w:rStyle w:val="emailstyle17"/>
            <w:rFonts w:cs="David" w:hint="eastAsia"/>
            <w:b/>
            <w:bCs/>
            <w:color w:val="auto"/>
            <w:sz w:val="22"/>
            <w:rtl/>
            <w:rPrChange w:id="2755" w:author="Shimon" w:date="2019-08-05T18:10:00Z">
              <w:rPr>
                <w:rStyle w:val="emailstyle17"/>
                <w:rFonts w:cs="David" w:hint="eastAsia"/>
                <w:color w:val="auto"/>
                <w:sz w:val="22"/>
                <w:rtl/>
              </w:rPr>
            </w:rPrChange>
          </w:rPr>
          <w:delText>יהיה</w:delText>
        </w:r>
        <w:r w:rsidRPr="003B6D0F" w:rsidDel="005D17E5">
          <w:rPr>
            <w:rStyle w:val="emailstyle17"/>
            <w:rFonts w:cs="David"/>
            <w:b/>
            <w:bCs/>
            <w:color w:val="auto"/>
            <w:sz w:val="22"/>
            <w:rtl/>
            <w:rPrChange w:id="2756" w:author="Shimon" w:date="2019-08-05T18:10:00Z">
              <w:rPr>
                <w:rStyle w:val="emailstyle17"/>
                <w:rFonts w:cs="David"/>
                <w:color w:val="auto"/>
                <w:sz w:val="22"/>
                <w:rtl/>
              </w:rPr>
            </w:rPrChange>
          </w:rPr>
          <w:delText xml:space="preserve"> </w:delText>
        </w:r>
        <w:r w:rsidRPr="003B6D0F" w:rsidDel="005D17E5">
          <w:rPr>
            <w:rStyle w:val="emailstyle17"/>
            <w:rFonts w:cs="David" w:hint="eastAsia"/>
            <w:b/>
            <w:bCs/>
            <w:color w:val="auto"/>
            <w:sz w:val="22"/>
            <w:rtl/>
            <w:rPrChange w:id="2757" w:author="Shimon" w:date="2019-08-05T18:10:00Z">
              <w:rPr>
                <w:rStyle w:val="emailstyle17"/>
                <w:rFonts w:cs="David" w:hint="eastAsia"/>
                <w:color w:val="auto"/>
                <w:sz w:val="22"/>
                <w:rtl/>
              </w:rPr>
            </w:rPrChange>
          </w:rPr>
          <w:delText>זכאי</w:delText>
        </w:r>
        <w:r w:rsidRPr="003B6D0F" w:rsidDel="005D17E5">
          <w:rPr>
            <w:rStyle w:val="emailstyle17"/>
            <w:rFonts w:cs="David"/>
            <w:b/>
            <w:bCs/>
            <w:color w:val="auto"/>
            <w:sz w:val="22"/>
            <w:rtl/>
            <w:rPrChange w:id="2758" w:author="Shimon" w:date="2019-08-05T18:10:00Z">
              <w:rPr>
                <w:rStyle w:val="emailstyle17"/>
                <w:rFonts w:cs="David"/>
                <w:color w:val="auto"/>
                <w:sz w:val="22"/>
                <w:rtl/>
              </w:rPr>
            </w:rPrChange>
          </w:rPr>
          <w:delText xml:space="preserve"> </w:delText>
        </w:r>
        <w:r w:rsidRPr="003B6D0F" w:rsidDel="005D17E5">
          <w:rPr>
            <w:rStyle w:val="emailstyle17"/>
            <w:rFonts w:cs="David" w:hint="eastAsia"/>
            <w:b/>
            <w:bCs/>
            <w:color w:val="auto"/>
            <w:sz w:val="22"/>
            <w:rtl/>
            <w:rPrChange w:id="2759" w:author="Shimon" w:date="2019-08-05T18:10:00Z">
              <w:rPr>
                <w:rStyle w:val="emailstyle17"/>
                <w:rFonts w:cs="David" w:hint="eastAsia"/>
                <w:color w:val="auto"/>
                <w:sz w:val="22"/>
                <w:rtl/>
              </w:rPr>
            </w:rPrChange>
          </w:rPr>
          <w:delText>לגימלה</w:delText>
        </w:r>
        <w:r w:rsidRPr="003B6D0F" w:rsidDel="005D17E5">
          <w:rPr>
            <w:rStyle w:val="emailstyle17"/>
            <w:rFonts w:cs="David"/>
            <w:b/>
            <w:bCs/>
            <w:color w:val="auto"/>
            <w:sz w:val="22"/>
            <w:rtl/>
            <w:rPrChange w:id="2760" w:author="Shimon" w:date="2019-08-05T18:10:00Z">
              <w:rPr>
                <w:rStyle w:val="emailstyle17"/>
                <w:rFonts w:cs="David"/>
                <w:color w:val="auto"/>
                <w:sz w:val="22"/>
                <w:rtl/>
              </w:rPr>
            </w:rPrChange>
          </w:rPr>
          <w:delText>,</w:delText>
        </w:r>
      </w:del>
      <w:del w:id="2761" w:author="Shimon" w:date="2019-07-28T18:59:00Z">
        <w:r w:rsidRPr="003B6D0F" w:rsidDel="005D17E5">
          <w:rPr>
            <w:rStyle w:val="emailstyle17"/>
            <w:rFonts w:cs="David"/>
            <w:b/>
            <w:bCs/>
            <w:color w:val="auto"/>
            <w:sz w:val="22"/>
            <w:rtl/>
            <w:rPrChange w:id="2762" w:author="Shimon" w:date="2019-08-05T18:10:00Z">
              <w:rPr>
                <w:rStyle w:val="emailstyle17"/>
                <w:rFonts w:cs="David"/>
                <w:color w:val="auto"/>
                <w:sz w:val="22"/>
                <w:rtl/>
              </w:rPr>
            </w:rPrChange>
          </w:rPr>
          <w:delText xml:space="preserve"> </w:delText>
        </w:r>
      </w:del>
      <w:del w:id="2763" w:author="Shimon" w:date="2019-07-28T18:58:00Z">
        <w:r w:rsidRPr="003B6D0F" w:rsidDel="005D17E5">
          <w:rPr>
            <w:rStyle w:val="emailstyle17"/>
            <w:rFonts w:cs="David" w:hint="eastAsia"/>
            <w:b/>
            <w:bCs/>
            <w:color w:val="auto"/>
            <w:sz w:val="22"/>
            <w:rtl/>
            <w:rPrChange w:id="2764" w:author="Shimon" w:date="2019-08-05T18:10:00Z">
              <w:rPr>
                <w:rStyle w:val="emailstyle17"/>
                <w:rFonts w:cs="David" w:hint="eastAsia"/>
                <w:color w:val="auto"/>
                <w:sz w:val="22"/>
                <w:rtl/>
              </w:rPr>
            </w:rPrChange>
          </w:rPr>
          <w:delText>ו</w:delText>
        </w:r>
      </w:del>
      <w:del w:id="2765" w:author="Shimon" w:date="2019-07-28T18:59:00Z">
        <w:r w:rsidRPr="003B6D0F" w:rsidDel="005D17E5">
          <w:rPr>
            <w:rStyle w:val="emailstyle17"/>
            <w:rFonts w:cs="David" w:hint="eastAsia"/>
            <w:b/>
            <w:bCs/>
            <w:color w:val="auto"/>
            <w:sz w:val="22"/>
            <w:rtl/>
            <w:rPrChange w:id="2766" w:author="Shimon" w:date="2019-08-05T18:10:00Z">
              <w:rPr>
                <w:rStyle w:val="emailstyle17"/>
                <w:rFonts w:cs="David" w:hint="eastAsia"/>
                <w:color w:val="auto"/>
                <w:sz w:val="22"/>
                <w:rtl/>
              </w:rPr>
            </w:rPrChange>
          </w:rPr>
          <w:delText>על</w:delText>
        </w:r>
        <w:r w:rsidRPr="003B6D0F" w:rsidDel="005D17E5">
          <w:rPr>
            <w:rStyle w:val="emailstyle17"/>
            <w:rFonts w:cs="David"/>
            <w:b/>
            <w:bCs/>
            <w:color w:val="auto"/>
            <w:sz w:val="22"/>
            <w:rtl/>
            <w:rPrChange w:id="2767" w:author="Shimon" w:date="2019-08-05T18:10:00Z">
              <w:rPr>
                <w:rStyle w:val="emailstyle17"/>
                <w:rFonts w:cs="David"/>
                <w:color w:val="auto"/>
                <w:sz w:val="22"/>
                <w:rtl/>
              </w:rPr>
            </w:rPrChange>
          </w:rPr>
          <w:delText xml:space="preserve"> מנת למנוע טענה בדבר כפל תשלומים, יש לנכות מסכום </w:delText>
        </w:r>
      </w:del>
      <w:del w:id="2768" w:author="Shimon" w:date="2019-07-28T18:58:00Z">
        <w:r w:rsidRPr="003B6D0F" w:rsidDel="005D17E5">
          <w:rPr>
            <w:rStyle w:val="emailstyle17"/>
            <w:rFonts w:cs="David" w:hint="eastAsia"/>
            <w:b/>
            <w:bCs/>
            <w:color w:val="auto"/>
            <w:sz w:val="22"/>
            <w:rtl/>
            <w:rPrChange w:id="2769" w:author="Shimon" w:date="2019-08-05T18:10:00Z">
              <w:rPr>
                <w:rStyle w:val="emailstyle17"/>
                <w:rFonts w:cs="David" w:hint="eastAsia"/>
                <w:color w:val="auto"/>
                <w:sz w:val="22"/>
                <w:rtl/>
              </w:rPr>
            </w:rPrChange>
          </w:rPr>
          <w:delText>זה</w:delText>
        </w:r>
      </w:del>
      <w:del w:id="2770" w:author="Shimon" w:date="2019-07-28T18:59:00Z">
        <w:r w:rsidRPr="003B6D0F" w:rsidDel="005D17E5">
          <w:rPr>
            <w:rStyle w:val="emailstyle17"/>
            <w:rFonts w:cs="David"/>
            <w:b/>
            <w:bCs/>
            <w:color w:val="auto"/>
            <w:sz w:val="22"/>
            <w:rtl/>
            <w:rPrChange w:id="2771" w:author="Shimon" w:date="2019-08-05T18:10:00Z">
              <w:rPr>
                <w:rStyle w:val="emailstyle17"/>
                <w:rFonts w:cs="David"/>
                <w:color w:val="auto"/>
                <w:sz w:val="22"/>
                <w:rtl/>
              </w:rPr>
            </w:rPrChange>
          </w:rPr>
          <w:delText xml:space="preserve"> את הגימלה שקיבל התובע בתקופה זאת, העומדת על סך של _____ ₪. </w:delText>
        </w:r>
        <w:r w:rsidRPr="003B6D0F" w:rsidDel="005D17E5">
          <w:rPr>
            <w:rStyle w:val="emailstyle17"/>
            <w:rFonts w:cs="David" w:hint="eastAsia"/>
            <w:b/>
            <w:bCs/>
            <w:color w:val="auto"/>
            <w:sz w:val="22"/>
            <w:highlight w:val="yellow"/>
            <w:rtl/>
            <w:rPrChange w:id="2772" w:author="Shimon" w:date="2019-08-05T18:10:00Z">
              <w:rPr>
                <w:rStyle w:val="emailstyle17"/>
                <w:rFonts w:cs="David" w:hint="eastAsia"/>
                <w:color w:val="auto"/>
                <w:sz w:val="22"/>
                <w:highlight w:val="yellow"/>
                <w:rtl/>
              </w:rPr>
            </w:rPrChange>
          </w:rPr>
          <w:delText>אני</w:delText>
        </w:r>
        <w:r w:rsidRPr="003B6D0F" w:rsidDel="005D17E5">
          <w:rPr>
            <w:rStyle w:val="emailstyle17"/>
            <w:rFonts w:cs="David"/>
            <w:b/>
            <w:bCs/>
            <w:color w:val="auto"/>
            <w:sz w:val="22"/>
            <w:highlight w:val="yellow"/>
            <w:rtl/>
            <w:rPrChange w:id="2773" w:author="Shimon" w:date="2019-08-05T18:10:00Z">
              <w:rPr>
                <w:rStyle w:val="emailstyle17"/>
                <w:rFonts w:cs="David"/>
                <w:color w:val="auto"/>
                <w:sz w:val="22"/>
                <w:highlight w:val="yellow"/>
                <w:rtl/>
              </w:rPr>
            </w:rPrChange>
          </w:rPr>
          <w:delText xml:space="preserve"> </w:delText>
        </w:r>
        <w:r w:rsidRPr="003B6D0F" w:rsidDel="005D17E5">
          <w:rPr>
            <w:rStyle w:val="emailstyle17"/>
            <w:rFonts w:cs="David" w:hint="eastAsia"/>
            <w:b/>
            <w:bCs/>
            <w:color w:val="auto"/>
            <w:sz w:val="22"/>
            <w:highlight w:val="yellow"/>
            <w:rtl/>
            <w:rPrChange w:id="2774" w:author="Shimon" w:date="2019-08-05T18:10:00Z">
              <w:rPr>
                <w:rStyle w:val="emailstyle17"/>
                <w:rFonts w:cs="David" w:hint="eastAsia"/>
                <w:color w:val="auto"/>
                <w:sz w:val="22"/>
                <w:highlight w:val="yellow"/>
                <w:rtl/>
              </w:rPr>
            </w:rPrChange>
          </w:rPr>
          <w:delText>צריך</w:delText>
        </w:r>
        <w:r w:rsidRPr="003B6D0F" w:rsidDel="005D17E5">
          <w:rPr>
            <w:rStyle w:val="emailstyle17"/>
            <w:rFonts w:cs="David"/>
            <w:b/>
            <w:bCs/>
            <w:color w:val="auto"/>
            <w:sz w:val="22"/>
            <w:highlight w:val="yellow"/>
            <w:rtl/>
            <w:rPrChange w:id="2775" w:author="Shimon" w:date="2019-08-05T18:10:00Z">
              <w:rPr>
                <w:rStyle w:val="emailstyle17"/>
                <w:rFonts w:cs="David"/>
                <w:color w:val="auto"/>
                <w:sz w:val="22"/>
                <w:highlight w:val="yellow"/>
                <w:rtl/>
              </w:rPr>
            </w:rPrChange>
          </w:rPr>
          <w:delText xml:space="preserve"> </w:delText>
        </w:r>
        <w:r w:rsidRPr="003B6D0F" w:rsidDel="005D17E5">
          <w:rPr>
            <w:rStyle w:val="emailstyle17"/>
            <w:rFonts w:cs="David" w:hint="eastAsia"/>
            <w:b/>
            <w:bCs/>
            <w:color w:val="auto"/>
            <w:sz w:val="22"/>
            <w:highlight w:val="yellow"/>
            <w:rtl/>
            <w:rPrChange w:id="2776" w:author="Shimon" w:date="2019-08-05T18:10:00Z">
              <w:rPr>
                <w:rStyle w:val="emailstyle17"/>
                <w:rFonts w:cs="David" w:hint="eastAsia"/>
                <w:color w:val="auto"/>
                <w:sz w:val="22"/>
                <w:highlight w:val="yellow"/>
                <w:rtl/>
              </w:rPr>
            </w:rPrChange>
          </w:rPr>
          <w:delText>לדעת</w:delText>
        </w:r>
        <w:r w:rsidRPr="003B6D0F" w:rsidDel="005D17E5">
          <w:rPr>
            <w:rStyle w:val="emailstyle17"/>
            <w:rFonts w:cs="David"/>
            <w:b/>
            <w:bCs/>
            <w:color w:val="auto"/>
            <w:sz w:val="22"/>
            <w:highlight w:val="yellow"/>
            <w:rtl/>
            <w:rPrChange w:id="2777" w:author="Shimon" w:date="2019-08-05T18:10:00Z">
              <w:rPr>
                <w:rStyle w:val="emailstyle17"/>
                <w:rFonts w:cs="David"/>
                <w:color w:val="auto"/>
                <w:sz w:val="22"/>
                <w:highlight w:val="yellow"/>
                <w:rtl/>
              </w:rPr>
            </w:rPrChange>
          </w:rPr>
          <w:delText xml:space="preserve"> </w:delText>
        </w:r>
        <w:r w:rsidRPr="003B6D0F" w:rsidDel="005D17E5">
          <w:rPr>
            <w:rStyle w:val="emailstyle17"/>
            <w:rFonts w:cs="David" w:hint="eastAsia"/>
            <w:b/>
            <w:bCs/>
            <w:color w:val="auto"/>
            <w:sz w:val="22"/>
            <w:highlight w:val="yellow"/>
            <w:rtl/>
            <w:rPrChange w:id="2778" w:author="Shimon" w:date="2019-08-05T18:10:00Z">
              <w:rPr>
                <w:rStyle w:val="emailstyle17"/>
                <w:rFonts w:cs="David" w:hint="eastAsia"/>
                <w:color w:val="auto"/>
                <w:sz w:val="22"/>
                <w:highlight w:val="yellow"/>
                <w:rtl/>
              </w:rPr>
            </w:rPrChange>
          </w:rPr>
          <w:delText>כמה</w:delText>
        </w:r>
        <w:r w:rsidRPr="003B6D0F" w:rsidDel="005D17E5">
          <w:rPr>
            <w:rStyle w:val="emailstyle17"/>
            <w:rFonts w:cs="David"/>
            <w:b/>
            <w:bCs/>
            <w:color w:val="auto"/>
            <w:sz w:val="22"/>
            <w:highlight w:val="yellow"/>
            <w:rtl/>
            <w:rPrChange w:id="2779" w:author="Shimon" w:date="2019-08-05T18:10:00Z">
              <w:rPr>
                <w:rStyle w:val="emailstyle17"/>
                <w:rFonts w:cs="David"/>
                <w:color w:val="auto"/>
                <w:sz w:val="22"/>
                <w:highlight w:val="yellow"/>
                <w:rtl/>
              </w:rPr>
            </w:rPrChange>
          </w:rPr>
          <w:delText xml:space="preserve"> </w:delText>
        </w:r>
        <w:r w:rsidRPr="003B6D0F" w:rsidDel="005D17E5">
          <w:rPr>
            <w:rStyle w:val="emailstyle17"/>
            <w:rFonts w:cs="David" w:hint="eastAsia"/>
            <w:b/>
            <w:bCs/>
            <w:color w:val="auto"/>
            <w:sz w:val="22"/>
            <w:highlight w:val="yellow"/>
            <w:rtl/>
            <w:rPrChange w:id="2780" w:author="Shimon" w:date="2019-08-05T18:10:00Z">
              <w:rPr>
                <w:rStyle w:val="emailstyle17"/>
                <w:rFonts w:cs="David" w:hint="eastAsia"/>
                <w:color w:val="auto"/>
                <w:sz w:val="22"/>
                <w:highlight w:val="yellow"/>
                <w:rtl/>
              </w:rPr>
            </w:rPrChange>
          </w:rPr>
          <w:delText>לקזז</w:delText>
        </w:r>
      </w:del>
    </w:p>
    <w:p w14:paraId="6585E383" w14:textId="45456DD3" w:rsidR="00AA1069" w:rsidRDefault="00AA1069">
      <w:pPr>
        <w:pStyle w:val="11"/>
        <w:numPr>
          <w:ilvl w:val="1"/>
          <w:numId w:val="42"/>
        </w:numPr>
        <w:tabs>
          <w:tab w:val="left" w:pos="523"/>
          <w:tab w:val="left" w:pos="1088"/>
        </w:tabs>
        <w:spacing w:before="0" w:after="120" w:line="360" w:lineRule="auto"/>
        <w:ind w:left="1089" w:hanging="567"/>
        <w:rPr>
          <w:ins w:id="2781" w:author="Shimon" w:date="2019-08-05T18:14:00Z"/>
          <w:rStyle w:val="emailstyle17"/>
          <w:rFonts w:cs="David"/>
          <w:b/>
          <w:bCs/>
          <w:color w:val="auto"/>
          <w:sz w:val="22"/>
        </w:rPr>
        <w:pPrChange w:id="2782" w:author="Shimon" w:date="2019-07-28T17:51:00Z">
          <w:pPr>
            <w:pStyle w:val="11"/>
            <w:numPr>
              <w:ilvl w:val="1"/>
              <w:numId w:val="14"/>
            </w:numPr>
            <w:tabs>
              <w:tab w:val="num" w:pos="792"/>
              <w:tab w:val="left" w:pos="1088"/>
            </w:tabs>
            <w:spacing w:before="0" w:after="240" w:line="360" w:lineRule="auto"/>
            <w:ind w:left="1088" w:right="792" w:hanging="567"/>
          </w:pPr>
        </w:pPrChange>
      </w:pPr>
      <w:r w:rsidRPr="003B6D0F">
        <w:rPr>
          <w:rStyle w:val="emailstyle17"/>
          <w:rFonts w:cs="David" w:hint="eastAsia"/>
          <w:b/>
          <w:bCs/>
          <w:color w:val="auto"/>
          <w:sz w:val="22"/>
          <w:u w:val="single"/>
          <w:rtl/>
          <w:rPrChange w:id="2783" w:author="Shimon" w:date="2019-08-05T18:10:00Z">
            <w:rPr>
              <w:rStyle w:val="emailstyle17"/>
              <w:rFonts w:cs="David" w:hint="eastAsia"/>
              <w:color w:val="auto"/>
              <w:sz w:val="22"/>
              <w:u w:val="single"/>
              <w:rtl/>
            </w:rPr>
          </w:rPrChange>
        </w:rPr>
        <w:t>הפרשי</w:t>
      </w:r>
      <w:r w:rsidRPr="003B6D0F">
        <w:rPr>
          <w:rStyle w:val="emailstyle17"/>
          <w:rFonts w:cs="David"/>
          <w:b/>
          <w:bCs/>
          <w:color w:val="auto"/>
          <w:sz w:val="22"/>
          <w:u w:val="single"/>
          <w:rtl/>
          <w:rPrChange w:id="2784" w:author="Shimon" w:date="2019-08-05T18:10:00Z">
            <w:rPr>
              <w:rStyle w:val="emailstyle17"/>
              <w:rFonts w:cs="David"/>
              <w:color w:val="auto"/>
              <w:sz w:val="22"/>
              <w:u w:val="single"/>
              <w:rtl/>
            </w:rPr>
          </w:rPrChange>
        </w:rPr>
        <w:t xml:space="preserve"> </w:t>
      </w:r>
      <w:r w:rsidRPr="003B6D0F">
        <w:rPr>
          <w:rStyle w:val="emailstyle17"/>
          <w:rFonts w:cs="David" w:hint="eastAsia"/>
          <w:b/>
          <w:bCs/>
          <w:color w:val="auto"/>
          <w:sz w:val="22"/>
          <w:u w:val="single"/>
          <w:rtl/>
          <w:rPrChange w:id="2785" w:author="Shimon" w:date="2019-08-05T18:10:00Z">
            <w:rPr>
              <w:rStyle w:val="emailstyle17"/>
              <w:rFonts w:cs="David" w:hint="eastAsia"/>
              <w:color w:val="auto"/>
              <w:sz w:val="22"/>
              <w:u w:val="single"/>
              <w:rtl/>
            </w:rPr>
          </w:rPrChange>
        </w:rPr>
        <w:t>גימלה</w:t>
      </w:r>
      <w:r w:rsidRPr="003B6D0F">
        <w:rPr>
          <w:rStyle w:val="emailstyle17"/>
          <w:rFonts w:cs="David"/>
          <w:b/>
          <w:bCs/>
          <w:color w:val="auto"/>
          <w:sz w:val="22"/>
          <w:u w:val="single"/>
          <w:rtl/>
          <w:rPrChange w:id="2786" w:author="Shimon" w:date="2019-08-05T18:10:00Z">
            <w:rPr>
              <w:rStyle w:val="emailstyle17"/>
              <w:rFonts w:cs="David"/>
              <w:color w:val="auto"/>
              <w:sz w:val="22"/>
              <w:u w:val="single"/>
              <w:rtl/>
            </w:rPr>
          </w:rPrChange>
        </w:rPr>
        <w:t xml:space="preserve"> (בשל הגדלת תקופת העבודה לפי חוזה בכירים)</w:t>
      </w:r>
      <w:r w:rsidRPr="003B6D0F">
        <w:rPr>
          <w:rStyle w:val="emailstyle17"/>
          <w:rFonts w:cs="David"/>
          <w:b/>
          <w:bCs/>
          <w:color w:val="auto"/>
          <w:sz w:val="22"/>
          <w:rtl/>
          <w:rPrChange w:id="2787" w:author="Shimon" w:date="2019-08-05T18:10:00Z">
            <w:rPr>
              <w:rStyle w:val="emailstyle17"/>
              <w:rFonts w:cs="David"/>
              <w:color w:val="auto"/>
              <w:sz w:val="22"/>
              <w:rtl/>
            </w:rPr>
          </w:rPrChange>
        </w:rPr>
        <w:t xml:space="preserve"> – </w:t>
      </w:r>
    </w:p>
    <w:p w14:paraId="10723644" w14:textId="3592F9D5" w:rsidR="003B6D0F" w:rsidRPr="003B6D0F" w:rsidDel="003B6D0F" w:rsidRDefault="003B6D0F">
      <w:pPr>
        <w:pStyle w:val="11"/>
        <w:numPr>
          <w:ilvl w:val="2"/>
          <w:numId w:val="42"/>
        </w:numPr>
        <w:tabs>
          <w:tab w:val="left" w:pos="523"/>
          <w:tab w:val="left" w:pos="1088"/>
        </w:tabs>
        <w:spacing w:before="0" w:after="240" w:line="360" w:lineRule="auto"/>
        <w:ind w:left="1088" w:right="567" w:firstLine="0"/>
        <w:rPr>
          <w:del w:id="2788" w:author="Shimon" w:date="2019-08-05T18:14:00Z"/>
          <w:rStyle w:val="emailstyle17"/>
          <w:rFonts w:cs="David"/>
          <w:b/>
          <w:bCs/>
          <w:color w:val="auto"/>
          <w:sz w:val="22"/>
          <w:rtl/>
          <w:rPrChange w:id="2789" w:author="Shimon" w:date="2019-08-05T18:10:00Z">
            <w:rPr>
              <w:del w:id="2790" w:author="Shimon" w:date="2019-08-05T18:14:00Z"/>
              <w:rStyle w:val="emailstyle17"/>
              <w:rFonts w:cs="David"/>
              <w:color w:val="auto"/>
              <w:sz w:val="22"/>
              <w:rtl/>
            </w:rPr>
          </w:rPrChange>
        </w:rPr>
        <w:pPrChange w:id="2791" w:author="Shimon" w:date="2019-08-05T18:15:00Z">
          <w:pPr>
            <w:pStyle w:val="11"/>
            <w:numPr>
              <w:ilvl w:val="1"/>
              <w:numId w:val="14"/>
            </w:numPr>
            <w:tabs>
              <w:tab w:val="num" w:pos="792"/>
              <w:tab w:val="left" w:pos="1088"/>
            </w:tabs>
            <w:spacing w:before="0" w:after="240" w:line="360" w:lineRule="auto"/>
            <w:ind w:left="1088" w:right="792" w:hanging="567"/>
          </w:pPr>
        </w:pPrChange>
      </w:pPr>
    </w:p>
    <w:p w14:paraId="2FBC99FB" w14:textId="276CF3E5" w:rsidR="00EA3A60" w:rsidRPr="003B6D0F" w:rsidRDefault="00F00ADC">
      <w:pPr>
        <w:pStyle w:val="11"/>
        <w:numPr>
          <w:ilvl w:val="2"/>
          <w:numId w:val="42"/>
        </w:numPr>
        <w:tabs>
          <w:tab w:val="clear" w:pos="1440"/>
          <w:tab w:val="left" w:pos="523"/>
        </w:tabs>
        <w:spacing w:before="0" w:after="240" w:line="360" w:lineRule="auto"/>
        <w:ind w:left="1090" w:right="567" w:hanging="425"/>
        <w:rPr>
          <w:rStyle w:val="emailstyle17"/>
          <w:rFonts w:cs="David"/>
          <w:color w:val="auto"/>
          <w:sz w:val="22"/>
          <w:u w:val="single"/>
          <w:rtl/>
        </w:rPr>
        <w:pPrChange w:id="2792" w:author="Shimon" w:date="2019-08-05T13:54:00Z">
          <w:pPr>
            <w:pStyle w:val="11"/>
            <w:tabs>
              <w:tab w:val="left" w:pos="1088"/>
            </w:tabs>
            <w:spacing w:before="0" w:after="240" w:line="360" w:lineRule="auto"/>
            <w:ind w:left="1088" w:firstLine="0"/>
          </w:pPr>
        </w:pPrChange>
      </w:pPr>
      <w:ins w:id="2793" w:author="Shimon" w:date="2019-08-04T13:41:00Z">
        <w:r w:rsidRPr="003B6D0F">
          <w:rPr>
            <w:rStyle w:val="emailstyle17"/>
            <w:rFonts w:cs="David" w:hint="eastAsia"/>
            <w:color w:val="auto"/>
            <w:sz w:val="22"/>
            <w:rtl/>
          </w:rPr>
          <w:lastRenderedPageBreak/>
          <w:t>התובע</w:t>
        </w:r>
        <w:r w:rsidRPr="003B6D0F">
          <w:rPr>
            <w:rStyle w:val="emailstyle17"/>
            <w:rFonts w:cs="David"/>
            <w:color w:val="auto"/>
            <w:sz w:val="22"/>
            <w:rtl/>
          </w:rPr>
          <w:t xml:space="preserve"> ידרוש </w:t>
        </w:r>
      </w:ins>
      <w:r w:rsidR="00EC132D" w:rsidRPr="003B6D0F">
        <w:rPr>
          <w:rStyle w:val="emailstyle17"/>
          <w:rFonts w:cs="David" w:hint="eastAsia"/>
          <w:color w:val="auto"/>
          <w:sz w:val="22"/>
          <w:rtl/>
        </w:rPr>
        <w:t>הגדלת</w:t>
      </w:r>
      <w:r w:rsidR="00EC132D" w:rsidRPr="003B6D0F">
        <w:rPr>
          <w:rStyle w:val="emailstyle17"/>
          <w:rFonts w:cs="David"/>
          <w:color w:val="auto"/>
          <w:sz w:val="22"/>
          <w:rtl/>
        </w:rPr>
        <w:t xml:space="preserve"> </w:t>
      </w:r>
      <w:r w:rsidR="00EC132D" w:rsidRPr="003B6D0F">
        <w:rPr>
          <w:rStyle w:val="emailstyle17"/>
          <w:rFonts w:cs="David" w:hint="eastAsia"/>
          <w:color w:val="auto"/>
          <w:sz w:val="22"/>
          <w:rtl/>
        </w:rPr>
        <w:t>התקופה</w:t>
      </w:r>
      <w:r w:rsidR="00EC132D" w:rsidRPr="003B6D0F">
        <w:rPr>
          <w:rStyle w:val="emailstyle17"/>
          <w:rFonts w:cs="David"/>
          <w:color w:val="auto"/>
          <w:sz w:val="22"/>
          <w:rtl/>
        </w:rPr>
        <w:t xml:space="preserve"> </w:t>
      </w:r>
      <w:r w:rsidR="00EC132D" w:rsidRPr="003B6D0F">
        <w:rPr>
          <w:rStyle w:val="emailstyle17"/>
          <w:rFonts w:cs="David" w:hint="eastAsia"/>
          <w:color w:val="auto"/>
          <w:sz w:val="22"/>
          <w:rtl/>
        </w:rPr>
        <w:t>הקובעת</w:t>
      </w:r>
      <w:r w:rsidR="00EC132D" w:rsidRPr="003B6D0F">
        <w:rPr>
          <w:rStyle w:val="emailstyle17"/>
          <w:rFonts w:cs="David"/>
          <w:color w:val="auto"/>
          <w:sz w:val="22"/>
          <w:rtl/>
        </w:rPr>
        <w:t xml:space="preserve"> </w:t>
      </w:r>
      <w:r w:rsidR="00EC132D" w:rsidRPr="003B6D0F">
        <w:rPr>
          <w:rStyle w:val="emailstyle17"/>
          <w:rFonts w:cs="David" w:hint="eastAsia"/>
          <w:color w:val="auto"/>
          <w:sz w:val="22"/>
          <w:rtl/>
        </w:rPr>
        <w:t>לפנסיה</w:t>
      </w:r>
      <w:r w:rsidR="00EC132D" w:rsidRPr="003B6D0F">
        <w:rPr>
          <w:rStyle w:val="emailstyle17"/>
          <w:rFonts w:cs="David"/>
          <w:color w:val="auto"/>
          <w:sz w:val="22"/>
          <w:rtl/>
        </w:rPr>
        <w:t xml:space="preserve"> </w:t>
      </w:r>
      <w:r w:rsidR="00EC132D" w:rsidRPr="003B6D0F">
        <w:rPr>
          <w:rStyle w:val="emailstyle17"/>
          <w:rFonts w:cs="David" w:hint="eastAsia"/>
          <w:color w:val="auto"/>
          <w:sz w:val="22"/>
          <w:rtl/>
        </w:rPr>
        <w:t>תקציבית</w:t>
      </w:r>
      <w:ins w:id="2794" w:author="Shimon" w:date="2019-08-04T13:41:00Z">
        <w:r w:rsidRPr="003B6D0F">
          <w:rPr>
            <w:rStyle w:val="emailstyle17"/>
            <w:rFonts w:cs="David"/>
            <w:color w:val="auto"/>
            <w:sz w:val="22"/>
            <w:rtl/>
          </w:rPr>
          <w:t xml:space="preserve"> לתקופת החוזה</w:t>
        </w:r>
      </w:ins>
      <w:r w:rsidR="00EC132D" w:rsidRPr="003B6D0F">
        <w:rPr>
          <w:rStyle w:val="emailstyle17"/>
          <w:rFonts w:cs="David"/>
          <w:color w:val="auto"/>
          <w:sz w:val="22"/>
          <w:rtl/>
        </w:rPr>
        <w:t xml:space="preserve"> בשיעור של 3.33%</w:t>
      </w:r>
      <w:del w:id="2795" w:author="Shimon" w:date="2019-07-24T12:03:00Z">
        <w:r w:rsidR="00EC132D" w:rsidRPr="003B6D0F" w:rsidDel="001D0C79">
          <w:rPr>
            <w:rStyle w:val="emailstyle17"/>
            <w:rFonts w:cs="David"/>
            <w:color w:val="auto"/>
            <w:sz w:val="22"/>
            <w:rtl/>
          </w:rPr>
          <w:delText>,</w:delText>
        </w:r>
      </w:del>
      <w:r w:rsidR="00EC132D" w:rsidRPr="003B6D0F">
        <w:rPr>
          <w:rStyle w:val="emailstyle17"/>
          <w:rFonts w:cs="David"/>
          <w:color w:val="auto"/>
          <w:sz w:val="22"/>
          <w:rtl/>
        </w:rPr>
        <w:t xml:space="preserve"> </w:t>
      </w:r>
      <w:ins w:id="2796" w:author="Shimon" w:date="2019-08-04T13:41:00Z">
        <w:r w:rsidRPr="003B6D0F">
          <w:rPr>
            <w:rStyle w:val="emailstyle17"/>
            <w:rFonts w:cs="David" w:hint="eastAsia"/>
            <w:color w:val="auto"/>
            <w:sz w:val="22"/>
            <w:rtl/>
          </w:rPr>
          <w:t>ממשכורת</w:t>
        </w:r>
        <w:r w:rsidRPr="003B6D0F">
          <w:rPr>
            <w:rStyle w:val="emailstyle17"/>
            <w:rFonts w:cs="David"/>
            <w:color w:val="auto"/>
            <w:sz w:val="22"/>
            <w:rtl/>
          </w:rPr>
          <w:t xml:space="preserve"> החוזה </w:t>
        </w:r>
      </w:ins>
      <w:ins w:id="2797" w:author="Shimon" w:date="2019-07-24T11:59:00Z">
        <w:r w:rsidR="00483077" w:rsidRPr="003B6D0F">
          <w:rPr>
            <w:rStyle w:val="emailstyle17"/>
            <w:rFonts w:cs="David"/>
            <w:color w:val="auto"/>
            <w:sz w:val="22"/>
            <w:rtl/>
            <w:rPrChange w:id="2798" w:author="Shimon" w:date="2019-08-05T18:14:00Z">
              <w:rPr>
                <w:rStyle w:val="emailstyle17"/>
                <w:rFonts w:cs="David"/>
                <w:b/>
                <w:bCs/>
                <w:color w:val="auto"/>
                <w:sz w:val="22"/>
                <w:rtl/>
              </w:rPr>
            </w:rPrChange>
          </w:rPr>
          <w:t>(</w:t>
        </w:r>
        <w:r w:rsidR="001D0C79" w:rsidRPr="003B6D0F">
          <w:rPr>
            <w:rStyle w:val="emailstyle17"/>
            <w:rFonts w:cs="David"/>
            <w:color w:val="auto"/>
            <w:sz w:val="22"/>
            <w:rtl/>
          </w:rPr>
          <w:t xml:space="preserve">2% לשנה </w:t>
        </w:r>
      </w:ins>
      <w:ins w:id="2799" w:author="Shimon" w:date="2019-07-24T12:02:00Z">
        <w:r w:rsidR="001D0C79" w:rsidRPr="003B6D0F">
          <w:rPr>
            <w:rStyle w:val="emailstyle17"/>
            <w:rFonts w:cs="David"/>
            <w:color w:val="auto"/>
            <w:sz w:val="22"/>
          </w:rPr>
          <w:t>1.667 X</w:t>
        </w:r>
      </w:ins>
      <w:ins w:id="2800" w:author="Shimon" w:date="2019-07-24T12:03:00Z">
        <w:r w:rsidR="001D0C79" w:rsidRPr="003B6D0F">
          <w:rPr>
            <w:rStyle w:val="emailstyle17"/>
            <w:rFonts w:cs="David" w:hint="eastAsia"/>
            <w:color w:val="auto"/>
            <w:sz w:val="22"/>
            <w:rtl/>
          </w:rPr>
          <w:t>שנים</w:t>
        </w:r>
        <w:r w:rsidR="001D0C79" w:rsidRPr="003B6D0F">
          <w:rPr>
            <w:rStyle w:val="emailstyle17"/>
            <w:rFonts w:cs="David"/>
            <w:color w:val="auto"/>
            <w:sz w:val="22"/>
            <w:rtl/>
          </w:rPr>
          <w:t>)</w:t>
        </w:r>
      </w:ins>
      <w:ins w:id="2801" w:author="Shimon" w:date="2019-07-24T12:11:00Z">
        <w:r w:rsidR="00957B67" w:rsidRPr="003B6D0F">
          <w:rPr>
            <w:rStyle w:val="emailstyle17"/>
            <w:rFonts w:cs="David"/>
            <w:color w:val="auto"/>
            <w:sz w:val="22"/>
            <w:rtl/>
          </w:rPr>
          <w:t>.</w:t>
        </w:r>
      </w:ins>
    </w:p>
    <w:p w14:paraId="519C7D85" w14:textId="19D562BF" w:rsidR="00F00ADC" w:rsidRDefault="00957B67" w:rsidP="00EA3A60">
      <w:pPr>
        <w:pStyle w:val="11"/>
        <w:tabs>
          <w:tab w:val="left" w:pos="1088"/>
        </w:tabs>
        <w:spacing w:before="0" w:line="360" w:lineRule="auto"/>
        <w:ind w:left="1089" w:firstLine="0"/>
        <w:rPr>
          <w:ins w:id="2802" w:author="Shimon" w:date="2019-08-04T13:46:00Z"/>
          <w:rStyle w:val="emailstyle17"/>
          <w:rFonts w:cs="David"/>
          <w:color w:val="auto"/>
          <w:sz w:val="22"/>
          <w:rtl/>
        </w:rPr>
      </w:pPr>
      <w:ins w:id="2803" w:author="Shimon" w:date="2019-07-24T12:11:00Z">
        <w:r w:rsidRPr="00EA3A60">
          <w:rPr>
            <w:rStyle w:val="emailstyle17"/>
            <w:rFonts w:cs="David" w:hint="cs"/>
            <w:color w:val="auto"/>
            <w:sz w:val="22"/>
            <w:u w:val="single"/>
            <w:rtl/>
          </w:rPr>
          <w:t xml:space="preserve"> </w:t>
        </w:r>
        <w:r w:rsidRPr="00D07163">
          <w:rPr>
            <w:rStyle w:val="emailstyle17"/>
            <w:rFonts w:cs="David" w:hint="eastAsia"/>
            <w:b/>
            <w:bCs/>
            <w:color w:val="auto"/>
            <w:sz w:val="22"/>
            <w:u w:val="single"/>
            <w:rtl/>
            <w:rPrChange w:id="2804" w:author="Shimon" w:date="2019-07-25T13:01:00Z">
              <w:rPr>
                <w:rStyle w:val="emailstyle17"/>
                <w:rFonts w:cs="David" w:hint="eastAsia"/>
                <w:color w:val="auto"/>
                <w:sz w:val="22"/>
                <w:u w:val="single"/>
                <w:rtl/>
              </w:rPr>
            </w:rPrChange>
          </w:rPr>
          <w:t>כימות</w:t>
        </w:r>
        <w:r w:rsidRPr="00D07163">
          <w:rPr>
            <w:rStyle w:val="emailstyle17"/>
            <w:rFonts w:cs="David"/>
            <w:b/>
            <w:bCs/>
            <w:color w:val="auto"/>
            <w:sz w:val="22"/>
            <w:u w:val="single"/>
            <w:rtl/>
            <w:rPrChange w:id="2805" w:author="Shimon" w:date="2019-07-25T13:01:00Z">
              <w:rPr>
                <w:rStyle w:val="emailstyle17"/>
                <w:rFonts w:cs="David"/>
                <w:color w:val="auto"/>
                <w:sz w:val="22"/>
                <w:u w:val="single"/>
                <w:rtl/>
              </w:rPr>
            </w:rPrChange>
          </w:rPr>
          <w:t xml:space="preserve"> </w:t>
        </w:r>
        <w:r w:rsidRPr="00D07163">
          <w:rPr>
            <w:rStyle w:val="emailstyle17"/>
            <w:rFonts w:cs="David" w:hint="eastAsia"/>
            <w:b/>
            <w:bCs/>
            <w:color w:val="auto"/>
            <w:sz w:val="22"/>
            <w:u w:val="single"/>
            <w:rtl/>
            <w:rPrChange w:id="2806" w:author="Shimon" w:date="2019-07-25T13:01:00Z">
              <w:rPr>
                <w:rStyle w:val="emailstyle17"/>
                <w:rFonts w:cs="David" w:hint="eastAsia"/>
                <w:color w:val="auto"/>
                <w:sz w:val="22"/>
                <w:u w:val="single"/>
                <w:rtl/>
              </w:rPr>
            </w:rPrChange>
          </w:rPr>
          <w:t>כספי</w:t>
        </w:r>
      </w:ins>
      <w:ins w:id="2807" w:author="Shimon" w:date="2019-08-05T13:54:00Z">
        <w:r w:rsidR="00483077">
          <w:rPr>
            <w:rStyle w:val="emailstyle17"/>
            <w:rFonts w:cs="David" w:hint="cs"/>
            <w:b/>
            <w:bCs/>
            <w:color w:val="auto"/>
            <w:sz w:val="22"/>
            <w:u w:val="single"/>
            <w:rtl/>
          </w:rPr>
          <w:t xml:space="preserve"> של הגדלת הפנסיה</w:t>
        </w:r>
      </w:ins>
      <w:ins w:id="2808" w:author="Shimon" w:date="2019-08-04T13:46:00Z">
        <w:r w:rsidR="00F00ADC">
          <w:rPr>
            <w:rStyle w:val="emailstyle17"/>
            <w:rFonts w:cs="David" w:hint="cs"/>
            <w:b/>
            <w:bCs/>
            <w:color w:val="auto"/>
            <w:sz w:val="22"/>
            <w:u w:val="single"/>
            <w:rtl/>
          </w:rPr>
          <w:t xml:space="preserve"> </w:t>
        </w:r>
      </w:ins>
    </w:p>
    <w:p w14:paraId="239DB834" w14:textId="66A240BD" w:rsidR="00EA3A60" w:rsidRPr="00D07163" w:rsidRDefault="00F00ADC">
      <w:pPr>
        <w:pStyle w:val="11"/>
        <w:tabs>
          <w:tab w:val="left" w:pos="1088"/>
        </w:tabs>
        <w:spacing w:before="0" w:after="120" w:line="360" w:lineRule="auto"/>
        <w:ind w:left="1089" w:firstLine="0"/>
        <w:rPr>
          <w:rStyle w:val="emailstyle17"/>
          <w:rFonts w:cs="David"/>
          <w:b/>
          <w:bCs/>
          <w:color w:val="auto"/>
          <w:sz w:val="22"/>
          <w:rtl/>
        </w:rPr>
        <w:pPrChange w:id="2809" w:author="Shimon" w:date="2019-08-05T13:55:00Z">
          <w:pPr>
            <w:pStyle w:val="11"/>
            <w:tabs>
              <w:tab w:val="left" w:pos="1088"/>
            </w:tabs>
            <w:spacing w:before="0" w:line="360" w:lineRule="auto"/>
            <w:ind w:left="1089" w:firstLine="0"/>
          </w:pPr>
        </w:pPrChange>
      </w:pPr>
      <w:ins w:id="2810" w:author="Shimon" w:date="2019-08-04T13:46:00Z">
        <w:r>
          <w:rPr>
            <w:rStyle w:val="emailstyle17"/>
            <w:rFonts w:cs="David" w:hint="cs"/>
            <w:color w:val="auto"/>
            <w:sz w:val="22"/>
            <w:rtl/>
          </w:rPr>
          <w:t xml:space="preserve">(על בסיס משכורת קובעת </w:t>
        </w:r>
      </w:ins>
      <w:ins w:id="2811" w:author="Shimon" w:date="2019-08-04T13:47:00Z">
        <w:r>
          <w:rPr>
            <w:rStyle w:val="emailstyle17"/>
            <w:rFonts w:cs="David" w:hint="cs"/>
            <w:color w:val="auto"/>
            <w:sz w:val="22"/>
            <w:rtl/>
          </w:rPr>
          <w:t>לפנסיה, מ</w:t>
        </w:r>
      </w:ins>
      <w:ins w:id="2812" w:author="Shimon" w:date="2019-08-04T13:46:00Z">
        <w:r>
          <w:rPr>
            <w:rStyle w:val="emailstyle17"/>
            <w:rFonts w:cs="David" w:hint="cs"/>
            <w:color w:val="auto"/>
            <w:sz w:val="22"/>
            <w:rtl/>
          </w:rPr>
          <w:t xml:space="preserve">עודכנת </w:t>
        </w:r>
      </w:ins>
      <w:ins w:id="2813" w:author="Shimon" w:date="2019-08-04T13:47:00Z">
        <w:r>
          <w:rPr>
            <w:rStyle w:val="emailstyle17"/>
            <w:rFonts w:cs="David" w:hint="cs"/>
            <w:color w:val="auto"/>
            <w:sz w:val="22"/>
            <w:rtl/>
          </w:rPr>
          <w:t>ב</w:t>
        </w:r>
      </w:ins>
      <w:ins w:id="2814" w:author="Shimon" w:date="2019-08-04T13:46:00Z">
        <w:r>
          <w:rPr>
            <w:rStyle w:val="emailstyle17"/>
            <w:rFonts w:cs="David" w:hint="cs"/>
            <w:color w:val="auto"/>
            <w:sz w:val="22"/>
            <w:rtl/>
          </w:rPr>
          <w:t>יום הגשת התביעה</w:t>
        </w:r>
      </w:ins>
      <w:ins w:id="2815" w:author="Shimon" w:date="2019-08-04T13:47:00Z">
        <w:r>
          <w:rPr>
            <w:rStyle w:val="emailstyle17"/>
            <w:rFonts w:cs="David" w:hint="cs"/>
            <w:color w:val="auto"/>
            <w:sz w:val="22"/>
            <w:rtl/>
          </w:rPr>
          <w:t>)</w:t>
        </w:r>
      </w:ins>
      <w:ins w:id="2816" w:author="Shimon" w:date="2019-07-24T12:11:00Z">
        <w:r w:rsidR="00957B67" w:rsidRPr="00D07163">
          <w:rPr>
            <w:rStyle w:val="emailstyle17"/>
            <w:rFonts w:cs="David"/>
            <w:b/>
            <w:bCs/>
            <w:color w:val="auto"/>
            <w:sz w:val="22"/>
            <w:rtl/>
            <w:rPrChange w:id="2817" w:author="Shimon" w:date="2019-07-25T13:01:00Z">
              <w:rPr>
                <w:rStyle w:val="emailstyle17"/>
                <w:rFonts w:cs="David"/>
                <w:color w:val="auto"/>
                <w:sz w:val="22"/>
                <w:rtl/>
              </w:rPr>
            </w:rPrChange>
          </w:rPr>
          <w:t xml:space="preserve"> </w:t>
        </w:r>
      </w:ins>
      <w:ins w:id="2818" w:author="Shimon" w:date="2019-08-04T13:47:00Z">
        <w:r>
          <w:rPr>
            <w:rStyle w:val="emailstyle17"/>
            <w:rFonts w:cs="David" w:hint="cs"/>
            <w:b/>
            <w:bCs/>
            <w:color w:val="auto"/>
            <w:sz w:val="22"/>
            <w:rtl/>
          </w:rPr>
          <w:t>:</w:t>
        </w:r>
      </w:ins>
      <w:ins w:id="2819" w:author="Shimon" w:date="2019-07-24T12:11:00Z">
        <w:r w:rsidR="00957B67" w:rsidRPr="00D07163">
          <w:rPr>
            <w:rStyle w:val="emailstyle17"/>
            <w:rFonts w:cs="David"/>
            <w:b/>
            <w:bCs/>
            <w:color w:val="auto"/>
            <w:sz w:val="22"/>
            <w:rtl/>
            <w:rPrChange w:id="2820" w:author="Shimon" w:date="2019-07-25T13:01:00Z">
              <w:rPr>
                <w:rStyle w:val="emailstyle17"/>
                <w:rFonts w:cs="David"/>
                <w:color w:val="auto"/>
                <w:sz w:val="22"/>
                <w:rtl/>
              </w:rPr>
            </w:rPrChange>
          </w:rPr>
          <w:t xml:space="preserve"> </w:t>
        </w:r>
      </w:ins>
    </w:p>
    <w:p w14:paraId="098CB467" w14:textId="523F45B0" w:rsidR="00492D95" w:rsidRDefault="00EA3A60">
      <w:pPr>
        <w:pStyle w:val="11"/>
        <w:tabs>
          <w:tab w:val="left" w:pos="1088"/>
        </w:tabs>
        <w:spacing w:before="0" w:after="120" w:line="360" w:lineRule="auto"/>
        <w:ind w:left="1089" w:firstLine="0"/>
        <w:rPr>
          <w:ins w:id="2821" w:author="Shimon" w:date="2019-08-04T13:48:00Z"/>
          <w:rStyle w:val="emailstyle17"/>
          <w:rFonts w:cs="David"/>
          <w:color w:val="auto"/>
          <w:sz w:val="22"/>
        </w:rPr>
        <w:pPrChange w:id="2822" w:author="Shimon" w:date="2019-08-05T13:55:00Z">
          <w:pPr>
            <w:pStyle w:val="11"/>
            <w:tabs>
              <w:tab w:val="left" w:pos="1088"/>
            </w:tabs>
            <w:spacing w:before="0" w:after="240" w:line="360" w:lineRule="auto"/>
            <w:ind w:left="1088" w:firstLine="0"/>
          </w:pPr>
        </w:pPrChange>
      </w:pPr>
      <w:ins w:id="2823" w:author="Shimon" w:date="2019-07-24T12:19:00Z">
        <w:r>
          <w:rPr>
            <w:rStyle w:val="emailstyle17"/>
            <w:rFonts w:cs="David" w:hint="cs"/>
            <w:b/>
            <w:bCs/>
            <w:color w:val="auto"/>
            <w:sz w:val="22"/>
            <w:rtl/>
          </w:rPr>
          <w:t xml:space="preserve">תוספת לפנסיה בשיעור חודשי של  </w:t>
        </w:r>
      </w:ins>
      <w:ins w:id="2824" w:author="Shimon" w:date="2019-08-04T13:48:00Z">
        <w:r w:rsidR="00F00ADC">
          <w:rPr>
            <w:rStyle w:val="emailstyle17"/>
            <w:rFonts w:cs="David" w:hint="cs"/>
            <w:b/>
            <w:bCs/>
            <w:color w:val="auto"/>
            <w:sz w:val="22"/>
            <w:rtl/>
          </w:rPr>
          <w:t>1,319.</w:t>
        </w:r>
        <w:r w:rsidR="00492D95">
          <w:rPr>
            <w:rStyle w:val="emailstyle17"/>
            <w:rFonts w:cs="David" w:hint="cs"/>
            <w:b/>
            <w:bCs/>
            <w:color w:val="auto"/>
            <w:sz w:val="22"/>
            <w:rtl/>
          </w:rPr>
          <w:t>25</w:t>
        </w:r>
      </w:ins>
      <w:ins w:id="2825" w:author="Shimon" w:date="2019-07-24T12:19:00Z">
        <w:r>
          <w:rPr>
            <w:rStyle w:val="emailstyle17"/>
            <w:rFonts w:cs="David" w:hint="cs"/>
            <w:b/>
            <w:bCs/>
            <w:color w:val="auto"/>
            <w:sz w:val="22"/>
            <w:rtl/>
          </w:rPr>
          <w:t xml:space="preserve">₪ </w:t>
        </w:r>
        <w:r w:rsidRPr="00EA3A60">
          <w:rPr>
            <w:rStyle w:val="emailstyle17"/>
            <w:rFonts w:cs="David" w:hint="cs"/>
            <w:color w:val="auto"/>
            <w:sz w:val="22"/>
            <w:rtl/>
          </w:rPr>
          <w:t>(</w:t>
        </w:r>
      </w:ins>
      <w:ins w:id="2826" w:author="Shimon" w:date="2019-08-04T13:47:00Z">
        <w:r w:rsidR="00F00ADC">
          <w:rPr>
            <w:rStyle w:val="emailstyle17"/>
            <w:rFonts w:cs="David" w:hint="cs"/>
            <w:color w:val="auto"/>
            <w:sz w:val="22"/>
            <w:rtl/>
          </w:rPr>
          <w:t>39,617</w:t>
        </w:r>
      </w:ins>
      <w:ins w:id="2827" w:author="Shimon" w:date="2019-07-24T12:19:00Z">
        <w:r w:rsidRPr="00EA3A60">
          <w:rPr>
            <w:rStyle w:val="emailstyle17"/>
            <w:rFonts w:cs="David" w:hint="cs"/>
            <w:color w:val="auto"/>
            <w:sz w:val="22"/>
            <w:rtl/>
          </w:rPr>
          <w:t xml:space="preserve">"ח </w:t>
        </w:r>
        <w:r w:rsidRPr="00EA3A60">
          <w:rPr>
            <w:rStyle w:val="emailstyle17"/>
            <w:rFonts w:cs="David" w:hint="cs"/>
            <w:color w:val="auto"/>
            <w:sz w:val="22"/>
          </w:rPr>
          <w:t xml:space="preserve"> X</w:t>
        </w:r>
        <w:r w:rsidRPr="00EA3A60">
          <w:rPr>
            <w:rStyle w:val="emailstyle17"/>
            <w:rFonts w:cs="David" w:hint="cs"/>
            <w:color w:val="auto"/>
            <w:sz w:val="22"/>
            <w:rtl/>
          </w:rPr>
          <w:t>3.33%</w:t>
        </w:r>
        <w:r w:rsidRPr="00EA3A60">
          <w:rPr>
            <w:rStyle w:val="emailstyle17"/>
            <w:rFonts w:cs="David" w:hint="cs"/>
            <w:color w:val="auto"/>
            <w:sz w:val="22"/>
          </w:rPr>
          <w:t xml:space="preserve"> </w:t>
        </w:r>
      </w:ins>
      <w:ins w:id="2828" w:author="Shimon" w:date="2019-08-05T18:11:00Z">
        <w:r w:rsidR="003B6D0F">
          <w:rPr>
            <w:rStyle w:val="emailstyle17"/>
            <w:rFonts w:cs="David"/>
            <w:color w:val="auto"/>
            <w:sz w:val="22"/>
          </w:rPr>
          <w:t>(</w:t>
        </w:r>
      </w:ins>
    </w:p>
    <w:p w14:paraId="742FB7B0" w14:textId="5934DBA2" w:rsidR="00957B67" w:rsidRPr="00EA3A60" w:rsidDel="00492D95" w:rsidRDefault="00957B67">
      <w:pPr>
        <w:pStyle w:val="11"/>
        <w:tabs>
          <w:tab w:val="left" w:pos="1088"/>
        </w:tabs>
        <w:spacing w:before="0" w:after="240" w:line="360" w:lineRule="auto"/>
        <w:rPr>
          <w:del w:id="2829" w:author="Shimon" w:date="2019-08-04T13:49:00Z"/>
          <w:rStyle w:val="emailstyle17"/>
          <w:rFonts w:cs="David"/>
          <w:b/>
          <w:bCs/>
          <w:color w:val="auto"/>
          <w:sz w:val="22"/>
          <w:rtl/>
        </w:rPr>
        <w:pPrChange w:id="2830" w:author="Shimon" w:date="2019-08-04T13:49:00Z">
          <w:pPr>
            <w:pStyle w:val="11"/>
            <w:tabs>
              <w:tab w:val="left" w:pos="1088"/>
            </w:tabs>
            <w:spacing w:before="0" w:after="240" w:line="360" w:lineRule="auto"/>
            <w:ind w:left="1088" w:firstLine="0"/>
          </w:pPr>
        </w:pPrChange>
      </w:pPr>
    </w:p>
    <w:p w14:paraId="05047F77" w14:textId="5F2C2A34" w:rsidR="00EA3A60" w:rsidRDefault="00EC132D">
      <w:pPr>
        <w:pStyle w:val="11"/>
        <w:tabs>
          <w:tab w:val="left" w:pos="1088"/>
        </w:tabs>
        <w:spacing w:before="0" w:after="240" w:line="360" w:lineRule="auto"/>
        <w:ind w:left="1088" w:firstLine="0"/>
        <w:rPr>
          <w:ins w:id="2831" w:author="Shimon" w:date="2019-07-24T12:24:00Z"/>
          <w:rStyle w:val="emailstyle17"/>
          <w:rFonts w:cs="David"/>
          <w:color w:val="auto"/>
          <w:sz w:val="22"/>
          <w:rtl/>
        </w:rPr>
        <w:pPrChange w:id="2832" w:author="Shimon" w:date="2019-08-04T13:50:00Z">
          <w:pPr>
            <w:pStyle w:val="11"/>
            <w:tabs>
              <w:tab w:val="left" w:pos="1088"/>
            </w:tabs>
            <w:spacing w:before="0" w:after="240" w:line="360" w:lineRule="auto"/>
            <w:ind w:left="1088" w:firstLine="0"/>
          </w:pPr>
        </w:pPrChange>
      </w:pPr>
      <w:del w:id="2833" w:author="Shimon" w:date="2019-07-24T12:12:00Z">
        <w:r w:rsidRPr="00957B67" w:rsidDel="00957B67">
          <w:rPr>
            <w:rStyle w:val="emailstyle17"/>
            <w:rFonts w:cs="David"/>
            <w:color w:val="auto"/>
            <w:sz w:val="22"/>
            <w:rtl/>
            <w:rPrChange w:id="2834" w:author="Shimon" w:date="2019-07-24T12:14:00Z">
              <w:rPr>
                <w:rStyle w:val="emailstyle17"/>
                <w:rFonts w:cs="David"/>
                <w:b/>
                <w:bCs/>
                <w:color w:val="auto"/>
                <w:sz w:val="22"/>
                <w:rtl/>
              </w:rPr>
            </w:rPrChange>
          </w:rPr>
          <w:delText xml:space="preserve">. </w:delText>
        </w:r>
      </w:del>
      <w:del w:id="2835" w:author="Shimon" w:date="2019-08-15T13:44:00Z">
        <w:r w:rsidR="00EA3A60" w:rsidDel="00367629">
          <w:rPr>
            <w:rStyle w:val="emailstyle17"/>
            <w:rFonts w:cs="David" w:hint="cs"/>
            <w:color w:val="auto"/>
            <w:sz w:val="22"/>
            <w:rtl/>
          </w:rPr>
          <w:delText>:</w:delText>
        </w:r>
      </w:del>
    </w:p>
    <w:p w14:paraId="482494E1" w14:textId="601A786F" w:rsidR="00D737D6" w:rsidRDefault="00EA3A60">
      <w:pPr>
        <w:pStyle w:val="11"/>
        <w:tabs>
          <w:tab w:val="left" w:pos="1088"/>
        </w:tabs>
        <w:spacing w:before="0" w:after="120" w:line="360" w:lineRule="auto"/>
        <w:ind w:left="1089" w:firstLine="0"/>
        <w:rPr>
          <w:ins w:id="2836" w:author="Shimon" w:date="2019-07-24T12:47:00Z"/>
          <w:rStyle w:val="emailstyle17"/>
          <w:rFonts w:cs="David"/>
          <w:color w:val="auto"/>
          <w:sz w:val="22"/>
          <w:rtl/>
        </w:rPr>
        <w:pPrChange w:id="2837" w:author="Shimon" w:date="2019-08-05T18:16:00Z">
          <w:pPr>
            <w:pStyle w:val="11"/>
            <w:tabs>
              <w:tab w:val="left" w:pos="1088"/>
            </w:tabs>
            <w:spacing w:before="0" w:after="240" w:line="360" w:lineRule="auto"/>
            <w:ind w:left="1088" w:firstLine="0"/>
          </w:pPr>
        </w:pPrChange>
      </w:pPr>
      <w:del w:id="2838" w:author="Shimon" w:date="2019-07-24T12:42:00Z">
        <w:r w:rsidDel="00D737D6">
          <w:rPr>
            <w:rStyle w:val="emailstyle17"/>
            <w:rFonts w:cs="David" w:hint="cs"/>
            <w:color w:val="auto"/>
            <w:sz w:val="22"/>
            <w:rtl/>
          </w:rPr>
          <w:delText xml:space="preserve">  </w:delText>
        </w:r>
      </w:del>
      <w:del w:id="2839" w:author="Shimon" w:date="2019-07-24T12:11:00Z">
        <w:r w:rsidR="00EC132D" w:rsidDel="00957B67">
          <w:rPr>
            <w:rStyle w:val="emailstyle17"/>
            <w:rFonts w:cs="David" w:hint="cs"/>
            <w:color w:val="auto"/>
            <w:sz w:val="22"/>
            <w:rtl/>
          </w:rPr>
          <w:delText xml:space="preserve">לצרכי כימות כספי: </w:delText>
        </w:r>
      </w:del>
      <w:r w:rsidR="00EC132D">
        <w:rPr>
          <w:rStyle w:val="emailstyle17"/>
          <w:rFonts w:cs="David" w:hint="cs"/>
          <w:color w:val="auto"/>
          <w:sz w:val="22"/>
          <w:rtl/>
        </w:rPr>
        <w:t xml:space="preserve">בהתחשב בגילו של התובע </w:t>
      </w:r>
      <w:ins w:id="2840" w:author="Shimon" w:date="2019-07-24T12:41:00Z">
        <w:r w:rsidR="00D737D6">
          <w:rPr>
            <w:rStyle w:val="emailstyle17"/>
            <w:rFonts w:cs="David" w:hint="cs"/>
            <w:color w:val="auto"/>
            <w:sz w:val="22"/>
            <w:rtl/>
          </w:rPr>
          <w:t xml:space="preserve">(74) </w:t>
        </w:r>
      </w:ins>
      <w:r w:rsidR="00EC132D">
        <w:rPr>
          <w:rStyle w:val="emailstyle17"/>
          <w:rFonts w:cs="David" w:hint="cs"/>
          <w:color w:val="auto"/>
          <w:sz w:val="22"/>
          <w:rtl/>
        </w:rPr>
        <w:t>ונתוני הלשכה המרכזית לסטטיסטיקה</w:t>
      </w:r>
      <w:ins w:id="2841" w:author="Shimon" w:date="2019-08-05T13:56:00Z">
        <w:r w:rsidR="003E7012">
          <w:rPr>
            <w:rStyle w:val="emailstyle17"/>
            <w:rFonts w:cs="David" w:hint="cs"/>
            <w:color w:val="auto"/>
            <w:sz w:val="22"/>
            <w:rtl/>
          </w:rPr>
          <w:t>,</w:t>
        </w:r>
      </w:ins>
      <w:r w:rsidR="00EC132D">
        <w:rPr>
          <w:rStyle w:val="emailstyle17"/>
          <w:rFonts w:cs="David" w:hint="cs"/>
          <w:color w:val="auto"/>
          <w:sz w:val="22"/>
          <w:rtl/>
        </w:rPr>
        <w:t xml:space="preserve"> </w:t>
      </w:r>
      <w:ins w:id="2842" w:author="Shimon" w:date="2019-08-05T13:56:00Z">
        <w:r w:rsidR="003E7012">
          <w:rPr>
            <w:rStyle w:val="emailstyle17"/>
            <w:rFonts w:cs="David" w:hint="cs"/>
            <w:color w:val="auto"/>
            <w:sz w:val="22"/>
            <w:rtl/>
          </w:rPr>
          <w:t xml:space="preserve">תוחלת החיים של הובע </w:t>
        </w:r>
      </w:ins>
      <w:del w:id="2843" w:author="Shimon" w:date="2019-08-05T13:56:00Z">
        <w:r w:rsidR="00D737D6" w:rsidDel="003E7012">
          <w:rPr>
            <w:rStyle w:val="emailstyle17"/>
            <w:rFonts w:cs="David" w:hint="cs"/>
            <w:color w:val="auto"/>
            <w:sz w:val="22"/>
            <w:rtl/>
          </w:rPr>
          <w:delText>ה</w:delText>
        </w:r>
        <w:r w:rsidR="00EC132D" w:rsidDel="003E7012">
          <w:rPr>
            <w:rStyle w:val="emailstyle17"/>
            <w:rFonts w:cs="David" w:hint="cs"/>
            <w:color w:val="auto"/>
            <w:sz w:val="22"/>
            <w:rtl/>
          </w:rPr>
          <w:delText>תובע צפוי לחיות</w:delText>
        </w:r>
      </w:del>
      <w:r w:rsidR="00EC132D">
        <w:rPr>
          <w:rStyle w:val="emailstyle17"/>
          <w:rFonts w:cs="David" w:hint="cs"/>
          <w:color w:val="auto"/>
          <w:sz w:val="22"/>
          <w:rtl/>
        </w:rPr>
        <w:t xml:space="preserve"> (סטטיסטית!) </w:t>
      </w:r>
      <w:ins w:id="2844" w:author="Shimon" w:date="2019-08-05T13:57:00Z">
        <w:r w:rsidR="003E7012">
          <w:rPr>
            <w:rStyle w:val="emailstyle17"/>
            <w:rFonts w:cs="David" w:hint="cs"/>
            <w:color w:val="auto"/>
            <w:sz w:val="22"/>
            <w:rtl/>
          </w:rPr>
          <w:t xml:space="preserve">היא </w:t>
        </w:r>
      </w:ins>
      <w:r w:rsidR="00880231">
        <w:rPr>
          <w:rStyle w:val="emailstyle17"/>
          <w:rFonts w:cs="David" w:hint="cs"/>
          <w:color w:val="auto"/>
          <w:sz w:val="22"/>
          <w:rtl/>
        </w:rPr>
        <w:t>עוד 203 חודשים</w:t>
      </w:r>
      <w:ins w:id="2845" w:author="Shimon" w:date="2019-08-05T13:57:00Z">
        <w:r w:rsidR="003E7012">
          <w:rPr>
            <w:rStyle w:val="emailstyle17"/>
            <w:rFonts w:cs="David" w:hint="cs"/>
            <w:color w:val="auto"/>
            <w:sz w:val="22"/>
            <w:rtl/>
          </w:rPr>
          <w:t xml:space="preserve">, </w:t>
        </w:r>
      </w:ins>
      <w:del w:id="2846" w:author="Shimon" w:date="2019-08-04T13:51:00Z">
        <w:r w:rsidR="00880231" w:rsidDel="00492D95">
          <w:rPr>
            <w:rStyle w:val="emailstyle17"/>
            <w:rFonts w:cs="David" w:hint="cs"/>
            <w:color w:val="auto"/>
            <w:sz w:val="22"/>
            <w:rtl/>
          </w:rPr>
          <w:delText xml:space="preserve"> לאחר גיל </w:delText>
        </w:r>
      </w:del>
      <w:del w:id="2847" w:author="Shimon" w:date="2019-07-24T12:08:00Z">
        <w:r w:rsidR="00880231" w:rsidDel="00957B67">
          <w:rPr>
            <w:rStyle w:val="emailstyle17"/>
            <w:rFonts w:cs="David" w:hint="cs"/>
            <w:color w:val="auto"/>
            <w:sz w:val="22"/>
            <w:rtl/>
          </w:rPr>
          <w:delText>67</w:delText>
        </w:r>
      </w:del>
      <w:del w:id="2848" w:author="Shimon" w:date="2019-08-04T13:57:00Z">
        <w:r w:rsidR="00880231" w:rsidDel="00492D95">
          <w:rPr>
            <w:rStyle w:val="emailstyle17"/>
            <w:rFonts w:cs="David" w:hint="cs"/>
            <w:color w:val="auto"/>
            <w:sz w:val="22"/>
            <w:rtl/>
          </w:rPr>
          <w:delText>,</w:delText>
        </w:r>
      </w:del>
      <w:del w:id="2849" w:author="Shimon" w:date="2019-08-05T13:57:00Z">
        <w:r w:rsidR="00880231" w:rsidDel="003E7012">
          <w:rPr>
            <w:rStyle w:val="emailstyle17"/>
            <w:rFonts w:cs="David" w:hint="cs"/>
            <w:color w:val="auto"/>
            <w:sz w:val="22"/>
            <w:rtl/>
          </w:rPr>
          <w:delText xml:space="preserve"> </w:delText>
        </w:r>
      </w:del>
      <w:ins w:id="2850" w:author="Shimon" w:date="2019-07-24T12:50:00Z">
        <w:r w:rsidR="009526CC">
          <w:rPr>
            <w:rStyle w:val="emailstyle17"/>
            <w:rFonts w:cs="David" w:hint="cs"/>
            <w:color w:val="auto"/>
            <w:sz w:val="22"/>
            <w:rtl/>
          </w:rPr>
          <w:t>ולפיכך יש להוסיף</w:t>
        </w:r>
      </w:ins>
      <w:r w:rsidR="009526CC">
        <w:rPr>
          <w:rStyle w:val="emailstyle17"/>
          <w:rFonts w:cs="David" w:hint="cs"/>
          <w:color w:val="auto"/>
          <w:sz w:val="22"/>
          <w:rtl/>
        </w:rPr>
        <w:t xml:space="preserve"> </w:t>
      </w:r>
      <w:ins w:id="2851" w:author="Shimon" w:date="2019-07-24T12:45:00Z">
        <w:r w:rsidR="00D737D6">
          <w:rPr>
            <w:rStyle w:val="emailstyle17"/>
            <w:rFonts w:cs="David" w:hint="cs"/>
            <w:color w:val="auto"/>
            <w:sz w:val="22"/>
            <w:rtl/>
          </w:rPr>
          <w:t xml:space="preserve">הפרשי פנסיה </w:t>
        </w:r>
      </w:ins>
      <w:ins w:id="2852" w:author="Shimon" w:date="2019-07-24T12:47:00Z">
        <w:r w:rsidR="00D737D6">
          <w:rPr>
            <w:rStyle w:val="emailstyle17"/>
            <w:rFonts w:cs="David" w:hint="cs"/>
            <w:color w:val="auto"/>
            <w:sz w:val="22"/>
            <w:rtl/>
          </w:rPr>
          <w:t xml:space="preserve">עתידיים </w:t>
        </w:r>
      </w:ins>
      <w:ins w:id="2853" w:author="Shimon" w:date="2019-07-24T12:45:00Z">
        <w:r w:rsidR="00D737D6">
          <w:rPr>
            <w:rStyle w:val="emailstyle17"/>
            <w:rFonts w:cs="David" w:hint="cs"/>
            <w:color w:val="auto"/>
            <w:sz w:val="22"/>
            <w:rtl/>
          </w:rPr>
          <w:t xml:space="preserve">צפויים </w:t>
        </w:r>
      </w:ins>
      <w:ins w:id="2854" w:author="Shimon" w:date="2019-07-24T12:46:00Z">
        <w:r w:rsidR="00D737D6">
          <w:rPr>
            <w:rStyle w:val="emailstyle17"/>
            <w:rFonts w:cs="David" w:hint="cs"/>
            <w:color w:val="auto"/>
            <w:sz w:val="22"/>
            <w:rtl/>
          </w:rPr>
          <w:t>(סטטיסטית):</w:t>
        </w:r>
      </w:ins>
      <w:r w:rsidR="00880231">
        <w:rPr>
          <w:rStyle w:val="emailstyle17"/>
          <w:rFonts w:cs="David" w:hint="cs"/>
          <w:color w:val="auto"/>
          <w:sz w:val="22"/>
          <w:rtl/>
        </w:rPr>
        <w:t xml:space="preserve"> </w:t>
      </w:r>
      <w:r w:rsidR="00880231">
        <w:rPr>
          <w:rStyle w:val="emailstyle17"/>
          <w:rFonts w:cs="David" w:hint="cs"/>
          <w:b/>
          <w:bCs/>
          <w:color w:val="auto"/>
          <w:sz w:val="22"/>
          <w:rtl/>
        </w:rPr>
        <w:t>2</w:t>
      </w:r>
      <w:del w:id="2855" w:author="Shimon" w:date="2019-08-04T13:52:00Z">
        <w:r w:rsidR="00880231" w:rsidDel="00492D95">
          <w:rPr>
            <w:rStyle w:val="emailstyle17"/>
            <w:rFonts w:cs="David" w:hint="cs"/>
            <w:b/>
            <w:bCs/>
            <w:color w:val="auto"/>
            <w:sz w:val="22"/>
            <w:rtl/>
          </w:rPr>
          <w:delText>39</w:delText>
        </w:r>
      </w:del>
      <w:ins w:id="2856" w:author="Shimon" w:date="2019-08-04T13:52:00Z">
        <w:r w:rsidR="00492D95">
          <w:rPr>
            <w:rStyle w:val="emailstyle17"/>
            <w:rFonts w:cs="David" w:hint="cs"/>
            <w:b/>
            <w:bCs/>
            <w:color w:val="auto"/>
            <w:sz w:val="22"/>
            <w:rtl/>
          </w:rPr>
          <w:t>67</w:t>
        </w:r>
      </w:ins>
      <w:ins w:id="2857" w:author="Shimon" w:date="2019-07-24T12:40:00Z">
        <w:r w:rsidR="00D737D6">
          <w:rPr>
            <w:rStyle w:val="emailstyle17"/>
            <w:rFonts w:cs="David" w:hint="cs"/>
            <w:b/>
            <w:bCs/>
            <w:color w:val="auto"/>
            <w:sz w:val="22"/>
            <w:rtl/>
          </w:rPr>
          <w:t>,</w:t>
        </w:r>
      </w:ins>
      <w:ins w:id="2858" w:author="Shimon" w:date="2019-08-04T13:52:00Z">
        <w:r w:rsidR="00492D95">
          <w:rPr>
            <w:rStyle w:val="emailstyle17"/>
            <w:rFonts w:cs="David" w:hint="cs"/>
            <w:b/>
            <w:bCs/>
            <w:color w:val="auto"/>
            <w:sz w:val="22"/>
            <w:rtl/>
          </w:rPr>
          <w:t>80</w:t>
        </w:r>
      </w:ins>
      <w:ins w:id="2859" w:author="Shimon" w:date="2019-08-04T13:54:00Z">
        <w:r w:rsidR="00492D95">
          <w:rPr>
            <w:rStyle w:val="emailstyle17"/>
            <w:rFonts w:cs="David" w:hint="cs"/>
            <w:b/>
            <w:bCs/>
            <w:color w:val="auto"/>
            <w:sz w:val="22"/>
            <w:rtl/>
          </w:rPr>
          <w:t>7</w:t>
        </w:r>
      </w:ins>
      <w:r w:rsidR="00880231">
        <w:rPr>
          <w:rStyle w:val="emailstyle17"/>
          <w:rFonts w:cs="David" w:hint="cs"/>
          <w:b/>
          <w:bCs/>
          <w:color w:val="auto"/>
          <w:sz w:val="22"/>
          <w:rtl/>
        </w:rPr>
        <w:t xml:space="preserve"> ₪</w:t>
      </w:r>
      <w:ins w:id="2860" w:author="Shimon" w:date="2019-08-04T13:53:00Z">
        <w:r w:rsidR="00492D95">
          <w:rPr>
            <w:rStyle w:val="emailstyle17"/>
            <w:rFonts w:cs="David" w:hint="cs"/>
            <w:b/>
            <w:bCs/>
            <w:color w:val="auto"/>
            <w:sz w:val="22"/>
            <w:rtl/>
          </w:rPr>
          <w:t xml:space="preserve"> </w:t>
        </w:r>
      </w:ins>
      <w:del w:id="2861" w:author="Shimon" w:date="2019-07-24T12:43:00Z">
        <w:r w:rsidR="00880231" w:rsidDel="00D737D6">
          <w:rPr>
            <w:rStyle w:val="emailstyle17"/>
            <w:rFonts w:cs="David" w:hint="cs"/>
            <w:b/>
            <w:bCs/>
            <w:color w:val="auto"/>
            <w:sz w:val="22"/>
            <w:rtl/>
          </w:rPr>
          <w:delText xml:space="preserve">. </w:delText>
        </w:r>
      </w:del>
      <w:ins w:id="2862" w:author="Shimon" w:date="2019-07-24T12:43:00Z">
        <w:r w:rsidR="00D737D6">
          <w:rPr>
            <w:rStyle w:val="emailstyle17"/>
            <w:rFonts w:cs="David" w:hint="cs"/>
            <w:color w:val="auto"/>
            <w:sz w:val="22"/>
            <w:rtl/>
          </w:rPr>
          <w:t>(</w:t>
        </w:r>
      </w:ins>
      <w:ins w:id="2863" w:author="Shimon" w:date="2019-07-24T12:42:00Z">
        <w:r w:rsidR="00D737D6">
          <w:rPr>
            <w:rStyle w:val="emailstyle17"/>
            <w:rFonts w:cs="David" w:hint="cs"/>
            <w:color w:val="auto"/>
            <w:sz w:val="22"/>
            <w:rtl/>
          </w:rPr>
          <w:t xml:space="preserve">203 חודשים </w:t>
        </w:r>
        <w:r w:rsidR="00D737D6">
          <w:rPr>
            <w:rStyle w:val="emailstyle17"/>
            <w:rFonts w:cs="David" w:hint="cs"/>
            <w:color w:val="auto"/>
            <w:sz w:val="22"/>
          </w:rPr>
          <w:t>X</w:t>
        </w:r>
        <w:r w:rsidR="00D737D6">
          <w:rPr>
            <w:rStyle w:val="emailstyle17"/>
            <w:rFonts w:cs="David" w:hint="cs"/>
            <w:color w:val="auto"/>
            <w:sz w:val="22"/>
            <w:rtl/>
          </w:rPr>
          <w:t xml:space="preserve">  1,</w:t>
        </w:r>
      </w:ins>
      <w:ins w:id="2864" w:author="Shimon" w:date="2019-08-04T13:51:00Z">
        <w:r w:rsidR="00492D95">
          <w:rPr>
            <w:rStyle w:val="emailstyle17"/>
            <w:rFonts w:cs="David" w:hint="cs"/>
            <w:color w:val="auto"/>
            <w:sz w:val="22"/>
            <w:rtl/>
          </w:rPr>
          <w:t>31</w:t>
        </w:r>
      </w:ins>
      <w:ins w:id="2865" w:author="Shimon" w:date="2019-08-04T13:52:00Z">
        <w:r w:rsidR="00492D95">
          <w:rPr>
            <w:rStyle w:val="emailstyle17"/>
            <w:rFonts w:cs="David" w:hint="cs"/>
            <w:color w:val="auto"/>
            <w:sz w:val="22"/>
            <w:rtl/>
          </w:rPr>
          <w:t>9.25</w:t>
        </w:r>
      </w:ins>
      <w:ins w:id="2866" w:author="Shimon" w:date="2019-07-24T12:42:00Z">
        <w:r w:rsidR="00D737D6">
          <w:rPr>
            <w:rStyle w:val="emailstyle17"/>
            <w:rFonts w:cs="David" w:hint="cs"/>
            <w:color w:val="auto"/>
            <w:sz w:val="22"/>
            <w:rtl/>
          </w:rPr>
          <w:t>ש"ח</w:t>
        </w:r>
      </w:ins>
      <w:ins w:id="2867" w:author="Shimon" w:date="2019-07-24T12:43:00Z">
        <w:r w:rsidR="00D737D6">
          <w:rPr>
            <w:rStyle w:val="emailstyle17"/>
            <w:rFonts w:cs="David" w:hint="cs"/>
            <w:color w:val="auto"/>
            <w:sz w:val="22"/>
            <w:rtl/>
          </w:rPr>
          <w:t>)</w:t>
        </w:r>
      </w:ins>
      <w:ins w:id="2868" w:author="Shimon" w:date="2019-07-24T12:46:00Z">
        <w:r w:rsidR="00D737D6">
          <w:rPr>
            <w:rStyle w:val="emailstyle17"/>
            <w:rFonts w:cs="David" w:hint="cs"/>
            <w:color w:val="auto"/>
            <w:sz w:val="22"/>
            <w:rtl/>
          </w:rPr>
          <w:t>.</w:t>
        </w:r>
      </w:ins>
      <w:ins w:id="2869" w:author="Shimon" w:date="2019-07-24T12:42:00Z">
        <w:r w:rsidR="00D737D6">
          <w:rPr>
            <w:rStyle w:val="emailstyle17"/>
            <w:rFonts w:cs="David" w:hint="cs"/>
            <w:color w:val="auto"/>
            <w:sz w:val="22"/>
            <w:rtl/>
          </w:rPr>
          <w:t xml:space="preserve"> </w:t>
        </w:r>
      </w:ins>
    </w:p>
    <w:p w14:paraId="767DDF78" w14:textId="5702F9DA" w:rsidR="00957B67" w:rsidDel="003A5A96" w:rsidRDefault="009526CC">
      <w:pPr>
        <w:pStyle w:val="11"/>
        <w:tabs>
          <w:tab w:val="left" w:pos="1088"/>
        </w:tabs>
        <w:spacing w:before="0" w:after="240" w:line="360" w:lineRule="auto"/>
        <w:ind w:left="1088" w:firstLine="0"/>
        <w:rPr>
          <w:del w:id="2870" w:author="Shimon" w:date="2019-07-24T13:12:00Z"/>
          <w:rStyle w:val="emailstyle17"/>
          <w:rFonts w:cs="David"/>
          <w:color w:val="auto"/>
          <w:sz w:val="22"/>
          <w:rtl/>
        </w:rPr>
        <w:pPrChange w:id="2871" w:author="Shimon" w:date="2019-07-25T16:39:00Z">
          <w:pPr>
            <w:pStyle w:val="11"/>
            <w:tabs>
              <w:tab w:val="left" w:pos="1088"/>
            </w:tabs>
            <w:spacing w:before="0" w:after="240" w:line="360" w:lineRule="auto"/>
            <w:ind w:left="1088" w:firstLine="0"/>
          </w:pPr>
        </w:pPrChange>
      </w:pPr>
      <w:ins w:id="2872" w:author="Shimon" w:date="2019-07-24T12:55:00Z">
        <w:r>
          <w:rPr>
            <w:rStyle w:val="emailstyle17"/>
            <w:rFonts w:cs="David" w:hint="cs"/>
            <w:color w:val="auto"/>
            <w:sz w:val="22"/>
            <w:rtl/>
          </w:rPr>
          <w:t xml:space="preserve">יודגש כי </w:t>
        </w:r>
      </w:ins>
      <w:ins w:id="2873" w:author="Shimon" w:date="2019-07-24T13:12:00Z">
        <w:r w:rsidR="00ED49A7">
          <w:rPr>
            <w:rStyle w:val="emailstyle17"/>
            <w:rFonts w:cs="David" w:hint="cs"/>
            <w:color w:val="auto"/>
            <w:sz w:val="22"/>
            <w:rtl/>
          </w:rPr>
          <w:t xml:space="preserve">הכימות </w:t>
        </w:r>
      </w:ins>
      <w:ins w:id="2874" w:author="Shimon" w:date="2019-07-25T16:39:00Z">
        <w:r w:rsidR="00392554">
          <w:rPr>
            <w:rStyle w:val="emailstyle17"/>
            <w:rFonts w:cs="David" w:hint="cs"/>
            <w:color w:val="auto"/>
            <w:sz w:val="22"/>
            <w:rtl/>
          </w:rPr>
          <w:t xml:space="preserve">הנ"ל </w:t>
        </w:r>
      </w:ins>
      <w:ins w:id="2875" w:author="Shimon" w:date="2019-07-25T14:39:00Z">
        <w:r w:rsidR="005C6DBB">
          <w:rPr>
            <w:rStyle w:val="emailstyle17"/>
            <w:rFonts w:cs="David" w:hint="cs"/>
            <w:color w:val="auto"/>
            <w:sz w:val="22"/>
            <w:rtl/>
          </w:rPr>
          <w:t>של הפרשי הפנס</w:t>
        </w:r>
      </w:ins>
      <w:ins w:id="2876" w:author="Shimon" w:date="2019-07-28T17:37:00Z">
        <w:r w:rsidR="00A044EC">
          <w:rPr>
            <w:rStyle w:val="emailstyle17"/>
            <w:rFonts w:cs="David" w:hint="cs"/>
            <w:color w:val="auto"/>
            <w:sz w:val="22"/>
            <w:rtl/>
          </w:rPr>
          <w:t>י</w:t>
        </w:r>
      </w:ins>
      <w:ins w:id="2877" w:author="Shimon" w:date="2019-07-25T14:39:00Z">
        <w:r w:rsidR="005C6DBB">
          <w:rPr>
            <w:rStyle w:val="emailstyle17"/>
            <w:rFonts w:cs="David" w:hint="cs"/>
            <w:color w:val="auto"/>
            <w:sz w:val="22"/>
            <w:rtl/>
          </w:rPr>
          <w:t xml:space="preserve">ה </w:t>
        </w:r>
      </w:ins>
      <w:ins w:id="2878" w:author="Shimon" w:date="2019-07-24T13:12:00Z">
        <w:r w:rsidR="00ED49A7">
          <w:rPr>
            <w:rStyle w:val="emailstyle17"/>
            <w:rFonts w:cs="David" w:hint="cs"/>
            <w:color w:val="auto"/>
            <w:sz w:val="22"/>
            <w:rtl/>
          </w:rPr>
          <w:t>העתידי</w:t>
        </w:r>
      </w:ins>
      <w:ins w:id="2879" w:author="Shimon" w:date="2019-07-25T14:39:00Z">
        <w:r w:rsidR="005C6DBB">
          <w:rPr>
            <w:rStyle w:val="emailstyle17"/>
            <w:rFonts w:cs="David" w:hint="cs"/>
            <w:color w:val="auto"/>
            <w:sz w:val="22"/>
            <w:rtl/>
          </w:rPr>
          <w:t>ים</w:t>
        </w:r>
      </w:ins>
      <w:ins w:id="2880" w:author="Shimon" w:date="2019-07-24T13:12:00Z">
        <w:r w:rsidR="005C6DBB">
          <w:rPr>
            <w:rStyle w:val="emailstyle17"/>
            <w:rFonts w:cs="David" w:hint="cs"/>
            <w:color w:val="auto"/>
            <w:sz w:val="22"/>
            <w:rtl/>
          </w:rPr>
          <w:t xml:space="preserve"> </w:t>
        </w:r>
        <w:r w:rsidR="00ED49A7">
          <w:rPr>
            <w:rStyle w:val="emailstyle17"/>
            <w:rFonts w:cs="David" w:hint="cs"/>
            <w:color w:val="auto"/>
            <w:sz w:val="22"/>
            <w:rtl/>
          </w:rPr>
          <w:t xml:space="preserve">מבוסס על </w:t>
        </w:r>
      </w:ins>
      <w:ins w:id="2881" w:author="Shimon" w:date="2019-07-24T12:56:00Z">
        <w:r>
          <w:rPr>
            <w:rStyle w:val="emailstyle17"/>
            <w:rFonts w:cs="David" w:hint="cs"/>
            <w:color w:val="auto"/>
            <w:sz w:val="22"/>
            <w:rtl/>
          </w:rPr>
          <w:t>ממוצע סטטיסטי בלבד</w:t>
        </w:r>
      </w:ins>
      <w:ins w:id="2882" w:author="Shimon" w:date="2019-07-24T13:07:00Z">
        <w:r w:rsidR="00111115">
          <w:rPr>
            <w:rStyle w:val="emailstyle17"/>
            <w:rFonts w:cs="David" w:hint="cs"/>
            <w:color w:val="auto"/>
            <w:sz w:val="22"/>
            <w:rtl/>
          </w:rPr>
          <w:t xml:space="preserve"> </w:t>
        </w:r>
      </w:ins>
      <w:ins w:id="2883" w:author="Shimon" w:date="2019-07-24T13:13:00Z">
        <w:r w:rsidR="00ED49A7">
          <w:rPr>
            <w:rStyle w:val="emailstyle17"/>
            <w:rFonts w:cs="David" w:hint="cs"/>
            <w:color w:val="auto"/>
            <w:sz w:val="22"/>
            <w:rtl/>
          </w:rPr>
          <w:t>("תוחלת חיים"</w:t>
        </w:r>
      </w:ins>
      <w:ins w:id="2884" w:author="Shimon" w:date="2019-07-24T13:14:00Z">
        <w:r w:rsidR="00ED49A7">
          <w:rPr>
            <w:rStyle w:val="emailstyle17"/>
            <w:rFonts w:cs="David" w:hint="cs"/>
            <w:color w:val="auto"/>
            <w:sz w:val="22"/>
            <w:rtl/>
          </w:rPr>
          <w:t xml:space="preserve">) </w:t>
        </w:r>
      </w:ins>
      <w:ins w:id="2885" w:author="Shimon" w:date="2019-07-24T13:07:00Z">
        <w:r w:rsidR="00111115">
          <w:rPr>
            <w:rStyle w:val="emailstyle17"/>
            <w:rFonts w:cs="David" w:hint="cs"/>
            <w:color w:val="auto"/>
            <w:sz w:val="22"/>
            <w:rtl/>
          </w:rPr>
          <w:t>של כלל האוכלוסיה</w:t>
        </w:r>
      </w:ins>
      <w:ins w:id="2886" w:author="Shimon" w:date="2019-07-24T12:56:00Z">
        <w:r>
          <w:rPr>
            <w:rStyle w:val="emailstyle17"/>
            <w:rFonts w:cs="David" w:hint="cs"/>
            <w:color w:val="auto"/>
            <w:sz w:val="22"/>
            <w:rtl/>
          </w:rPr>
          <w:t>.</w:t>
        </w:r>
      </w:ins>
      <w:ins w:id="2887" w:author="Shimon" w:date="2019-07-24T12:57:00Z">
        <w:r>
          <w:rPr>
            <w:rStyle w:val="emailstyle17"/>
            <w:rFonts w:cs="David" w:hint="cs"/>
            <w:color w:val="auto"/>
            <w:sz w:val="22"/>
            <w:rtl/>
          </w:rPr>
          <w:t xml:space="preserve"> </w:t>
        </w:r>
      </w:ins>
      <w:ins w:id="2888" w:author="Shimon" w:date="2019-07-24T13:08:00Z">
        <w:r w:rsidR="00111115">
          <w:rPr>
            <w:rStyle w:val="emailstyle17"/>
            <w:rFonts w:cs="David" w:hint="cs"/>
            <w:color w:val="auto"/>
            <w:sz w:val="22"/>
            <w:rtl/>
          </w:rPr>
          <w:t xml:space="preserve">הנתונים האישיים </w:t>
        </w:r>
      </w:ins>
      <w:ins w:id="2889" w:author="Shimon" w:date="2019-07-24T13:07:00Z">
        <w:r w:rsidR="00111115">
          <w:rPr>
            <w:rStyle w:val="emailstyle17"/>
            <w:rFonts w:cs="David" w:hint="cs"/>
            <w:color w:val="auto"/>
            <w:sz w:val="22"/>
            <w:rtl/>
          </w:rPr>
          <w:t>ש</w:t>
        </w:r>
      </w:ins>
      <w:ins w:id="2890" w:author="Shimon" w:date="2019-07-24T13:08:00Z">
        <w:r w:rsidR="00111115">
          <w:rPr>
            <w:rStyle w:val="emailstyle17"/>
            <w:rFonts w:cs="David" w:hint="cs"/>
            <w:color w:val="auto"/>
            <w:sz w:val="22"/>
            <w:rtl/>
          </w:rPr>
          <w:t xml:space="preserve">ל התובע </w:t>
        </w:r>
      </w:ins>
      <w:ins w:id="2891" w:author="Shimon" w:date="2019-07-24T13:10:00Z">
        <w:r w:rsidR="00ED49A7">
          <w:rPr>
            <w:rStyle w:val="emailstyle17"/>
            <w:rFonts w:cs="David" w:hint="cs"/>
            <w:color w:val="auto"/>
            <w:sz w:val="22"/>
            <w:rtl/>
          </w:rPr>
          <w:t>כמו בריאותו האיתנה ו</w:t>
        </w:r>
      </w:ins>
      <w:ins w:id="2892" w:author="Shimon" w:date="2019-07-24T13:11:00Z">
        <w:r w:rsidR="00ED49A7">
          <w:rPr>
            <w:rStyle w:val="emailstyle17"/>
            <w:rFonts w:cs="David" w:hint="cs"/>
            <w:color w:val="auto"/>
            <w:sz w:val="22"/>
            <w:rtl/>
          </w:rPr>
          <w:t xml:space="preserve">מצבו </w:t>
        </w:r>
      </w:ins>
      <w:ins w:id="2893" w:author="Shimon" w:date="2019-07-24T13:10:00Z">
        <w:r w:rsidR="00ED49A7">
          <w:rPr>
            <w:rStyle w:val="emailstyle17"/>
            <w:rFonts w:cs="David" w:hint="cs"/>
            <w:color w:val="auto"/>
            <w:sz w:val="22"/>
            <w:rtl/>
          </w:rPr>
          <w:t xml:space="preserve">הפיזי </w:t>
        </w:r>
      </w:ins>
      <w:ins w:id="2894" w:author="Shimon" w:date="2019-07-24T13:11:00Z">
        <w:r w:rsidR="00ED49A7">
          <w:rPr>
            <w:rStyle w:val="emailstyle17"/>
            <w:rFonts w:cs="David" w:hint="cs"/>
            <w:color w:val="auto"/>
            <w:sz w:val="22"/>
            <w:rtl/>
          </w:rPr>
          <w:t>המעולה מחד ו</w:t>
        </w:r>
      </w:ins>
      <w:ins w:id="2895" w:author="Shimon" w:date="2019-07-24T13:10:00Z">
        <w:r w:rsidR="00ED49A7">
          <w:rPr>
            <w:rStyle w:val="emailstyle17"/>
            <w:rFonts w:cs="David" w:hint="cs"/>
            <w:color w:val="auto"/>
            <w:sz w:val="22"/>
            <w:rtl/>
          </w:rPr>
          <w:t>אורך החיים הרג</w:t>
        </w:r>
      </w:ins>
      <w:ins w:id="2896" w:author="Shimon" w:date="2019-07-24T13:11:00Z">
        <w:r w:rsidR="00ED49A7">
          <w:rPr>
            <w:rStyle w:val="emailstyle17"/>
            <w:rFonts w:cs="David" w:hint="cs"/>
            <w:color w:val="auto"/>
            <w:sz w:val="22"/>
            <w:rtl/>
          </w:rPr>
          <w:t>י</w:t>
        </w:r>
      </w:ins>
      <w:ins w:id="2897" w:author="Shimon" w:date="2019-07-24T13:10:00Z">
        <w:r w:rsidR="00ED49A7">
          <w:rPr>
            <w:rStyle w:val="emailstyle17"/>
            <w:rFonts w:cs="David" w:hint="cs"/>
            <w:color w:val="auto"/>
            <w:sz w:val="22"/>
            <w:rtl/>
          </w:rPr>
          <w:t>ל במשפחתו</w:t>
        </w:r>
      </w:ins>
      <w:ins w:id="2898" w:author="Shimon" w:date="2019-07-24T13:11:00Z">
        <w:r w:rsidR="00ED49A7">
          <w:rPr>
            <w:rStyle w:val="emailstyle17"/>
            <w:rFonts w:cs="David" w:hint="cs"/>
            <w:color w:val="auto"/>
            <w:sz w:val="22"/>
            <w:rtl/>
          </w:rPr>
          <w:t>,</w:t>
        </w:r>
      </w:ins>
      <w:ins w:id="2899" w:author="Shimon" w:date="2019-07-24T13:10:00Z">
        <w:r w:rsidR="00ED49A7">
          <w:rPr>
            <w:rStyle w:val="emailstyle17"/>
            <w:rFonts w:cs="David" w:hint="cs"/>
            <w:color w:val="auto"/>
            <w:sz w:val="22"/>
            <w:rtl/>
          </w:rPr>
          <w:t xml:space="preserve"> </w:t>
        </w:r>
      </w:ins>
      <w:ins w:id="2900" w:author="Shimon" w:date="2019-07-24T13:08:00Z">
        <w:r w:rsidR="00ED49A7">
          <w:rPr>
            <w:rStyle w:val="emailstyle17"/>
            <w:rFonts w:cs="David" w:hint="cs"/>
            <w:color w:val="auto"/>
            <w:sz w:val="22"/>
            <w:rtl/>
          </w:rPr>
          <w:t>מעלים מאד את ההסתברות לתוחלת חיים ארוכה יותר</w:t>
        </w:r>
      </w:ins>
      <w:ins w:id="2901" w:author="Shimon" w:date="2019-07-24T13:09:00Z">
        <w:r w:rsidR="00ED49A7">
          <w:rPr>
            <w:rStyle w:val="emailstyle17"/>
            <w:rFonts w:cs="David" w:hint="cs"/>
            <w:color w:val="auto"/>
            <w:sz w:val="22"/>
            <w:rtl/>
          </w:rPr>
          <w:t>.</w:t>
        </w:r>
      </w:ins>
      <w:ins w:id="2902" w:author="Shimon" w:date="2019-07-24T13:00:00Z">
        <w:r w:rsidR="00111115">
          <w:rPr>
            <w:rStyle w:val="emailstyle17"/>
            <w:rFonts w:cs="David" w:hint="cs"/>
            <w:color w:val="auto"/>
            <w:sz w:val="22"/>
            <w:rtl/>
          </w:rPr>
          <w:t xml:space="preserve"> </w:t>
        </w:r>
      </w:ins>
      <w:ins w:id="2903" w:author="Shimon" w:date="2019-07-24T13:11:00Z">
        <w:r w:rsidR="00ED49A7">
          <w:rPr>
            <w:rStyle w:val="emailstyle17"/>
            <w:rFonts w:cs="David" w:hint="cs"/>
            <w:color w:val="auto"/>
            <w:sz w:val="22"/>
            <w:rtl/>
          </w:rPr>
          <w:t xml:space="preserve">כך לדוגמא, </w:t>
        </w:r>
      </w:ins>
      <w:ins w:id="2904" w:author="Shimon" w:date="2019-07-24T13:00:00Z">
        <w:r w:rsidR="00111115">
          <w:rPr>
            <w:rStyle w:val="emailstyle17"/>
            <w:rFonts w:cs="David" w:hint="cs"/>
            <w:color w:val="auto"/>
            <w:sz w:val="22"/>
            <w:rtl/>
          </w:rPr>
          <w:t xml:space="preserve">אביו </w:t>
        </w:r>
      </w:ins>
      <w:ins w:id="2905" w:author="Shimon" w:date="2019-07-24T13:09:00Z">
        <w:r w:rsidR="00ED49A7">
          <w:rPr>
            <w:rStyle w:val="emailstyle17"/>
            <w:rFonts w:cs="David" w:hint="cs"/>
            <w:color w:val="auto"/>
            <w:sz w:val="22"/>
            <w:rtl/>
          </w:rPr>
          <w:t xml:space="preserve">של התובע </w:t>
        </w:r>
      </w:ins>
      <w:ins w:id="2906" w:author="Shimon" w:date="2019-07-24T13:00:00Z">
        <w:r w:rsidR="00111115">
          <w:rPr>
            <w:rStyle w:val="emailstyle17"/>
            <w:rFonts w:cs="David" w:hint="cs"/>
            <w:color w:val="auto"/>
            <w:sz w:val="22"/>
            <w:rtl/>
          </w:rPr>
          <w:t>נפטר בגיל 98, אימו נפטרה בגיל 93, סבו נפטר בגיל 94, הדוד שלו</w:t>
        </w:r>
      </w:ins>
      <w:ins w:id="2907" w:author="Shimon" w:date="2019-07-24T13:03:00Z">
        <w:r w:rsidR="00111115">
          <w:rPr>
            <w:rStyle w:val="emailstyle17"/>
            <w:rFonts w:cs="David" w:hint="cs"/>
            <w:color w:val="auto"/>
            <w:sz w:val="22"/>
            <w:rtl/>
          </w:rPr>
          <w:t>,</w:t>
        </w:r>
      </w:ins>
      <w:ins w:id="2908" w:author="Shimon" w:date="2019-07-24T13:00:00Z">
        <w:r w:rsidR="00111115">
          <w:rPr>
            <w:rStyle w:val="emailstyle17"/>
            <w:rFonts w:cs="David" w:hint="cs"/>
            <w:color w:val="auto"/>
            <w:sz w:val="22"/>
            <w:rtl/>
          </w:rPr>
          <w:t xml:space="preserve"> </w:t>
        </w:r>
      </w:ins>
      <w:ins w:id="2909" w:author="Shimon" w:date="2019-07-24T13:01:00Z">
        <w:r w:rsidR="00111115">
          <w:rPr>
            <w:rStyle w:val="emailstyle17"/>
            <w:rFonts w:cs="David" w:hint="cs"/>
            <w:color w:val="auto"/>
            <w:sz w:val="22"/>
            <w:rtl/>
          </w:rPr>
          <w:t>אחי אביו</w:t>
        </w:r>
      </w:ins>
      <w:ins w:id="2910" w:author="Shimon" w:date="2019-07-24T13:03:00Z">
        <w:r w:rsidR="00111115">
          <w:rPr>
            <w:rStyle w:val="emailstyle17"/>
            <w:rFonts w:cs="David" w:hint="cs"/>
            <w:color w:val="auto"/>
            <w:sz w:val="22"/>
            <w:rtl/>
          </w:rPr>
          <w:t>,</w:t>
        </w:r>
      </w:ins>
      <w:ins w:id="2911" w:author="Shimon" w:date="2019-07-24T13:01:00Z">
        <w:r w:rsidR="00111115">
          <w:rPr>
            <w:rStyle w:val="emailstyle17"/>
            <w:rFonts w:cs="David" w:hint="cs"/>
            <w:color w:val="auto"/>
            <w:sz w:val="22"/>
            <w:rtl/>
          </w:rPr>
          <w:t xml:space="preserve"> חי ובריא בגיל 99 </w:t>
        </w:r>
      </w:ins>
      <w:ins w:id="2912" w:author="Shimon" w:date="2019-07-24T13:02:00Z">
        <w:r w:rsidR="00111115">
          <w:rPr>
            <w:rStyle w:val="emailstyle17"/>
            <w:rFonts w:cs="David" w:hint="cs"/>
            <w:color w:val="auto"/>
            <w:sz w:val="22"/>
            <w:rtl/>
          </w:rPr>
          <w:t xml:space="preserve">(בימים אלו </w:t>
        </w:r>
      </w:ins>
      <w:ins w:id="2913" w:author="Shimon" w:date="2019-07-25T16:39:00Z">
        <w:r w:rsidR="00392554">
          <w:rPr>
            <w:rStyle w:val="emailstyle17"/>
            <w:rFonts w:cs="David" w:hint="cs"/>
            <w:color w:val="auto"/>
            <w:sz w:val="22"/>
            <w:rtl/>
          </w:rPr>
          <w:t>נסע ל</w:t>
        </w:r>
      </w:ins>
      <w:ins w:id="2914" w:author="Shimon" w:date="2019-07-24T13:02:00Z">
        <w:r w:rsidR="00111115">
          <w:rPr>
            <w:rStyle w:val="emailstyle17"/>
            <w:rFonts w:cs="David" w:hint="cs"/>
            <w:color w:val="auto"/>
            <w:sz w:val="22"/>
            <w:rtl/>
          </w:rPr>
          <w:t>טייל בהרי האלפים בשוייץ)</w:t>
        </w:r>
      </w:ins>
      <w:ins w:id="2915" w:author="Shimon" w:date="2019-07-24T13:03:00Z">
        <w:r w:rsidR="00111115">
          <w:rPr>
            <w:rStyle w:val="emailstyle17"/>
            <w:rFonts w:cs="David" w:hint="cs"/>
            <w:color w:val="auto"/>
            <w:sz w:val="22"/>
            <w:rtl/>
          </w:rPr>
          <w:t>, הדודה שלו</w:t>
        </w:r>
        <w:r w:rsidR="005C6DBB">
          <w:rPr>
            <w:rStyle w:val="emailstyle17"/>
            <w:rFonts w:cs="David" w:hint="cs"/>
            <w:color w:val="auto"/>
            <w:sz w:val="22"/>
            <w:rtl/>
          </w:rPr>
          <w:t>, אחות אמו, בת 9</w:t>
        </w:r>
      </w:ins>
      <w:ins w:id="2916" w:author="Shimon" w:date="2019-07-25T14:40:00Z">
        <w:r w:rsidR="005C6DBB">
          <w:rPr>
            <w:rStyle w:val="emailstyle17"/>
            <w:rFonts w:cs="David" w:hint="cs"/>
            <w:color w:val="auto"/>
            <w:sz w:val="22"/>
            <w:rtl/>
          </w:rPr>
          <w:t>6</w:t>
        </w:r>
      </w:ins>
      <w:ins w:id="2917" w:author="Shimon" w:date="2019-07-24T13:03:00Z">
        <w:r w:rsidR="00111115">
          <w:rPr>
            <w:rStyle w:val="emailstyle17"/>
            <w:rFonts w:cs="David" w:hint="cs"/>
            <w:color w:val="auto"/>
            <w:sz w:val="22"/>
            <w:rtl/>
          </w:rPr>
          <w:t xml:space="preserve"> וחיה</w:t>
        </w:r>
      </w:ins>
      <w:ins w:id="2918" w:author="Shimon" w:date="2019-07-24T13:04:00Z">
        <w:r w:rsidR="00111115">
          <w:rPr>
            <w:rStyle w:val="emailstyle17"/>
            <w:rFonts w:cs="David" w:hint="cs"/>
            <w:color w:val="auto"/>
            <w:sz w:val="22"/>
            <w:rtl/>
          </w:rPr>
          <w:t xml:space="preserve"> (עד 120</w:t>
        </w:r>
      </w:ins>
      <w:ins w:id="2919" w:author="Shimon" w:date="2019-07-24T13:05:00Z">
        <w:r w:rsidR="00111115">
          <w:rPr>
            <w:rStyle w:val="emailstyle17"/>
            <w:rFonts w:cs="David" w:hint="cs"/>
            <w:color w:val="auto"/>
            <w:sz w:val="22"/>
            <w:rtl/>
          </w:rPr>
          <w:t>)</w:t>
        </w:r>
      </w:ins>
      <w:ins w:id="2920" w:author="Shimon" w:date="2019-07-24T13:10:00Z">
        <w:r w:rsidR="00ED49A7">
          <w:rPr>
            <w:rStyle w:val="emailstyle17"/>
            <w:rFonts w:cs="David" w:hint="cs"/>
            <w:color w:val="auto"/>
            <w:sz w:val="22"/>
            <w:rtl/>
          </w:rPr>
          <w:t>.</w:t>
        </w:r>
      </w:ins>
      <w:ins w:id="2921" w:author="Shimon" w:date="2019-07-24T13:05:00Z">
        <w:r w:rsidR="00111115">
          <w:rPr>
            <w:rStyle w:val="emailstyle17"/>
            <w:rFonts w:cs="David" w:hint="cs"/>
            <w:color w:val="auto"/>
            <w:sz w:val="22"/>
            <w:rtl/>
          </w:rPr>
          <w:t xml:space="preserve"> </w:t>
        </w:r>
      </w:ins>
      <w:ins w:id="2922" w:author="Shimon" w:date="2019-07-24T13:04:00Z">
        <w:r w:rsidR="00111115">
          <w:rPr>
            <w:rStyle w:val="emailstyle17"/>
            <w:rFonts w:cs="David" w:hint="cs"/>
            <w:color w:val="auto"/>
            <w:sz w:val="22"/>
            <w:rtl/>
          </w:rPr>
          <w:t xml:space="preserve"> </w:t>
        </w:r>
      </w:ins>
    </w:p>
    <w:p w14:paraId="3B84581E" w14:textId="5846AD36" w:rsidR="003A5A96" w:rsidRDefault="003A5A96">
      <w:pPr>
        <w:pStyle w:val="11"/>
        <w:tabs>
          <w:tab w:val="left" w:pos="1088"/>
        </w:tabs>
        <w:spacing w:before="0" w:after="240" w:line="360" w:lineRule="auto"/>
        <w:ind w:left="1088" w:firstLine="0"/>
        <w:rPr>
          <w:ins w:id="2923" w:author="Shimon" w:date="2019-08-05T18:16:00Z"/>
          <w:rStyle w:val="emailstyle17"/>
          <w:rFonts w:cs="David"/>
          <w:color w:val="auto"/>
          <w:sz w:val="22"/>
          <w:rtl/>
        </w:rPr>
        <w:pPrChange w:id="2924" w:author="Shimon" w:date="2019-08-05T18:17:00Z">
          <w:pPr>
            <w:pStyle w:val="11"/>
            <w:tabs>
              <w:tab w:val="left" w:pos="1088"/>
            </w:tabs>
            <w:spacing w:before="0" w:after="240" w:line="360" w:lineRule="auto"/>
            <w:ind w:left="1088" w:firstLine="0"/>
          </w:pPr>
        </w:pPrChange>
      </w:pPr>
      <w:ins w:id="2925" w:author="Shimon" w:date="2019-07-28T17:53:00Z">
        <w:r>
          <w:rPr>
            <w:rStyle w:val="emailstyle17"/>
            <w:rFonts w:cs="David" w:hint="cs"/>
            <w:color w:val="auto"/>
            <w:sz w:val="22"/>
            <w:rtl/>
          </w:rPr>
          <w:t>כ"כ, תוחלת החיים של רעיית התובע</w:t>
        </w:r>
      </w:ins>
      <w:ins w:id="2926" w:author="Shimon" w:date="2019-07-28T17:54:00Z">
        <w:r>
          <w:rPr>
            <w:rStyle w:val="emailstyle17"/>
            <w:rFonts w:cs="David" w:hint="cs"/>
            <w:color w:val="auto"/>
            <w:sz w:val="22"/>
            <w:rtl/>
          </w:rPr>
          <w:t>, שהיא בת גילו של ה</w:t>
        </w:r>
      </w:ins>
      <w:ins w:id="2927" w:author="Shimon" w:date="2019-07-28T17:55:00Z">
        <w:r>
          <w:rPr>
            <w:rStyle w:val="emailstyle17"/>
            <w:rFonts w:cs="David" w:hint="cs"/>
            <w:color w:val="auto"/>
            <w:sz w:val="22"/>
            <w:rtl/>
          </w:rPr>
          <w:t>ת</w:t>
        </w:r>
      </w:ins>
      <w:ins w:id="2928" w:author="Shimon" w:date="2019-07-28T17:54:00Z">
        <w:r>
          <w:rPr>
            <w:rStyle w:val="emailstyle17"/>
            <w:rFonts w:cs="David" w:hint="cs"/>
            <w:color w:val="auto"/>
            <w:sz w:val="22"/>
            <w:rtl/>
          </w:rPr>
          <w:t>ובע</w:t>
        </w:r>
      </w:ins>
      <w:ins w:id="2929" w:author="Shimon" w:date="2019-07-28T17:55:00Z">
        <w:r>
          <w:rPr>
            <w:rStyle w:val="emailstyle17"/>
            <w:rFonts w:cs="David" w:hint="cs"/>
            <w:color w:val="auto"/>
            <w:sz w:val="22"/>
            <w:rtl/>
          </w:rPr>
          <w:t xml:space="preserve"> (ילידת 1945)</w:t>
        </w:r>
      </w:ins>
      <w:ins w:id="2930" w:author="Shimon" w:date="2019-07-28T17:54:00Z">
        <w:r>
          <w:rPr>
            <w:rStyle w:val="emailstyle17"/>
            <w:rFonts w:cs="David" w:hint="cs"/>
            <w:color w:val="auto"/>
            <w:sz w:val="22"/>
            <w:rtl/>
          </w:rPr>
          <w:t>, שיכול ו</w:t>
        </w:r>
      </w:ins>
      <w:ins w:id="2931" w:author="Shimon" w:date="2019-08-05T13:58:00Z">
        <w:r w:rsidR="003E7012">
          <w:rPr>
            <w:rStyle w:val="emailstyle17"/>
            <w:rFonts w:cs="David" w:hint="cs"/>
            <w:color w:val="auto"/>
            <w:sz w:val="22"/>
            <w:rtl/>
          </w:rPr>
          <w:t>ת</w:t>
        </w:r>
      </w:ins>
      <w:ins w:id="2932" w:author="Shimon" w:date="2019-07-28T17:54:00Z">
        <w:r>
          <w:rPr>
            <w:rStyle w:val="emailstyle17"/>
            <w:rFonts w:cs="David" w:hint="cs"/>
            <w:color w:val="auto"/>
            <w:sz w:val="22"/>
            <w:rtl/>
          </w:rPr>
          <w:t xml:space="preserve">הא זכאית לקצבת שאירים, </w:t>
        </w:r>
      </w:ins>
      <w:ins w:id="2933" w:author="Shimon" w:date="2019-07-28T17:53:00Z">
        <w:r w:rsidR="00C85425">
          <w:rPr>
            <w:rStyle w:val="emailstyle17"/>
            <w:rFonts w:cs="David" w:hint="cs"/>
            <w:color w:val="auto"/>
            <w:sz w:val="22"/>
            <w:rtl/>
          </w:rPr>
          <w:t>גבוהה יותר</w:t>
        </w:r>
      </w:ins>
      <w:r w:rsidR="000C511D">
        <w:rPr>
          <w:rStyle w:val="emailstyle17"/>
          <w:rFonts w:cs="David" w:hint="cs"/>
          <w:color w:val="auto"/>
          <w:sz w:val="22"/>
          <w:rtl/>
        </w:rPr>
        <w:t>,</w:t>
      </w:r>
      <w:ins w:id="2934" w:author="Shimon" w:date="2019-07-28T18:16:00Z">
        <w:r w:rsidR="00C85425">
          <w:rPr>
            <w:rStyle w:val="emailstyle17"/>
            <w:rFonts w:cs="David" w:hint="cs"/>
            <w:color w:val="auto"/>
            <w:sz w:val="22"/>
            <w:rtl/>
          </w:rPr>
          <w:t xml:space="preserve"> סטטיסטית</w:t>
        </w:r>
      </w:ins>
      <w:r w:rsidR="000C511D">
        <w:rPr>
          <w:rStyle w:val="emailstyle17"/>
          <w:rFonts w:cs="David" w:hint="cs"/>
          <w:color w:val="auto"/>
          <w:sz w:val="22"/>
          <w:rtl/>
        </w:rPr>
        <w:t>,</w:t>
      </w:r>
      <w:ins w:id="2935" w:author="Shimon" w:date="2019-07-28T18:16:00Z">
        <w:r w:rsidR="00C85425">
          <w:rPr>
            <w:rStyle w:val="emailstyle17"/>
            <w:rFonts w:cs="David" w:hint="cs"/>
            <w:color w:val="auto"/>
            <w:sz w:val="22"/>
            <w:rtl/>
          </w:rPr>
          <w:t xml:space="preserve"> בכ</w:t>
        </w:r>
      </w:ins>
      <w:ins w:id="2936" w:author="Shimon" w:date="2019-08-05T18:17:00Z">
        <w:r w:rsidR="009B7D13">
          <w:rPr>
            <w:rStyle w:val="emailstyle17"/>
            <w:rFonts w:cs="David" w:hint="cs"/>
            <w:color w:val="auto"/>
            <w:sz w:val="22"/>
            <w:rtl/>
          </w:rPr>
          <w:t>-4</w:t>
        </w:r>
      </w:ins>
      <w:ins w:id="2937" w:author="Shimon" w:date="2019-07-28T18:16:00Z">
        <w:r w:rsidR="00C85425">
          <w:rPr>
            <w:rStyle w:val="emailstyle17"/>
            <w:rFonts w:cs="David" w:hint="cs"/>
            <w:color w:val="auto"/>
            <w:sz w:val="22"/>
            <w:rtl/>
          </w:rPr>
          <w:t xml:space="preserve"> שנים נוספות</w:t>
        </w:r>
      </w:ins>
      <w:ins w:id="2938" w:author="Shimon" w:date="2019-07-28T18:17:00Z">
        <w:r w:rsidR="00C85425">
          <w:rPr>
            <w:rStyle w:val="emailstyle17"/>
            <w:rFonts w:cs="David" w:hint="cs"/>
            <w:color w:val="auto"/>
            <w:sz w:val="22"/>
            <w:rtl/>
          </w:rPr>
          <w:t>.</w:t>
        </w:r>
      </w:ins>
    </w:p>
    <w:p w14:paraId="162848DC" w14:textId="4B180C25" w:rsidR="00B7017B" w:rsidDel="004627A8" w:rsidRDefault="00EC132D" w:rsidP="007A3C0C">
      <w:pPr>
        <w:pStyle w:val="11"/>
        <w:tabs>
          <w:tab w:val="left" w:pos="1088"/>
        </w:tabs>
        <w:spacing w:before="0" w:after="120" w:line="360" w:lineRule="auto"/>
        <w:ind w:left="1089" w:firstLine="0"/>
        <w:rPr>
          <w:del w:id="2939" w:author="Shimon" w:date="2019-08-04T14:00:00Z"/>
          <w:rStyle w:val="emailstyle17"/>
          <w:rFonts w:cs="David"/>
          <w:color w:val="auto"/>
          <w:sz w:val="22"/>
          <w:rtl/>
        </w:rPr>
        <w:pPrChange w:id="2940" w:author="Shimon" w:date="2019-08-14T17:10:00Z">
          <w:pPr>
            <w:pStyle w:val="11"/>
            <w:tabs>
              <w:tab w:val="left" w:pos="1088"/>
            </w:tabs>
            <w:spacing w:before="0" w:after="240" w:line="360" w:lineRule="auto"/>
            <w:ind w:left="1088" w:firstLine="0"/>
          </w:pPr>
        </w:pPrChange>
      </w:pPr>
      <w:r w:rsidRPr="00337F2F">
        <w:rPr>
          <w:rStyle w:val="emailstyle17"/>
          <w:rFonts w:cs="David" w:hint="eastAsia"/>
          <w:b/>
          <w:bCs/>
          <w:color w:val="auto"/>
          <w:sz w:val="22"/>
          <w:rtl/>
        </w:rPr>
        <w:t>ולחילופין</w:t>
      </w:r>
      <w:r w:rsidR="00AA1069">
        <w:rPr>
          <w:rStyle w:val="emailstyle17"/>
          <w:rFonts w:cs="David" w:hint="cs"/>
          <w:b/>
          <w:bCs/>
          <w:color w:val="auto"/>
          <w:sz w:val="22"/>
          <w:rtl/>
        </w:rPr>
        <w:t xml:space="preserve"> </w:t>
      </w:r>
      <w:del w:id="2941" w:author="Shimon" w:date="2019-07-25T17:13:00Z">
        <w:r w:rsidDel="00B7017B">
          <w:rPr>
            <w:rStyle w:val="emailstyle17"/>
            <w:rFonts w:cs="David"/>
            <w:color w:val="auto"/>
            <w:sz w:val="22"/>
            <w:rtl/>
          </w:rPr>
          <w:delText>-</w:delText>
        </w:r>
      </w:del>
      <w:del w:id="2942" w:author="Shimon" w:date="2019-07-25T17:17:00Z">
        <w:r w:rsidDel="00B7017B">
          <w:rPr>
            <w:rStyle w:val="emailstyle17"/>
            <w:rFonts w:cs="David" w:hint="cs"/>
            <w:color w:val="auto"/>
            <w:sz w:val="22"/>
            <w:rtl/>
          </w:rPr>
          <w:delText xml:space="preserve"> </w:delText>
        </w:r>
      </w:del>
    </w:p>
    <w:p w14:paraId="4E3F4E31" w14:textId="77777777" w:rsidR="004627A8" w:rsidRDefault="004627A8">
      <w:pPr>
        <w:pStyle w:val="11"/>
        <w:spacing w:line="360" w:lineRule="auto"/>
        <w:rPr>
          <w:ins w:id="2943" w:author="Shimon" w:date="2019-08-04T14:00:00Z"/>
          <w:rStyle w:val="emailstyle17"/>
          <w:rFonts w:cs="David"/>
          <w:b/>
          <w:bCs/>
          <w:color w:val="auto"/>
          <w:sz w:val="22"/>
          <w:rtl/>
        </w:rPr>
        <w:pPrChange w:id="2944" w:author="Shimon" w:date="2019-08-05T18:20:00Z">
          <w:pPr>
            <w:pStyle w:val="2"/>
            <w:numPr>
              <w:ilvl w:val="1"/>
              <w:numId w:val="18"/>
            </w:numPr>
            <w:tabs>
              <w:tab w:val="clear" w:pos="566"/>
              <w:tab w:val="left" w:pos="521"/>
            </w:tabs>
            <w:spacing w:after="240"/>
            <w:ind w:left="521" w:hanging="284"/>
          </w:pPr>
        </w:pPrChange>
      </w:pPr>
    </w:p>
    <w:p w14:paraId="0C3BB269" w14:textId="576125DD" w:rsidR="00EC132D" w:rsidDel="00CC5814" w:rsidRDefault="009B7D13">
      <w:pPr>
        <w:pStyle w:val="11"/>
        <w:spacing w:line="360" w:lineRule="auto"/>
        <w:ind w:left="665" w:firstLine="0"/>
        <w:rPr>
          <w:del w:id="2945" w:author="Shimon" w:date="2019-07-28T16:59:00Z"/>
          <w:rStyle w:val="emailstyle17"/>
          <w:rFonts w:cs="David"/>
          <w:color w:val="auto"/>
          <w:sz w:val="22"/>
          <w:rtl/>
        </w:rPr>
        <w:pPrChange w:id="2946" w:author="Shimon" w:date="2019-08-05T18:20:00Z">
          <w:pPr>
            <w:pStyle w:val="2"/>
            <w:numPr>
              <w:ilvl w:val="1"/>
              <w:numId w:val="18"/>
            </w:numPr>
            <w:tabs>
              <w:tab w:val="clear" w:pos="566"/>
              <w:tab w:val="left" w:pos="521"/>
            </w:tabs>
            <w:spacing w:after="240"/>
            <w:ind w:left="521" w:hanging="284"/>
          </w:pPr>
        </w:pPrChange>
      </w:pPr>
      <w:ins w:id="2947" w:author="Shimon" w:date="2019-08-05T18:19:00Z">
        <w:r>
          <w:rPr>
            <w:rStyle w:val="emailstyle17"/>
            <w:rFonts w:cs="David" w:hint="cs"/>
            <w:color w:val="auto"/>
            <w:sz w:val="22"/>
            <w:rtl/>
          </w:rPr>
          <w:t xml:space="preserve">63.3.3  </w:t>
        </w:r>
      </w:ins>
      <w:r w:rsidR="00880231" w:rsidRPr="009C3D22">
        <w:rPr>
          <w:rStyle w:val="emailstyle17"/>
          <w:rFonts w:cs="David" w:hint="cs"/>
          <w:color w:val="auto"/>
          <w:sz w:val="22"/>
          <w:rtl/>
        </w:rPr>
        <w:t xml:space="preserve">פיצויים על שרות עודף של 20 חודשים </w:t>
      </w:r>
      <w:r w:rsidR="00880231">
        <w:rPr>
          <w:rStyle w:val="emailstyle17"/>
          <w:rFonts w:cs="David" w:hint="cs"/>
          <w:color w:val="auto"/>
          <w:sz w:val="22"/>
          <w:rtl/>
        </w:rPr>
        <w:t xml:space="preserve">בסך של </w:t>
      </w:r>
      <w:r w:rsidR="00880231" w:rsidRPr="009C3D22">
        <w:rPr>
          <w:rStyle w:val="emailstyle17"/>
          <w:rFonts w:cs="David" w:hint="cs"/>
          <w:color w:val="auto"/>
          <w:sz w:val="22"/>
          <w:rtl/>
        </w:rPr>
        <w:t>59,111 ₪</w:t>
      </w:r>
      <w:r w:rsidR="00880231">
        <w:rPr>
          <w:rStyle w:val="emailstyle17"/>
          <w:rFonts w:cs="David" w:hint="cs"/>
          <w:color w:val="auto"/>
          <w:sz w:val="22"/>
          <w:rtl/>
        </w:rPr>
        <w:t>,</w:t>
      </w:r>
      <w:ins w:id="2948" w:author="Shimon" w:date="2019-08-04T14:04:00Z">
        <w:r w:rsidR="004627A8">
          <w:rPr>
            <w:rStyle w:val="emailstyle17"/>
            <w:rFonts w:cs="David" w:hint="cs"/>
            <w:color w:val="auto"/>
            <w:sz w:val="22"/>
            <w:rtl/>
          </w:rPr>
          <w:t xml:space="preserve"> בתוספת הפרשי הצמדה והלנת שכר</w:t>
        </w:r>
      </w:ins>
      <w:ins w:id="2949" w:author="Shimon" w:date="2019-08-05T18:20:00Z">
        <w:r>
          <w:rPr>
            <w:rStyle w:val="emailstyle17"/>
            <w:rFonts w:cs="David" w:hint="cs"/>
            <w:color w:val="auto"/>
            <w:sz w:val="22"/>
            <w:rtl/>
          </w:rPr>
          <w:t>.</w:t>
        </w:r>
      </w:ins>
      <w:del w:id="2950" w:author="Shimon" w:date="2019-08-05T18:20:00Z">
        <w:r w:rsidR="00880231" w:rsidDel="009B7D13">
          <w:rPr>
            <w:rStyle w:val="emailstyle17"/>
            <w:rFonts w:cs="David" w:hint="cs"/>
            <w:color w:val="auto"/>
            <w:sz w:val="22"/>
            <w:rtl/>
          </w:rPr>
          <w:delText xml:space="preserve"> </w:delText>
        </w:r>
      </w:del>
      <w:del w:id="2951" w:author="Shimon" w:date="2019-08-04T14:46:00Z">
        <w:r w:rsidR="00880231" w:rsidDel="00CC5814">
          <w:rPr>
            <w:rStyle w:val="emailstyle17"/>
            <w:rFonts w:cs="David" w:hint="cs"/>
            <w:color w:val="auto"/>
            <w:sz w:val="22"/>
            <w:rtl/>
          </w:rPr>
          <w:delText xml:space="preserve">וכן </w:delText>
        </w:r>
        <w:r w:rsidR="00EC132D" w:rsidDel="00CC5814">
          <w:rPr>
            <w:rStyle w:val="emailstyle17"/>
            <w:rFonts w:cs="David" w:hint="cs"/>
            <w:color w:val="auto"/>
            <w:sz w:val="22"/>
            <w:rtl/>
          </w:rPr>
          <w:delText>הפרשות לקופת גמל עבור שכר הבסיס (בהנחה שהתובע לא ימשיך לצבור זכויות פנסיה תקציבית, בשיעור של 6%, ובסך של 42,564 ₪.</w:delText>
        </w:r>
      </w:del>
    </w:p>
    <w:p w14:paraId="64A736BD" w14:textId="6FF60BC5" w:rsidR="00CC5814" w:rsidRDefault="00CC5814">
      <w:pPr>
        <w:pStyle w:val="11"/>
        <w:spacing w:before="0" w:after="240" w:line="360" w:lineRule="auto"/>
        <w:ind w:left="665" w:firstLine="0"/>
        <w:rPr>
          <w:ins w:id="2952" w:author="Shimon" w:date="2019-08-05T14:02:00Z"/>
          <w:rStyle w:val="emailstyle17"/>
          <w:rFonts w:cs="David"/>
          <w:color w:val="auto"/>
          <w:sz w:val="22"/>
          <w:rtl/>
        </w:rPr>
        <w:pPrChange w:id="2953" w:author="Shimon" w:date="2019-08-05T18:20:00Z">
          <w:pPr>
            <w:pStyle w:val="11"/>
            <w:tabs>
              <w:tab w:val="left" w:pos="1088"/>
            </w:tabs>
            <w:spacing w:before="0" w:after="240" w:line="360" w:lineRule="auto"/>
            <w:ind w:left="1088" w:firstLine="0"/>
          </w:pPr>
        </w:pPrChange>
      </w:pPr>
      <w:ins w:id="2954" w:author="Shimon" w:date="2019-08-04T14:46:00Z">
        <w:r>
          <w:rPr>
            <w:rStyle w:val="emailstyle17"/>
            <w:rFonts w:cs="David" w:hint="cs"/>
            <w:color w:val="auto"/>
            <w:sz w:val="22"/>
            <w:rtl/>
          </w:rPr>
          <w:t xml:space="preserve"> </w:t>
        </w:r>
      </w:ins>
    </w:p>
    <w:p w14:paraId="4C9A813D" w14:textId="77777777" w:rsidR="003E7012" w:rsidRDefault="003E7012">
      <w:pPr>
        <w:pStyle w:val="11"/>
        <w:tabs>
          <w:tab w:val="left" w:pos="1088"/>
        </w:tabs>
        <w:spacing w:before="0" w:after="240" w:line="360" w:lineRule="auto"/>
        <w:ind w:left="1090" w:firstLine="0"/>
        <w:rPr>
          <w:ins w:id="2955" w:author="Shimon" w:date="2019-08-04T14:46:00Z"/>
          <w:rStyle w:val="emailstyle17"/>
          <w:rFonts w:cs="David"/>
          <w:color w:val="auto"/>
          <w:sz w:val="22"/>
        </w:rPr>
        <w:pPrChange w:id="2956" w:author="Shimon" w:date="2019-08-04T14:46:00Z">
          <w:pPr>
            <w:pStyle w:val="11"/>
            <w:tabs>
              <w:tab w:val="left" w:pos="1088"/>
            </w:tabs>
            <w:spacing w:before="0" w:after="240" w:line="360" w:lineRule="auto"/>
            <w:ind w:left="1088" w:firstLine="0"/>
          </w:pPr>
        </w:pPrChange>
      </w:pPr>
    </w:p>
    <w:p w14:paraId="0703AE6B" w14:textId="77777777" w:rsidR="006E7D6C" w:rsidRPr="003E7012" w:rsidRDefault="006E7D6C">
      <w:pPr>
        <w:pStyle w:val="11"/>
        <w:numPr>
          <w:ilvl w:val="1"/>
          <w:numId w:val="18"/>
        </w:numPr>
        <w:spacing w:line="360" w:lineRule="auto"/>
        <w:rPr>
          <w:lang w:eastAsia="en-US"/>
          <w:rPrChange w:id="2957" w:author="Shimon" w:date="2019-08-05T14:00:00Z">
            <w:rPr>
              <w:szCs w:val="24"/>
              <w:lang w:eastAsia="en-US"/>
            </w:rPr>
          </w:rPrChange>
        </w:rPr>
        <w:pPrChange w:id="2958" w:author="Shimon" w:date="2019-08-05T14:02:00Z">
          <w:pPr>
            <w:pStyle w:val="2"/>
            <w:numPr>
              <w:ilvl w:val="1"/>
              <w:numId w:val="18"/>
            </w:numPr>
            <w:tabs>
              <w:tab w:val="clear" w:pos="566"/>
              <w:tab w:val="left" w:pos="521"/>
            </w:tabs>
            <w:spacing w:after="240"/>
            <w:ind w:left="521" w:hanging="284"/>
          </w:pPr>
        </w:pPrChange>
      </w:pPr>
      <w:r w:rsidRPr="003E7012">
        <w:rPr>
          <w:rFonts w:hint="eastAsia"/>
          <w:b/>
          <w:bCs/>
          <w:u w:val="single"/>
          <w:rtl/>
          <w:lang w:eastAsia="en-US"/>
          <w:rPrChange w:id="2959" w:author="Shimon" w:date="2019-08-05T14:00:00Z">
            <w:rPr>
              <w:rFonts w:hint="eastAsia"/>
              <w:b w:val="0"/>
              <w:bCs w:val="0"/>
              <w:rtl/>
              <w:lang w:eastAsia="en-US"/>
            </w:rPr>
          </w:rPrChange>
        </w:rPr>
        <w:t>עגמת</w:t>
      </w:r>
      <w:r w:rsidRPr="003E7012">
        <w:rPr>
          <w:b/>
          <w:bCs/>
          <w:u w:val="single"/>
          <w:rtl/>
          <w:lang w:eastAsia="en-US"/>
          <w:rPrChange w:id="2960" w:author="Shimon" w:date="2019-08-05T14:00:00Z">
            <w:rPr>
              <w:b w:val="0"/>
              <w:bCs w:val="0"/>
              <w:rtl/>
              <w:lang w:eastAsia="en-US"/>
            </w:rPr>
          </w:rPrChange>
        </w:rPr>
        <w:t xml:space="preserve"> </w:t>
      </w:r>
      <w:r w:rsidRPr="003E7012">
        <w:rPr>
          <w:rFonts w:hint="eastAsia"/>
          <w:b/>
          <w:bCs/>
          <w:u w:val="single"/>
          <w:rtl/>
          <w:lang w:eastAsia="en-US"/>
          <w:rPrChange w:id="2961" w:author="Shimon" w:date="2019-08-05T14:00:00Z">
            <w:rPr>
              <w:rFonts w:hint="eastAsia"/>
              <w:b w:val="0"/>
              <w:bCs w:val="0"/>
              <w:rtl/>
              <w:lang w:eastAsia="en-US"/>
            </w:rPr>
          </w:rPrChange>
        </w:rPr>
        <w:t>נפש</w:t>
      </w:r>
      <w:r w:rsidRPr="003E7012">
        <w:rPr>
          <w:b/>
          <w:bCs/>
          <w:u w:val="single"/>
          <w:rtl/>
          <w:lang w:eastAsia="en-US"/>
          <w:rPrChange w:id="2962" w:author="Shimon" w:date="2019-08-05T14:00:00Z">
            <w:rPr>
              <w:b w:val="0"/>
              <w:bCs w:val="0"/>
              <w:rtl/>
              <w:lang w:eastAsia="en-US"/>
            </w:rPr>
          </w:rPrChange>
        </w:rPr>
        <w:t xml:space="preserve"> </w:t>
      </w:r>
      <w:r w:rsidRPr="003E7012">
        <w:rPr>
          <w:rFonts w:hint="eastAsia"/>
          <w:b/>
          <w:bCs/>
          <w:u w:val="single"/>
          <w:rtl/>
          <w:lang w:eastAsia="en-US"/>
          <w:rPrChange w:id="2963" w:author="Shimon" w:date="2019-08-05T14:00:00Z">
            <w:rPr>
              <w:rFonts w:hint="eastAsia"/>
              <w:b w:val="0"/>
              <w:bCs w:val="0"/>
              <w:rtl/>
              <w:lang w:eastAsia="en-US"/>
            </w:rPr>
          </w:rPrChange>
        </w:rPr>
        <w:t>ופיצוי</w:t>
      </w:r>
      <w:r w:rsidRPr="003E7012">
        <w:rPr>
          <w:b/>
          <w:bCs/>
          <w:u w:val="single"/>
          <w:rtl/>
          <w:lang w:eastAsia="en-US"/>
          <w:rPrChange w:id="2964" w:author="Shimon" w:date="2019-08-05T14:00:00Z">
            <w:rPr>
              <w:b w:val="0"/>
              <w:bCs w:val="0"/>
              <w:rtl/>
              <w:lang w:eastAsia="en-US"/>
            </w:rPr>
          </w:rPrChange>
        </w:rPr>
        <w:t xml:space="preserve"> </w:t>
      </w:r>
      <w:r w:rsidRPr="003E7012">
        <w:rPr>
          <w:rFonts w:hint="eastAsia"/>
          <w:b/>
          <w:bCs/>
          <w:u w:val="single"/>
          <w:rtl/>
          <w:lang w:eastAsia="en-US"/>
          <w:rPrChange w:id="2965" w:author="Shimon" w:date="2019-08-05T14:00:00Z">
            <w:rPr>
              <w:rFonts w:hint="eastAsia"/>
              <w:b w:val="0"/>
              <w:bCs w:val="0"/>
              <w:rtl/>
              <w:lang w:eastAsia="en-US"/>
            </w:rPr>
          </w:rPrChange>
        </w:rPr>
        <w:t>בגין</w:t>
      </w:r>
      <w:r w:rsidRPr="003E7012">
        <w:rPr>
          <w:b/>
          <w:bCs/>
          <w:u w:val="single"/>
          <w:rtl/>
          <w:lang w:eastAsia="en-US"/>
          <w:rPrChange w:id="2966" w:author="Shimon" w:date="2019-08-05T14:00:00Z">
            <w:rPr>
              <w:b w:val="0"/>
              <w:bCs w:val="0"/>
              <w:rtl/>
              <w:lang w:eastAsia="en-US"/>
            </w:rPr>
          </w:rPrChange>
        </w:rPr>
        <w:t xml:space="preserve"> </w:t>
      </w:r>
      <w:r w:rsidRPr="003E7012">
        <w:rPr>
          <w:rFonts w:hint="eastAsia"/>
          <w:b/>
          <w:bCs/>
          <w:u w:val="single"/>
          <w:rtl/>
          <w:lang w:eastAsia="en-US"/>
          <w:rPrChange w:id="2967" w:author="Shimon" w:date="2019-08-05T14:00:00Z">
            <w:rPr>
              <w:rFonts w:hint="eastAsia"/>
              <w:b w:val="0"/>
              <w:bCs w:val="0"/>
              <w:rtl/>
              <w:lang w:eastAsia="en-US"/>
            </w:rPr>
          </w:rPrChange>
        </w:rPr>
        <w:t>פיטורים</w:t>
      </w:r>
      <w:r w:rsidRPr="003E7012">
        <w:rPr>
          <w:b/>
          <w:bCs/>
          <w:u w:val="single"/>
          <w:rtl/>
          <w:lang w:eastAsia="en-US"/>
          <w:rPrChange w:id="2968" w:author="Shimon" w:date="2019-08-05T14:00:00Z">
            <w:rPr>
              <w:b w:val="0"/>
              <w:bCs w:val="0"/>
              <w:rtl/>
              <w:lang w:eastAsia="en-US"/>
            </w:rPr>
          </w:rPrChange>
        </w:rPr>
        <w:t xml:space="preserve"> </w:t>
      </w:r>
      <w:r w:rsidRPr="003E7012">
        <w:rPr>
          <w:rFonts w:hint="eastAsia"/>
          <w:b/>
          <w:bCs/>
          <w:u w:val="single"/>
          <w:rtl/>
          <w:lang w:eastAsia="en-US"/>
          <w:rPrChange w:id="2969" w:author="Shimon" w:date="2019-08-05T14:00:00Z">
            <w:rPr>
              <w:rFonts w:hint="eastAsia"/>
              <w:b w:val="0"/>
              <w:bCs w:val="0"/>
              <w:rtl/>
              <w:lang w:eastAsia="en-US"/>
            </w:rPr>
          </w:rPrChange>
        </w:rPr>
        <w:t>שלא</w:t>
      </w:r>
      <w:r w:rsidRPr="003E7012">
        <w:rPr>
          <w:b/>
          <w:bCs/>
          <w:u w:val="single"/>
          <w:rtl/>
          <w:lang w:eastAsia="en-US"/>
          <w:rPrChange w:id="2970" w:author="Shimon" w:date="2019-08-05T14:00:00Z">
            <w:rPr>
              <w:b w:val="0"/>
              <w:bCs w:val="0"/>
              <w:rtl/>
              <w:lang w:eastAsia="en-US"/>
            </w:rPr>
          </w:rPrChange>
        </w:rPr>
        <w:t xml:space="preserve"> </w:t>
      </w:r>
      <w:r w:rsidRPr="003E7012">
        <w:rPr>
          <w:rFonts w:hint="eastAsia"/>
          <w:b/>
          <w:bCs/>
          <w:u w:val="single"/>
          <w:rtl/>
          <w:lang w:eastAsia="en-US"/>
          <w:rPrChange w:id="2971" w:author="Shimon" w:date="2019-08-05T14:00:00Z">
            <w:rPr>
              <w:rFonts w:hint="eastAsia"/>
              <w:b w:val="0"/>
              <w:bCs w:val="0"/>
              <w:rtl/>
              <w:lang w:eastAsia="en-US"/>
            </w:rPr>
          </w:rPrChange>
        </w:rPr>
        <w:t>כדין</w:t>
      </w:r>
    </w:p>
    <w:p w14:paraId="3346E0E4" w14:textId="5BCC5216" w:rsidR="006E7D6C" w:rsidRPr="00337F2F" w:rsidRDefault="006E7D6C">
      <w:pPr>
        <w:pStyle w:val="11"/>
        <w:numPr>
          <w:ilvl w:val="0"/>
          <w:numId w:val="42"/>
        </w:numPr>
        <w:tabs>
          <w:tab w:val="left" w:pos="566"/>
        </w:tabs>
        <w:spacing w:before="0" w:after="240" w:line="360" w:lineRule="auto"/>
        <w:ind w:left="566" w:right="0"/>
        <w:rPr>
          <w:rFonts w:ascii="Arial" w:hAnsi="Arial"/>
          <w:sz w:val="22"/>
          <w:rtl/>
        </w:rPr>
        <w:pPrChange w:id="2972" w:author="Shimon" w:date="2019-08-04T14:00:00Z">
          <w:pPr>
            <w:pStyle w:val="11"/>
            <w:numPr>
              <w:numId w:val="14"/>
            </w:numPr>
            <w:tabs>
              <w:tab w:val="left" w:pos="566"/>
              <w:tab w:val="num" w:pos="1069"/>
            </w:tabs>
            <w:spacing w:before="0" w:after="240" w:line="360" w:lineRule="auto"/>
            <w:ind w:left="566" w:right="360" w:hanging="360"/>
          </w:pPr>
        </w:pPrChange>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w:t>
      </w:r>
      <w:del w:id="2973" w:author="Shimon" w:date="2019-07-25T09:57:00Z">
        <w:r w:rsidR="009E4D90" w:rsidRPr="00D74F54" w:rsidDel="0012330D">
          <w:rPr>
            <w:rFonts w:hint="cs"/>
            <w:rtl/>
          </w:rPr>
          <w:delText xml:space="preserve">בעיקר </w:delText>
        </w:r>
      </w:del>
      <w:r w:rsidR="009E4D90" w:rsidRPr="00D74F54">
        <w:rPr>
          <w:rFonts w:hint="cs"/>
          <w:rtl/>
        </w:rPr>
        <w:t>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77777777" w:rsidR="005252F7" w:rsidRDefault="00D14404" w:rsidP="003E7012">
      <w:pPr>
        <w:pStyle w:val="11"/>
        <w:numPr>
          <w:ilvl w:val="0"/>
          <w:numId w:val="42"/>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w:t>
      </w:r>
      <w:r>
        <w:rPr>
          <w:rFonts w:hint="cs"/>
          <w:rtl/>
        </w:rPr>
        <w:lastRenderedPageBreak/>
        <w:t xml:space="preserve">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5252F7" w:rsidRPr="009C3D22">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2ECB8018" w14:textId="30010767" w:rsidR="00D14404" w:rsidRDefault="00D14404">
      <w:pPr>
        <w:pStyle w:val="11"/>
        <w:numPr>
          <w:ilvl w:val="0"/>
          <w:numId w:val="42"/>
        </w:numPr>
        <w:tabs>
          <w:tab w:val="left" w:pos="566"/>
        </w:tabs>
        <w:spacing w:before="0" w:after="240" w:line="360" w:lineRule="auto"/>
        <w:ind w:left="566" w:right="0"/>
        <w:rPr>
          <w:ins w:id="2974" w:author="Shimon" w:date="2019-07-30T15:12:00Z"/>
        </w:rPr>
        <w:pPrChange w:id="2975" w:author="Shimon" w:date="2019-07-30T17:05:00Z">
          <w:pPr>
            <w:pStyle w:val="11"/>
            <w:numPr>
              <w:numId w:val="14"/>
            </w:numPr>
            <w:tabs>
              <w:tab w:val="left" w:pos="566"/>
              <w:tab w:val="num" w:pos="1069"/>
            </w:tabs>
            <w:spacing w:before="0" w:after="240" w:line="360" w:lineRule="auto"/>
            <w:ind w:left="566" w:right="360" w:hanging="360"/>
          </w:pPr>
        </w:pPrChange>
      </w:pPr>
      <w:r>
        <w:rPr>
          <w:rFonts w:hint="cs"/>
          <w:rtl/>
        </w:rPr>
        <w:t xml:space="preserve"> על רקע זה, קשה לתאר את ההרגשה הטראומטית של סילוק מהעבודה</w:t>
      </w:r>
      <w:r w:rsidR="005252F7">
        <w:rPr>
          <w:rFonts w:hint="cs"/>
          <w:rtl/>
        </w:rPr>
        <w:t xml:space="preserve"> </w:t>
      </w:r>
      <w:ins w:id="2976" w:author="Shimon" w:date="2019-07-25T09:58:00Z">
        <w:r w:rsidR="0012330D">
          <w:rPr>
            <w:rFonts w:hint="cs"/>
            <w:rtl/>
          </w:rPr>
          <w:t>והצגתו כ</w:t>
        </w:r>
      </w:ins>
      <w:del w:id="2977" w:author="Shimon" w:date="2019-07-25T09:58:00Z">
        <w:r w:rsidR="005252F7" w:rsidDel="0012330D">
          <w:rPr>
            <w:rFonts w:hint="cs"/>
            <w:rtl/>
          </w:rPr>
          <w:delText>כ</w:delText>
        </w:r>
      </w:del>
      <w:r>
        <w:rPr>
          <w:rFonts w:hint="cs"/>
          <w:rtl/>
        </w:rPr>
        <w:t>מ</w:t>
      </w:r>
      <w:r w:rsidR="005252F7">
        <w:rPr>
          <w:rFonts w:hint="cs"/>
          <w:rtl/>
        </w:rPr>
        <w:t>סי</w:t>
      </w:r>
      <w:r>
        <w:rPr>
          <w:rFonts w:hint="cs"/>
          <w:rtl/>
        </w:rPr>
        <w:t xml:space="preserve">ג גבול, </w:t>
      </w:r>
      <w:del w:id="2978" w:author="Shimon" w:date="2019-07-25T09:59:00Z">
        <w:r w:rsidDel="0012330D">
          <w:rPr>
            <w:rFonts w:hint="cs"/>
            <w:rtl/>
          </w:rPr>
          <w:delText>ו</w:delText>
        </w:r>
      </w:del>
      <w:r>
        <w:rPr>
          <w:rFonts w:hint="cs"/>
          <w:rtl/>
        </w:rPr>
        <w:t xml:space="preserve">איומים על תביעה פלילית כאמצעי לחץ להשתקת התובע. </w:t>
      </w:r>
      <w:ins w:id="2979" w:author="Shimon" w:date="2019-07-28T19:06:00Z">
        <w:r w:rsidR="005D17E5">
          <w:rPr>
            <w:rFonts w:hint="cs"/>
            <w:rtl/>
          </w:rPr>
          <w:t xml:space="preserve">במשך חודשים ושנים </w:t>
        </w:r>
      </w:ins>
      <w:ins w:id="2980" w:author="Shimon" w:date="2019-07-28T19:07:00Z">
        <w:r w:rsidR="00395343">
          <w:rPr>
            <w:rFonts w:hint="cs"/>
            <w:rtl/>
          </w:rPr>
          <w:t>נאלץ התובע ל</w:t>
        </w:r>
      </w:ins>
      <w:ins w:id="2981" w:author="Shimon" w:date="2019-07-28T19:09:00Z">
        <w:r w:rsidR="00395343">
          <w:rPr>
            <w:rFonts w:hint="cs"/>
            <w:rtl/>
          </w:rPr>
          <w:t>א רק ל</w:t>
        </w:r>
      </w:ins>
      <w:ins w:id="2982" w:author="Shimon" w:date="2019-07-28T19:07:00Z">
        <w:r w:rsidR="00395343">
          <w:rPr>
            <w:rFonts w:hint="cs"/>
            <w:rtl/>
          </w:rPr>
          <w:t>השקיע שעות אין ספור</w:t>
        </w:r>
      </w:ins>
      <w:ins w:id="2983" w:author="Shimon" w:date="2019-07-30T15:13:00Z">
        <w:r w:rsidR="00B736E7">
          <w:rPr>
            <w:rFonts w:hint="cs"/>
            <w:rtl/>
          </w:rPr>
          <w:t xml:space="preserve">, </w:t>
        </w:r>
      </w:ins>
      <w:ins w:id="2984" w:author="Shimon" w:date="2019-07-28T19:07:00Z">
        <w:r w:rsidR="005D17E5">
          <w:rPr>
            <w:rFonts w:hint="cs"/>
            <w:rtl/>
          </w:rPr>
          <w:t>ב</w:t>
        </w:r>
        <w:r w:rsidR="00395343">
          <w:rPr>
            <w:rFonts w:hint="cs"/>
            <w:rtl/>
          </w:rPr>
          <w:t xml:space="preserve">מאמציו לשכנע את הנתבעת לתקן את עוול שנגרם לו. </w:t>
        </w:r>
      </w:ins>
      <w:ins w:id="2985" w:author="Shimon" w:date="2019-07-28T19:08:00Z">
        <w:r w:rsidR="00395343">
          <w:rPr>
            <w:rFonts w:hint="cs"/>
            <w:rtl/>
          </w:rPr>
          <w:t xml:space="preserve">ההתכתבויות המפורטות, איסוף המסמכים להוכחת טיעוניו, ניסוח המכתבים </w:t>
        </w:r>
      </w:ins>
      <w:ins w:id="2986" w:author="Shimon" w:date="2019-07-28T19:10:00Z">
        <w:r w:rsidR="00395343">
          <w:rPr>
            <w:rFonts w:hint="cs"/>
            <w:rtl/>
          </w:rPr>
          <w:t xml:space="preserve">הרבים וההתמודדות הבלתי נגמרת מול מערכת עוצמתית כל כך גזלו ממנו לתמיד </w:t>
        </w:r>
      </w:ins>
      <w:ins w:id="2987" w:author="Shimon" w:date="2019-07-28T19:11:00Z">
        <w:r w:rsidR="00395343">
          <w:rPr>
            <w:rtl/>
          </w:rPr>
          <w:t>–</w:t>
        </w:r>
      </w:ins>
      <w:ins w:id="2988" w:author="Shimon" w:date="2019-07-28T19:10:00Z">
        <w:r w:rsidR="00395343">
          <w:rPr>
            <w:rFonts w:hint="cs"/>
            <w:rtl/>
          </w:rPr>
          <w:t xml:space="preserve">מבחינת </w:t>
        </w:r>
      </w:ins>
      <w:ins w:id="2989" w:author="Shimon" w:date="2019-07-28T19:11:00Z">
        <w:r w:rsidR="00395343">
          <w:rPr>
            <w:rFonts w:hint="cs"/>
            <w:rtl/>
          </w:rPr>
          <w:t>מעוות לא יוכל לתקון</w:t>
        </w:r>
      </w:ins>
      <w:ins w:id="2990" w:author="Shimon" w:date="2019-07-28T19:12:00Z">
        <w:r w:rsidR="00395343">
          <w:rPr>
            <w:rFonts w:hint="cs"/>
            <w:rtl/>
          </w:rPr>
          <w:t>-</w:t>
        </w:r>
      </w:ins>
      <w:ins w:id="2991" w:author="Shimon" w:date="2019-07-28T19:11:00Z">
        <w:r w:rsidR="00395343">
          <w:rPr>
            <w:rFonts w:hint="cs"/>
            <w:rtl/>
          </w:rPr>
          <w:t>, את שנות הפנסיה הטובות ביותר.</w:t>
        </w:r>
      </w:ins>
      <w:del w:id="2992" w:author="Shimon" w:date="2019-07-30T15:18:00Z">
        <w:r w:rsidDel="006E02BA">
          <w:rPr>
            <w:rFonts w:hint="cs"/>
            <w:rtl/>
          </w:rPr>
          <w:delText>כל אלה, והלילות הארוכים של חוסר שינה גרמו לתובע עגמת נפש גדולה וממושכת שהשליכו גם על חייו הפרטיים</w:delText>
        </w:r>
      </w:del>
      <w:r>
        <w:rPr>
          <w:rFonts w:hint="cs"/>
          <w:rtl/>
        </w:rPr>
        <w:t>.</w:t>
      </w:r>
      <w:r w:rsidRPr="008B15BC">
        <w:rPr>
          <w:rFonts w:hint="cs"/>
          <w:rtl/>
        </w:rPr>
        <w:t xml:space="preserve"> </w:t>
      </w:r>
    </w:p>
    <w:p w14:paraId="4E114776" w14:textId="77777777" w:rsidR="006E02BA" w:rsidRDefault="00B736E7">
      <w:pPr>
        <w:pStyle w:val="11"/>
        <w:tabs>
          <w:tab w:val="left" w:pos="566"/>
        </w:tabs>
        <w:spacing w:before="0" w:after="240" w:line="360" w:lineRule="auto"/>
        <w:ind w:left="566" w:right="360" w:firstLine="0"/>
        <w:rPr>
          <w:ins w:id="2993" w:author="Shimon" w:date="2019-07-30T15:18:00Z"/>
          <w:rtl/>
        </w:rPr>
        <w:pPrChange w:id="2994" w:author="Shimon" w:date="2019-07-30T15:17:00Z">
          <w:pPr>
            <w:pStyle w:val="11"/>
            <w:numPr>
              <w:numId w:val="14"/>
            </w:numPr>
            <w:tabs>
              <w:tab w:val="left" w:pos="566"/>
              <w:tab w:val="num" w:pos="1069"/>
            </w:tabs>
            <w:spacing w:before="0" w:after="240" w:line="360" w:lineRule="auto"/>
            <w:ind w:left="566" w:right="360" w:hanging="360"/>
          </w:pPr>
        </w:pPrChange>
      </w:pPr>
      <w:ins w:id="2995" w:author="Shimon" w:date="2019-07-30T15:12:00Z">
        <w:r>
          <w:rPr>
            <w:rFonts w:hint="cs"/>
            <w:rtl/>
          </w:rPr>
          <w:t xml:space="preserve">בהקשר לשעות </w:t>
        </w:r>
      </w:ins>
      <w:ins w:id="2996" w:author="Shimon" w:date="2019-07-30T15:13:00Z">
        <w:r>
          <w:rPr>
            <w:rFonts w:hint="cs"/>
            <w:rtl/>
          </w:rPr>
          <w:t>העבודה שהתובע השקיע</w:t>
        </w:r>
      </w:ins>
      <w:ins w:id="2997" w:author="Shimon" w:date="2019-07-30T15:14:00Z">
        <w:r>
          <w:rPr>
            <w:rFonts w:hint="cs"/>
            <w:rtl/>
          </w:rPr>
          <w:t xml:space="preserve"> לא יהיה מיותר להזכיר כי ע"פ </w:t>
        </w:r>
      </w:ins>
      <w:ins w:id="2998" w:author="Shimon" w:date="2019-07-30T15:15:00Z">
        <w:r>
          <w:rPr>
            <w:rFonts w:hint="cs"/>
            <w:rtl/>
          </w:rPr>
          <w:t>נתוני העזר ב</w:t>
        </w:r>
      </w:ins>
      <w:ins w:id="2999" w:author="Shimon" w:date="2019-07-30T15:14:00Z">
        <w:r>
          <w:rPr>
            <w:rFonts w:hint="cs"/>
            <w:rtl/>
          </w:rPr>
          <w:t>תלושי השכר  ערך שעת עבודה</w:t>
        </w:r>
      </w:ins>
      <w:ins w:id="3000" w:author="Shimon" w:date="2019-07-30T15:15:00Z">
        <w:r>
          <w:rPr>
            <w:rFonts w:hint="cs"/>
            <w:rtl/>
          </w:rPr>
          <w:t xml:space="preserve"> של</w:t>
        </w:r>
      </w:ins>
      <w:ins w:id="3001" w:author="Shimon" w:date="2019-07-30T15:16:00Z">
        <w:r>
          <w:rPr>
            <w:rFonts w:hint="cs"/>
            <w:rtl/>
          </w:rPr>
          <w:t xml:space="preserve"> התובע (שכר בסיס,</w:t>
        </w:r>
      </w:ins>
      <w:ins w:id="3002" w:author="Shimon" w:date="2019-07-30T15:17:00Z">
        <w:r w:rsidR="006E02BA">
          <w:rPr>
            <w:rFonts w:hint="cs"/>
            <w:rtl/>
          </w:rPr>
          <w:t xml:space="preserve"> </w:t>
        </w:r>
      </w:ins>
      <w:ins w:id="3003" w:author="Shimon" w:date="2019-07-30T15:16:00Z">
        <w:r>
          <w:rPr>
            <w:rFonts w:hint="cs"/>
            <w:rtl/>
          </w:rPr>
          <w:t xml:space="preserve">לפני </w:t>
        </w:r>
        <w:r w:rsidR="006E02BA">
          <w:rPr>
            <w:rFonts w:hint="cs"/>
            <w:rtl/>
          </w:rPr>
          <w:t>תשלומים נילוים</w:t>
        </w:r>
      </w:ins>
      <w:ins w:id="3004" w:author="Shimon" w:date="2019-07-30T15:17:00Z">
        <w:r w:rsidR="006E02BA">
          <w:rPr>
            <w:rFonts w:hint="cs"/>
            <w:rtl/>
          </w:rPr>
          <w:t>)</w:t>
        </w:r>
      </w:ins>
      <w:ins w:id="3005" w:author="Shimon" w:date="2019-07-30T15:15:00Z">
        <w:r>
          <w:rPr>
            <w:rFonts w:hint="cs"/>
            <w:rtl/>
          </w:rPr>
          <w:t xml:space="preserve"> עולה על 200ש"</w:t>
        </w:r>
        <w:r w:rsidR="006E02BA">
          <w:rPr>
            <w:rFonts w:hint="cs"/>
            <w:rtl/>
          </w:rPr>
          <w:t>ח לשעה</w:t>
        </w:r>
      </w:ins>
      <w:ins w:id="3006" w:author="Shimon" w:date="2019-07-30T15:17:00Z">
        <w:r w:rsidR="006E02BA">
          <w:rPr>
            <w:rFonts w:hint="cs"/>
            <w:rtl/>
          </w:rPr>
          <w:t>.</w:t>
        </w:r>
      </w:ins>
      <w:ins w:id="3007" w:author="Shimon" w:date="2019-07-30T15:15:00Z">
        <w:r>
          <w:rPr>
            <w:rFonts w:hint="cs"/>
            <w:rtl/>
          </w:rPr>
          <w:t xml:space="preserve"> </w:t>
        </w:r>
      </w:ins>
      <w:ins w:id="3008" w:author="Shimon" w:date="2019-07-30T15:14:00Z">
        <w:r>
          <w:rPr>
            <w:rFonts w:hint="cs"/>
            <w:rtl/>
          </w:rPr>
          <w:t xml:space="preserve"> </w:t>
        </w:r>
      </w:ins>
    </w:p>
    <w:p w14:paraId="395FA143" w14:textId="03CCD408" w:rsidR="00B736E7" w:rsidRDefault="006E02BA">
      <w:pPr>
        <w:pStyle w:val="11"/>
        <w:tabs>
          <w:tab w:val="left" w:pos="566"/>
        </w:tabs>
        <w:spacing w:before="0" w:after="240" w:line="360" w:lineRule="auto"/>
        <w:ind w:left="566" w:right="360" w:firstLine="0"/>
        <w:rPr>
          <w:ins w:id="3009" w:author="Shimon" w:date="2019-07-25T16:46:00Z"/>
        </w:rPr>
        <w:pPrChange w:id="3010" w:author="Shimon" w:date="2019-07-30T15:17:00Z">
          <w:pPr>
            <w:pStyle w:val="11"/>
            <w:numPr>
              <w:numId w:val="14"/>
            </w:numPr>
            <w:tabs>
              <w:tab w:val="left" w:pos="566"/>
              <w:tab w:val="num" w:pos="1069"/>
            </w:tabs>
            <w:spacing w:before="0" w:after="240" w:line="360" w:lineRule="auto"/>
            <w:ind w:left="566" w:right="360" w:hanging="360"/>
          </w:pPr>
        </w:pPrChange>
      </w:pPr>
      <w:ins w:id="3011" w:author="Shimon" w:date="2019-07-30T15:18:00Z">
        <w:r>
          <w:rPr>
            <w:rFonts w:hint="cs"/>
            <w:rtl/>
          </w:rPr>
          <w:t>כל אלה, והלילות הארוכים של חוסר שינה גרמו לתובע עגמת נפש גדולה וממושכת שהשליכו גם על חייו הפרטיים ואף גרמו לו הפסדים כספיים ישירים.</w:t>
        </w:r>
      </w:ins>
    </w:p>
    <w:p w14:paraId="31A0667B" w14:textId="3B20EF85" w:rsidR="00392554" w:rsidRPr="008B15BC" w:rsidRDefault="00395343">
      <w:pPr>
        <w:pStyle w:val="11"/>
        <w:numPr>
          <w:ilvl w:val="0"/>
          <w:numId w:val="42"/>
        </w:numPr>
        <w:tabs>
          <w:tab w:val="left" w:pos="566"/>
        </w:tabs>
        <w:spacing w:before="0" w:after="240" w:line="360" w:lineRule="auto"/>
        <w:ind w:left="566"/>
        <w:pPrChange w:id="3012" w:author="Shimon" w:date="2019-07-30T17:14:00Z">
          <w:pPr>
            <w:pStyle w:val="11"/>
            <w:numPr>
              <w:numId w:val="14"/>
            </w:numPr>
            <w:tabs>
              <w:tab w:val="left" w:pos="566"/>
              <w:tab w:val="num" w:pos="1069"/>
            </w:tabs>
            <w:spacing w:before="0" w:after="240" w:line="360" w:lineRule="auto"/>
            <w:ind w:left="566" w:right="360" w:hanging="360"/>
          </w:pPr>
        </w:pPrChange>
      </w:pPr>
      <w:ins w:id="3013" w:author="Shimon" w:date="2019-07-28T19:12:00Z">
        <w:r>
          <w:rPr>
            <w:rFonts w:hint="cs"/>
            <w:rtl/>
          </w:rPr>
          <w:t xml:space="preserve">כך למשל, </w:t>
        </w:r>
      </w:ins>
      <w:ins w:id="3014" w:author="Shimon" w:date="2019-07-25T16:46:00Z">
        <w:r w:rsidR="00392554">
          <w:rPr>
            <w:rFonts w:hint="cs"/>
            <w:rtl/>
          </w:rPr>
          <w:t xml:space="preserve">בחודש </w:t>
        </w:r>
      </w:ins>
      <w:ins w:id="3015" w:author="Shimon" w:date="2019-07-25T16:49:00Z">
        <w:r w:rsidR="00387FB4">
          <w:rPr>
            <w:rFonts w:hint="cs"/>
            <w:rtl/>
          </w:rPr>
          <w:t>אוגוסט</w:t>
        </w:r>
      </w:ins>
      <w:ins w:id="3016" w:author="Shimon" w:date="2019-07-25T16:46:00Z">
        <w:r w:rsidR="00392554">
          <w:rPr>
            <w:rFonts w:hint="cs"/>
            <w:rtl/>
          </w:rPr>
          <w:t xml:space="preserve"> 20</w:t>
        </w:r>
      </w:ins>
      <w:ins w:id="3017" w:author="Shimon" w:date="2019-07-25T16:47:00Z">
        <w:r w:rsidR="00392554">
          <w:rPr>
            <w:rFonts w:hint="cs"/>
            <w:rtl/>
          </w:rPr>
          <w:t>12,</w:t>
        </w:r>
        <w:r w:rsidR="00387FB4">
          <w:rPr>
            <w:rFonts w:hint="cs"/>
            <w:rtl/>
          </w:rPr>
          <w:t xml:space="preserve"> לכשנודע</w:t>
        </w:r>
      </w:ins>
      <w:ins w:id="3018" w:author="Shimon" w:date="2019-08-05T14:04:00Z">
        <w:r w:rsidR="003E7012">
          <w:rPr>
            <w:rFonts w:hint="cs"/>
            <w:rtl/>
          </w:rPr>
          <w:t>ה</w:t>
        </w:r>
      </w:ins>
      <w:ins w:id="3019" w:author="Shimon" w:date="2019-07-25T16:47:00Z">
        <w:r w:rsidR="00387FB4">
          <w:rPr>
            <w:rFonts w:hint="cs"/>
            <w:rtl/>
          </w:rPr>
          <w:t xml:space="preserve"> העובדה ש</w:t>
        </w:r>
      </w:ins>
      <w:ins w:id="3020" w:author="Shimon" w:date="2019-07-25T16:48:00Z">
        <w:r w:rsidR="00392554">
          <w:rPr>
            <w:rFonts w:hint="cs"/>
            <w:rtl/>
          </w:rPr>
          <w:t>עבודת</w:t>
        </w:r>
      </w:ins>
      <w:ins w:id="3021" w:author="Shimon" w:date="2019-07-28T19:17:00Z">
        <w:r>
          <w:rPr>
            <w:rFonts w:hint="cs"/>
            <w:rtl/>
          </w:rPr>
          <w:t xml:space="preserve"> התובע</w:t>
        </w:r>
      </w:ins>
      <w:ins w:id="3022" w:author="Shimon" w:date="2019-07-25T16:48:00Z">
        <w:r w:rsidR="00392554">
          <w:rPr>
            <w:rFonts w:hint="cs"/>
            <w:rtl/>
          </w:rPr>
          <w:t xml:space="preserve"> בשרות הציבו</w:t>
        </w:r>
        <w:r w:rsidR="00387FB4">
          <w:rPr>
            <w:rFonts w:hint="cs"/>
            <w:rtl/>
          </w:rPr>
          <w:t>רי הסתיימה</w:t>
        </w:r>
      </w:ins>
      <w:ins w:id="3023" w:author="Shimon" w:date="2019-07-25T16:49:00Z">
        <w:r w:rsidR="00387FB4">
          <w:rPr>
            <w:rFonts w:hint="cs"/>
            <w:rtl/>
          </w:rPr>
          <w:t xml:space="preserve">, </w:t>
        </w:r>
      </w:ins>
      <w:ins w:id="3024" w:author="Shimon" w:date="2019-07-25T16:48:00Z">
        <w:r w:rsidR="00387FB4">
          <w:rPr>
            <w:rFonts w:hint="cs"/>
            <w:rtl/>
          </w:rPr>
          <w:t>הוצעה לו עבודה</w:t>
        </w:r>
      </w:ins>
      <w:ins w:id="3025" w:author="Shimon" w:date="2019-07-25T16:49:00Z">
        <w:r w:rsidR="00387FB4">
          <w:rPr>
            <w:rFonts w:hint="cs"/>
            <w:rtl/>
          </w:rPr>
          <w:t xml:space="preserve"> ברמה </w:t>
        </w:r>
      </w:ins>
      <w:ins w:id="3026" w:author="Shimon" w:date="2019-07-30T17:14:00Z">
        <w:r w:rsidR="00941904">
          <w:rPr>
            <w:rFonts w:hint="cs"/>
            <w:rtl/>
          </w:rPr>
          <w:t xml:space="preserve">ניהולית </w:t>
        </w:r>
      </w:ins>
      <w:ins w:id="3027" w:author="Shimon" w:date="2019-07-25T16:49:00Z">
        <w:r w:rsidR="00387FB4">
          <w:rPr>
            <w:rFonts w:hint="cs"/>
            <w:rtl/>
          </w:rPr>
          <w:t xml:space="preserve">בכירה </w:t>
        </w:r>
      </w:ins>
      <w:ins w:id="3028" w:author="Shimon" w:date="2019-07-25T16:53:00Z">
        <w:r w:rsidR="00387FB4">
          <w:rPr>
            <w:rFonts w:hint="cs"/>
            <w:rtl/>
          </w:rPr>
          <w:t xml:space="preserve">התואמת לכישוריו ונסיונו רב השנים, </w:t>
        </w:r>
      </w:ins>
      <w:ins w:id="3029" w:author="Shimon" w:date="2019-07-25T16:49:00Z">
        <w:r w:rsidR="00387FB4">
          <w:rPr>
            <w:rFonts w:hint="cs"/>
            <w:rtl/>
          </w:rPr>
          <w:t>בעמותה העוסקת בחינוך</w:t>
        </w:r>
      </w:ins>
      <w:ins w:id="3030" w:author="Shimon" w:date="2019-07-30T17:15:00Z">
        <w:r w:rsidR="00B117A0">
          <w:rPr>
            <w:rFonts w:hint="cs"/>
            <w:rtl/>
          </w:rPr>
          <w:t xml:space="preserve"> ("קו לנוער")</w:t>
        </w:r>
      </w:ins>
      <w:ins w:id="3031" w:author="Shimon" w:date="2019-07-25T16:55:00Z">
        <w:r w:rsidR="00387FB4">
          <w:rPr>
            <w:rFonts w:hint="cs"/>
            <w:rtl/>
          </w:rPr>
          <w:t>.</w:t>
        </w:r>
      </w:ins>
      <w:ins w:id="3032" w:author="Shimon" w:date="2019-07-25T16:56:00Z">
        <w:r w:rsidR="00387FB4">
          <w:rPr>
            <w:rFonts w:hint="cs"/>
            <w:rtl/>
          </w:rPr>
          <w:t xml:space="preserve"> </w:t>
        </w:r>
      </w:ins>
      <w:ins w:id="3033" w:author="Shimon" w:date="2019-07-25T17:00:00Z">
        <w:r w:rsidR="00C37116">
          <w:rPr>
            <w:rFonts w:hint="cs"/>
            <w:rtl/>
          </w:rPr>
          <w:t xml:space="preserve">התובע נמנע מלהתחיל בעבודה זו (וגם לא חיפש עבודה אחרת) </w:t>
        </w:r>
      </w:ins>
      <w:ins w:id="3034" w:author="Shimon" w:date="2019-07-25T16:51:00Z">
        <w:r w:rsidR="00387FB4">
          <w:rPr>
            <w:rFonts w:hint="cs"/>
            <w:rtl/>
          </w:rPr>
          <w:t>מאחר ו</w:t>
        </w:r>
      </w:ins>
      <w:ins w:id="3035" w:author="Shimon" w:date="2019-07-25T17:07:00Z">
        <w:r w:rsidR="00C37116">
          <w:rPr>
            <w:rFonts w:hint="cs"/>
            <w:rtl/>
          </w:rPr>
          <w:t>תקוותו ו</w:t>
        </w:r>
      </w:ins>
      <w:ins w:id="3036" w:author="Shimon" w:date="2019-07-25T16:51:00Z">
        <w:r w:rsidR="00387FB4">
          <w:rPr>
            <w:rFonts w:hint="cs"/>
            <w:rtl/>
          </w:rPr>
          <w:t>מאמציו</w:t>
        </w:r>
      </w:ins>
      <w:ins w:id="3037" w:author="Shimon" w:date="2019-07-25T17:05:00Z">
        <w:r w:rsidR="00C37116">
          <w:rPr>
            <w:rFonts w:hint="cs"/>
            <w:rtl/>
          </w:rPr>
          <w:t xml:space="preserve"> באותה עת</w:t>
        </w:r>
      </w:ins>
      <w:ins w:id="3038" w:author="Shimon" w:date="2019-07-25T16:51:00Z">
        <w:r w:rsidR="00387FB4">
          <w:rPr>
            <w:rFonts w:hint="cs"/>
            <w:rtl/>
          </w:rPr>
          <w:t xml:space="preserve"> התמקדו בנסיון לחזור לעבוד</w:t>
        </w:r>
      </w:ins>
      <w:ins w:id="3039" w:author="Shimon" w:date="2019-07-25T16:52:00Z">
        <w:r w:rsidR="00387FB4">
          <w:rPr>
            <w:rFonts w:hint="cs"/>
            <w:rtl/>
          </w:rPr>
          <w:t xml:space="preserve">תו </w:t>
        </w:r>
      </w:ins>
      <w:ins w:id="3040" w:author="Shimon" w:date="2019-07-28T19:13:00Z">
        <w:r>
          <w:rPr>
            <w:rFonts w:hint="cs"/>
            <w:rtl/>
          </w:rPr>
          <w:t xml:space="preserve">אצל הנתבעת ולהשלים את תקופת </w:t>
        </w:r>
      </w:ins>
      <w:ins w:id="3041" w:author="Shimon" w:date="2019-07-25T16:51:00Z">
        <w:r w:rsidR="00387FB4">
          <w:rPr>
            <w:rFonts w:hint="cs"/>
            <w:rtl/>
          </w:rPr>
          <w:t>החוזה</w:t>
        </w:r>
      </w:ins>
      <w:ins w:id="3042" w:author="Shimon" w:date="2019-07-25T17:00:00Z">
        <w:r w:rsidR="00C37116">
          <w:rPr>
            <w:rFonts w:hint="cs"/>
            <w:rtl/>
          </w:rPr>
          <w:t>.</w:t>
        </w:r>
      </w:ins>
      <w:ins w:id="3043" w:author="Shimon" w:date="2019-07-25T17:01:00Z">
        <w:r w:rsidR="00C37116">
          <w:rPr>
            <w:rFonts w:hint="cs"/>
            <w:rtl/>
          </w:rPr>
          <w:t xml:space="preserve"> </w:t>
        </w:r>
      </w:ins>
      <w:ins w:id="3044" w:author="Shimon" w:date="2019-07-25T17:03:00Z">
        <w:r w:rsidR="00C37116">
          <w:rPr>
            <w:rFonts w:hint="cs"/>
            <w:rtl/>
          </w:rPr>
          <w:t>כש</w:t>
        </w:r>
      </w:ins>
      <w:ins w:id="3045" w:author="Shimon" w:date="2019-07-25T17:02:00Z">
        <w:r w:rsidR="00C37116">
          <w:rPr>
            <w:rFonts w:hint="cs"/>
            <w:rtl/>
          </w:rPr>
          <w:t xml:space="preserve">לאחר </w:t>
        </w:r>
      </w:ins>
      <w:ins w:id="3046" w:author="Shimon" w:date="2019-07-25T17:01:00Z">
        <w:r w:rsidR="00C37116">
          <w:rPr>
            <w:rFonts w:hint="cs"/>
            <w:rtl/>
          </w:rPr>
          <w:t xml:space="preserve">החודשים </w:t>
        </w:r>
      </w:ins>
      <w:ins w:id="3047" w:author="Shimon" w:date="2019-07-25T17:02:00Z">
        <w:r w:rsidR="00C37116">
          <w:rPr>
            <w:rFonts w:hint="cs"/>
            <w:rtl/>
          </w:rPr>
          <w:t xml:space="preserve">הארוכים </w:t>
        </w:r>
      </w:ins>
      <w:ins w:id="3048" w:author="Shimon" w:date="2019-07-25T17:01:00Z">
        <w:r w:rsidR="00C37116">
          <w:rPr>
            <w:rFonts w:hint="cs"/>
            <w:rtl/>
          </w:rPr>
          <w:t>שחלפו ב</w:t>
        </w:r>
      </w:ins>
      <w:ins w:id="3049" w:author="Shimon" w:date="2019-07-25T16:59:00Z">
        <w:r w:rsidR="00C37116">
          <w:rPr>
            <w:rFonts w:hint="cs"/>
            <w:rtl/>
          </w:rPr>
          <w:t>המתנה מורטת עצבים ל</w:t>
        </w:r>
      </w:ins>
      <w:ins w:id="3050" w:author="Shimon" w:date="2019-07-25T16:54:00Z">
        <w:r w:rsidR="00C37116">
          <w:rPr>
            <w:rFonts w:hint="cs"/>
            <w:rtl/>
          </w:rPr>
          <w:t>התיחסות</w:t>
        </w:r>
      </w:ins>
      <w:ins w:id="3051" w:author="Shimon" w:date="2019-07-25T17:02:00Z">
        <w:r w:rsidR="00C37116">
          <w:rPr>
            <w:rFonts w:hint="cs"/>
            <w:rtl/>
          </w:rPr>
          <w:t xml:space="preserve"> </w:t>
        </w:r>
      </w:ins>
      <w:ins w:id="3052" w:author="Shimon" w:date="2019-07-25T16:54:00Z">
        <w:r w:rsidR="00387FB4">
          <w:rPr>
            <w:rFonts w:hint="cs"/>
            <w:rtl/>
          </w:rPr>
          <w:t>לפניותיו ולפניות בא כוחו</w:t>
        </w:r>
      </w:ins>
      <w:ins w:id="3053" w:author="Shimon" w:date="2019-07-25T16:58:00Z">
        <w:r w:rsidR="00387FB4">
          <w:rPr>
            <w:rFonts w:hint="cs"/>
            <w:rtl/>
          </w:rPr>
          <w:t>, כאמור לעיל,</w:t>
        </w:r>
      </w:ins>
      <w:ins w:id="3054" w:author="Shimon" w:date="2019-07-25T17:06:00Z">
        <w:r w:rsidR="00C37116">
          <w:rPr>
            <w:rFonts w:hint="cs"/>
            <w:rtl/>
          </w:rPr>
          <w:t xml:space="preserve"> התברר לו שאפסו הסיכויים לכך, המשרה המוצעת כבר נתפסה, והוא הפסיד גם עבודה זו.</w:t>
        </w:r>
      </w:ins>
      <w:ins w:id="3055" w:author="Shimon" w:date="2019-07-25T17:01:00Z">
        <w:r w:rsidR="00C37116">
          <w:rPr>
            <w:rFonts w:hint="cs"/>
            <w:rtl/>
          </w:rPr>
          <w:t xml:space="preserve"> </w:t>
        </w:r>
      </w:ins>
      <w:ins w:id="3056" w:author="Shimon" w:date="2019-07-25T16:53:00Z">
        <w:r w:rsidR="00387FB4">
          <w:rPr>
            <w:rFonts w:hint="cs"/>
            <w:rtl/>
          </w:rPr>
          <w:t xml:space="preserve"> </w:t>
        </w:r>
      </w:ins>
      <w:ins w:id="3057" w:author="Shimon" w:date="2019-07-25T16:51:00Z">
        <w:r w:rsidR="00387FB4">
          <w:rPr>
            <w:rFonts w:hint="cs"/>
            <w:rtl/>
          </w:rPr>
          <w:t xml:space="preserve"> </w:t>
        </w:r>
      </w:ins>
      <w:ins w:id="3058" w:author="Shimon" w:date="2019-07-25T16:48:00Z">
        <w:r w:rsidR="00387FB4">
          <w:rPr>
            <w:rFonts w:hint="cs"/>
            <w:rtl/>
          </w:rPr>
          <w:t xml:space="preserve"> </w:t>
        </w:r>
      </w:ins>
    </w:p>
    <w:p w14:paraId="4FFDF362" w14:textId="18BF33C6" w:rsidR="006E7D6C" w:rsidRDefault="009E4D90" w:rsidP="007F3BDD">
      <w:pPr>
        <w:numPr>
          <w:ilvl w:val="0"/>
          <w:numId w:val="42"/>
        </w:numPr>
        <w:tabs>
          <w:tab w:val="left" w:pos="566"/>
          <w:tab w:val="left" w:pos="651"/>
        </w:tabs>
        <w:spacing w:after="480" w:line="360" w:lineRule="auto"/>
        <w:ind w:left="566"/>
        <w:jc w:val="both"/>
        <w:rPr>
          <w:rFonts w:cs="David"/>
        </w:rPr>
        <w:pPrChange w:id="3059" w:author="Shimon" w:date="2019-08-14T17:21:00Z">
          <w:pPr>
            <w:numPr>
              <w:numId w:val="14"/>
            </w:numPr>
            <w:tabs>
              <w:tab w:val="left" w:pos="566"/>
              <w:tab w:val="left" w:pos="651"/>
              <w:tab w:val="num" w:pos="1069"/>
            </w:tabs>
            <w:spacing w:after="480" w:line="360" w:lineRule="auto"/>
            <w:ind w:left="566" w:right="360" w:hanging="360"/>
            <w:jc w:val="both"/>
          </w:pPr>
        </w:pPrChange>
      </w:pPr>
      <w:r w:rsidRPr="00D74F54">
        <w:rPr>
          <w:rFonts w:cs="David" w:hint="cs"/>
          <w:rtl/>
        </w:rPr>
        <w:t>בנסיבות אלה זכאי</w:t>
      </w:r>
      <w:r w:rsidR="006E7D6C" w:rsidRPr="00D74F54">
        <w:rPr>
          <w:rFonts w:cs="David" w:hint="cs"/>
          <w:rtl/>
        </w:rPr>
        <w:t xml:space="preserve"> </w:t>
      </w:r>
      <w:r w:rsidR="001907C8" w:rsidRPr="00D74F54">
        <w:rPr>
          <w:rFonts w:cs="David" w:hint="cs"/>
          <w:rtl/>
        </w:rPr>
        <w:t>התובע</w:t>
      </w:r>
      <w:r w:rsidR="006E7D6C" w:rsidRPr="00D74F54">
        <w:rPr>
          <w:rFonts w:cs="David" w:hint="cs"/>
          <w:rtl/>
        </w:rPr>
        <w:t xml:space="preserve"> לפיצוי משמעותי על </w:t>
      </w:r>
      <w:del w:id="3060" w:author="Shimon" w:date="2019-07-25T17:08:00Z">
        <w:r w:rsidR="006E7D6C" w:rsidRPr="00D74F54" w:rsidDel="00C37116">
          <w:rPr>
            <w:rFonts w:cs="David" w:hint="cs"/>
            <w:rtl/>
          </w:rPr>
          <w:delText xml:space="preserve">עגמת הנפש ועל </w:delText>
        </w:r>
      </w:del>
      <w:r w:rsidR="00485DE7" w:rsidRPr="00D74F54">
        <w:rPr>
          <w:rFonts w:cs="David" w:hint="cs"/>
          <w:rtl/>
        </w:rPr>
        <w:t>הפיטורים בניגוד לדין</w:t>
      </w:r>
      <w:ins w:id="3061" w:author="Shimon" w:date="2019-07-25T17:08:00Z">
        <w:r w:rsidR="00C37116">
          <w:rPr>
            <w:rFonts w:cs="David" w:hint="cs"/>
            <w:rtl/>
          </w:rPr>
          <w:t xml:space="preserve">, </w:t>
        </w:r>
        <w:r w:rsidR="00C37116" w:rsidRPr="00D74F54">
          <w:rPr>
            <w:rFonts w:cs="David" w:hint="cs"/>
            <w:rtl/>
          </w:rPr>
          <w:t>עגמת הנפש</w:t>
        </w:r>
      </w:ins>
      <w:ins w:id="3062" w:author="Shimon" w:date="2019-07-25T17:09:00Z">
        <w:r w:rsidR="00B7017B">
          <w:rPr>
            <w:rFonts w:cs="David" w:hint="cs"/>
            <w:rtl/>
          </w:rPr>
          <w:t xml:space="preserve">, </w:t>
        </w:r>
      </w:ins>
      <w:del w:id="3063" w:author="Shimon" w:date="2019-07-25T17:09:00Z">
        <w:r w:rsidR="006E7D6C" w:rsidRPr="00D74F54" w:rsidDel="00B7017B">
          <w:rPr>
            <w:rFonts w:cs="David" w:hint="cs"/>
            <w:rtl/>
          </w:rPr>
          <w:delText xml:space="preserve">. </w:delText>
        </w:r>
      </w:del>
      <w:r w:rsidRPr="00D74F54">
        <w:rPr>
          <w:rFonts w:cs="David" w:hint="cs"/>
          <w:rtl/>
        </w:rPr>
        <w:t>והוא יעמיד תביעתו על</w:t>
      </w:r>
      <w:r w:rsidR="006E7D6C" w:rsidRPr="00D74F54">
        <w:rPr>
          <w:rFonts w:cs="David" w:hint="cs"/>
          <w:rtl/>
        </w:rPr>
        <w:t xml:space="preserve"> סך של </w:t>
      </w:r>
      <w:del w:id="3064" w:author="Shimon" w:date="2019-07-24T13:22:00Z">
        <w:r w:rsidR="006E7D6C" w:rsidRPr="00D74F54" w:rsidDel="003F09D1">
          <w:rPr>
            <w:rFonts w:cs="David" w:hint="cs"/>
            <w:rtl/>
          </w:rPr>
          <w:delText>100</w:delText>
        </w:r>
      </w:del>
      <w:ins w:id="3065" w:author="Shimon" w:date="2019-08-05T14:05:00Z">
        <w:r w:rsidR="003E7012">
          <w:rPr>
            <w:rFonts w:cs="David" w:hint="cs"/>
            <w:rtl/>
          </w:rPr>
          <w:t>2</w:t>
        </w:r>
      </w:ins>
      <w:ins w:id="3066" w:author="Shimon" w:date="2019-07-30T15:20:00Z">
        <w:r w:rsidR="006E02BA">
          <w:rPr>
            <w:rFonts w:cs="David" w:hint="cs"/>
            <w:rtl/>
          </w:rPr>
          <w:t>5</w:t>
        </w:r>
      </w:ins>
      <w:ins w:id="3067" w:author="Shimon" w:date="2019-07-24T13:22:00Z">
        <w:r w:rsidR="003F09D1" w:rsidRPr="00D74F54">
          <w:rPr>
            <w:rFonts w:cs="David" w:hint="cs"/>
            <w:rtl/>
          </w:rPr>
          <w:t>0</w:t>
        </w:r>
      </w:ins>
      <w:r w:rsidR="006E7D6C" w:rsidRPr="00D74F54">
        <w:rPr>
          <w:rFonts w:cs="David" w:hint="cs"/>
          <w:rtl/>
        </w:rPr>
        <w:t>,000 ₪</w:t>
      </w:r>
      <w:r w:rsidRPr="00D74F54">
        <w:rPr>
          <w:rFonts w:cs="David" w:hint="cs"/>
          <w:rtl/>
        </w:rPr>
        <w:t xml:space="preserve"> בלבד (</w:t>
      </w:r>
      <w:ins w:id="3068" w:author="Shimon" w:date="2019-08-05T14:05:00Z">
        <w:r w:rsidR="003E7012">
          <w:rPr>
            <w:rFonts w:cs="David" w:hint="cs"/>
            <w:rtl/>
          </w:rPr>
          <w:t>כ</w:t>
        </w:r>
      </w:ins>
      <w:del w:id="3069" w:author="Shimon" w:date="2019-08-05T14:05:00Z">
        <w:r w:rsidRPr="00D74F54" w:rsidDel="003E7012">
          <w:rPr>
            <w:rFonts w:cs="David" w:hint="cs"/>
            <w:rtl/>
          </w:rPr>
          <w:delText>פחות מ</w:delText>
        </w:r>
      </w:del>
      <w:del w:id="3070" w:author="Shimon" w:date="2019-07-30T15:20:00Z">
        <w:r w:rsidRPr="00D74F54" w:rsidDel="006E02BA">
          <w:rPr>
            <w:rFonts w:cs="David" w:hint="cs"/>
            <w:rtl/>
          </w:rPr>
          <w:delText>ש</w:delText>
        </w:r>
      </w:del>
      <w:del w:id="3071" w:author="Shimon" w:date="2019-07-24T13:23:00Z">
        <w:r w:rsidRPr="00D74F54" w:rsidDel="003F09D1">
          <w:rPr>
            <w:rFonts w:cs="David" w:hint="cs"/>
            <w:rtl/>
          </w:rPr>
          <w:delText>לו</w:delText>
        </w:r>
      </w:del>
      <w:del w:id="3072" w:author="Shimon" w:date="2019-07-30T15:20:00Z">
        <w:r w:rsidRPr="00D74F54" w:rsidDel="006E02BA">
          <w:rPr>
            <w:rFonts w:cs="David" w:hint="cs"/>
            <w:rtl/>
          </w:rPr>
          <w:delText>ש</w:delText>
        </w:r>
      </w:del>
      <w:ins w:id="3073" w:author="Shimon" w:date="2019-08-05T14:05:00Z">
        <w:r w:rsidR="003E7012">
          <w:rPr>
            <w:rFonts w:cs="David" w:hint="cs"/>
            <w:rtl/>
          </w:rPr>
          <w:t xml:space="preserve">שש </w:t>
        </w:r>
      </w:ins>
      <w:del w:id="3074" w:author="Shimon" w:date="2019-08-05T14:05:00Z">
        <w:r w:rsidRPr="00D74F54" w:rsidDel="003E7012">
          <w:rPr>
            <w:rFonts w:cs="David" w:hint="cs"/>
            <w:rtl/>
          </w:rPr>
          <w:delText xml:space="preserve"> </w:delText>
        </w:r>
      </w:del>
      <w:r w:rsidRPr="00D74F54">
        <w:rPr>
          <w:rFonts w:cs="David" w:hint="cs"/>
          <w:rtl/>
        </w:rPr>
        <w:t>משכורות)</w:t>
      </w:r>
      <w:r w:rsidR="00C87899">
        <w:rPr>
          <w:rFonts w:cs="David" w:hint="cs"/>
          <w:rtl/>
        </w:rPr>
        <w:t>.</w:t>
      </w:r>
    </w:p>
    <w:p w14:paraId="3EDD92B6" w14:textId="77777777" w:rsidR="00B67C81" w:rsidRDefault="00B67C81" w:rsidP="00B67C81">
      <w:pPr>
        <w:pStyle w:val="2"/>
        <w:numPr>
          <w:ilvl w:val="0"/>
          <w:numId w:val="18"/>
        </w:numPr>
        <w:tabs>
          <w:tab w:val="clear" w:pos="566"/>
          <w:tab w:val="left" w:pos="521"/>
        </w:tabs>
        <w:spacing w:after="240"/>
        <w:ind w:left="521"/>
        <w:rPr>
          <w:sz w:val="28"/>
          <w:lang w:eastAsia="en-US"/>
        </w:rPr>
      </w:pPr>
      <w:r>
        <w:rPr>
          <w:rFonts w:hint="cs"/>
          <w:sz w:val="28"/>
          <w:rtl/>
          <w:lang w:eastAsia="en-US"/>
        </w:rPr>
        <w:t>העילות והסעדים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A74C42">
      <w:pPr>
        <w:pStyle w:val="11"/>
        <w:numPr>
          <w:ilvl w:val="0"/>
          <w:numId w:val="42"/>
        </w:numPr>
        <w:tabs>
          <w:tab w:val="left" w:pos="566"/>
          <w:tab w:val="left" w:pos="1088"/>
        </w:tabs>
        <w:spacing w:before="0" w:after="240" w:line="360" w:lineRule="auto"/>
        <w:ind w:left="566"/>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חוק הגימלאות אינו חל על התובע</w:t>
      </w:r>
    </w:p>
    <w:p w14:paraId="513C50E4" w14:textId="0F266EDD" w:rsidR="00721470" w:rsidRDefault="000A76F3" w:rsidP="00A74C42">
      <w:pPr>
        <w:pStyle w:val="11"/>
        <w:numPr>
          <w:ilvl w:val="1"/>
          <w:numId w:val="42"/>
        </w:numPr>
        <w:spacing w:before="0" w:after="240" w:line="360" w:lineRule="auto"/>
        <w:ind w:left="1160" w:hanging="540"/>
        <w:rPr>
          <w:rStyle w:val="emailstyle17"/>
          <w:rFonts w:ascii="Times New Roman" w:hAnsi="Times New Roman" w:cs="David"/>
          <w:color w:val="auto"/>
        </w:rPr>
      </w:pPr>
      <w:r>
        <w:rPr>
          <w:rStyle w:val="emailstyle17"/>
          <w:rFonts w:ascii="Times New Roman" w:hAnsi="Times New Roman" w:cs="David" w:hint="cs"/>
          <w:color w:val="auto"/>
          <w:rtl/>
        </w:rPr>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הגימלאות</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w:t>
      </w:r>
      <w:r w:rsidR="00721470" w:rsidRPr="00337F2F">
        <w:rPr>
          <w:rStyle w:val="emailstyle17"/>
          <w:rFonts w:ascii="Times New Roman" w:hAnsi="Times New Roman" w:cs="David"/>
          <w:color w:val="auto"/>
          <w:rtl/>
        </w:rPr>
        <w:lastRenderedPageBreak/>
        <w:t xml:space="preserve">107(א)(2) לחוק </w:t>
      </w:r>
      <w:r w:rsidR="00721470" w:rsidRPr="00337F2F">
        <w:rPr>
          <w:rStyle w:val="emailstyle17"/>
          <w:rFonts w:ascii="Times New Roman" w:hAnsi="Times New Roman" w:cs="David" w:hint="eastAsia"/>
          <w:color w:val="auto"/>
          <w:rtl/>
        </w:rPr>
        <w:t>הגימלאות</w:t>
      </w:r>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r w:rsidR="00721470" w:rsidRPr="00337F2F">
        <w:rPr>
          <w:rStyle w:val="emailstyle17"/>
          <w:rFonts w:ascii="Times New Roman" w:hAnsi="Times New Roman" w:cs="David" w:hint="eastAsia"/>
          <w:b/>
          <w:bCs/>
          <w:color w:val="auto"/>
          <w:rtl/>
        </w:rPr>
        <w:t>הגימלאות</w:t>
      </w:r>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17D59B52" w:rsidR="00721470" w:rsidRPr="00337F2F" w:rsidRDefault="00721470" w:rsidP="00A74C42">
      <w:pPr>
        <w:pStyle w:val="11"/>
        <w:numPr>
          <w:ilvl w:val="1"/>
          <w:numId w:val="42"/>
        </w:numPr>
        <w:spacing w:before="0" w:after="240" w:line="360" w:lineRule="auto"/>
        <w:ind w:left="1160" w:hanging="540"/>
        <w:rPr>
          <w:rStyle w:val="emailstyle17"/>
          <w:rFonts w:ascii="Times New Roman" w:hAnsi="Times New Roman" w:cs="David"/>
          <w:color w:val="auto"/>
        </w:rPr>
      </w:pPr>
      <w:r w:rsidRPr="00337F2F">
        <w:rPr>
          <w:rStyle w:val="emailstyle17"/>
          <w:rFonts w:ascii="Times New Roman" w:hAnsi="Times New Roman" w:cs="David" w:hint="cs"/>
          <w:color w:val="auto"/>
          <w:rtl/>
        </w:rPr>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ins w:id="3075" w:author="Shimon" w:date="2019-07-24T13:24:00Z">
        <w:r w:rsidR="003F09D1">
          <w:rPr>
            <w:rStyle w:val="emailstyle17"/>
            <w:rFonts w:ascii="Times New Roman" w:hAnsi="Times New Roman" w:cs="David" w:hint="cs"/>
            <w:b/>
            <w:bCs/>
            <w:color w:val="auto"/>
            <w:rtl/>
          </w:rPr>
          <w:t xml:space="preserve">שבתקנות לחוק, </w:t>
        </w:r>
      </w:ins>
      <w:r w:rsidRPr="00337F2F">
        <w:rPr>
          <w:rStyle w:val="emailstyle17"/>
          <w:rFonts w:ascii="Times New Roman" w:hAnsi="Times New Roman" w:cs="David" w:hint="cs"/>
          <w:b/>
          <w:bCs/>
          <w:color w:val="auto"/>
          <w:rtl/>
        </w:rPr>
        <w:t>אינם חלים עליו</w:t>
      </w:r>
      <w:r w:rsidRPr="00337F2F">
        <w:rPr>
          <w:rStyle w:val="emailstyle17"/>
          <w:rFonts w:ascii="Times New Roman" w:hAnsi="Times New Roman" w:cs="David" w:hint="cs"/>
          <w:color w:val="auto"/>
          <w:rtl/>
        </w:rPr>
        <w:t>.</w:t>
      </w:r>
    </w:p>
    <w:p w14:paraId="38C3AA2F" w14:textId="71027930" w:rsidR="000A76F3" w:rsidRPr="00936790" w:rsidRDefault="000A76F3" w:rsidP="00A74C42">
      <w:pPr>
        <w:pStyle w:val="11"/>
        <w:numPr>
          <w:ilvl w:val="0"/>
          <w:numId w:val="42"/>
        </w:numPr>
        <w:tabs>
          <w:tab w:val="left" w:pos="566"/>
          <w:tab w:val="left" w:pos="1088"/>
        </w:tabs>
        <w:spacing w:before="0" w:after="240" w:line="360" w:lineRule="auto"/>
        <w:ind w:left="566"/>
        <w:rPr>
          <w:rStyle w:val="emailstyle17"/>
          <w:rFonts w:ascii="Times New Roman" w:hAnsi="Times New Roman" w:cs="David"/>
          <w:color w:val="auto"/>
          <w:rtl/>
        </w:rPr>
      </w:pPr>
      <w:r>
        <w:rPr>
          <w:rStyle w:val="emailstyle17"/>
          <w:rFonts w:ascii="Times New Roman" w:hAnsi="Times New Roman" w:cs="David" w:hint="cs"/>
          <w:color w:val="auto"/>
          <w:u w:val="single"/>
          <w:rtl/>
        </w:rPr>
        <w:t xml:space="preserve">התובע זכאי לכל הזכויות על פי חוק הגימלאות ולכל הטבה שניתנה </w:t>
      </w:r>
      <w:r w:rsidR="00C87899">
        <w:rPr>
          <w:rStyle w:val="emailstyle17"/>
          <w:rFonts w:ascii="Times New Roman" w:hAnsi="Times New Roman" w:cs="David" w:hint="cs"/>
          <w:color w:val="auto"/>
          <w:u w:val="single"/>
          <w:rtl/>
        </w:rPr>
        <w:t>לעובדים</w:t>
      </w:r>
      <w:r>
        <w:rPr>
          <w:rStyle w:val="emailstyle17"/>
          <w:rFonts w:ascii="Times New Roman" w:hAnsi="Times New Roman" w:cs="David" w:hint="cs"/>
          <w:color w:val="auto"/>
          <w:u w:val="single"/>
          <w:rtl/>
        </w:rPr>
        <w:t xml:space="preserve">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41B764FC" w:rsidR="000A76F3" w:rsidRDefault="000A76F3" w:rsidP="00A74C42">
      <w:pPr>
        <w:pStyle w:val="11"/>
        <w:numPr>
          <w:ilvl w:val="1"/>
          <w:numId w:val="42"/>
        </w:numPr>
        <w:spacing w:before="0" w:after="240" w:line="360" w:lineRule="auto"/>
        <w:ind w:left="116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r w:rsidRPr="00ED08CB">
        <w:rPr>
          <w:rStyle w:val="emailstyle17"/>
          <w:rFonts w:ascii="Times New Roman" w:hAnsi="Times New Roman" w:cs="David" w:hint="eastAsia"/>
          <w:b/>
          <w:bCs/>
          <w:color w:val="auto"/>
          <w:rtl/>
        </w:rPr>
        <w:t>היתה</w:t>
      </w:r>
      <w:r w:rsidRPr="00ED08CB">
        <w:rPr>
          <w:rStyle w:val="emailstyle17"/>
          <w:rFonts w:ascii="Times New Roman" w:hAnsi="Times New Roman" w:cs="David"/>
          <w:b/>
          <w:bCs/>
          <w:color w:val="auto"/>
          <w:rtl/>
        </w:rPr>
        <w:t xml:space="preserve"> מעוניינת להעסיק את העובד 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 – 1960, ופסקה 16.414 בתקשי"ר לאחר ש</w:t>
      </w:r>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ins w:id="3076" w:author="Shimon" w:date="2019-07-30T17:18:00Z">
        <w:r w:rsidR="00C87899">
          <w:rPr>
            <w:rStyle w:val="emailstyle17"/>
            <w:rFonts w:ascii="Times New Roman" w:hAnsi="Times New Roman" w:cs="David" w:hint="cs"/>
            <w:b/>
            <w:bCs/>
            <w:color w:val="auto"/>
            <w:rtl/>
          </w:rPr>
          <w:t>, ובכך תמה העסקתו בכתב מינוי,</w:t>
        </w:r>
      </w:ins>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והסכים</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להיות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מועסק</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פי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הוראות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החוזה</w:t>
      </w:r>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3ED7AE09" w14:textId="37C07F0C" w:rsidR="000A76F3" w:rsidDel="009B7D13" w:rsidRDefault="000A76F3">
      <w:pPr>
        <w:pStyle w:val="11"/>
        <w:numPr>
          <w:ilvl w:val="1"/>
          <w:numId w:val="42"/>
        </w:numPr>
        <w:spacing w:before="0" w:after="240" w:line="360" w:lineRule="auto"/>
        <w:ind w:left="1160" w:right="851" w:firstLine="0"/>
        <w:rPr>
          <w:del w:id="3077" w:author="Shimon" w:date="2019-08-05T18:22:00Z"/>
          <w:rStyle w:val="emailstyle17"/>
          <w:rFonts w:ascii="Times New Roman" w:hAnsi="Times New Roman" w:cs="David"/>
          <w:color w:val="auto"/>
        </w:rPr>
        <w:pPrChange w:id="3078" w:author="Shimon" w:date="2019-08-05T18:22:00Z">
          <w:pPr>
            <w:pStyle w:val="11"/>
            <w:numPr>
              <w:ilvl w:val="1"/>
              <w:numId w:val="14"/>
            </w:numPr>
            <w:tabs>
              <w:tab w:val="num" w:pos="792"/>
            </w:tabs>
            <w:spacing w:before="0" w:after="240" w:line="360" w:lineRule="auto"/>
            <w:ind w:left="1160" w:right="792" w:hanging="540"/>
          </w:pPr>
        </w:pPrChange>
      </w:pPr>
      <w:r w:rsidRPr="009B7D13">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9B7D13">
        <w:rPr>
          <w:rStyle w:val="emailstyle17"/>
          <w:rFonts w:ascii="Times New Roman" w:hAnsi="Times New Roman" w:cs="David" w:hint="eastAsia"/>
          <w:color w:val="auto"/>
          <w:rtl/>
        </w:rPr>
        <w:t>התובע</w:t>
      </w:r>
      <w:r w:rsidRPr="009B7D13">
        <w:rPr>
          <w:rStyle w:val="emailstyle17"/>
          <w:rFonts w:ascii="Times New Roman" w:hAnsi="Times New Roman" w:cs="David"/>
          <w:color w:val="auto"/>
          <w:rtl/>
        </w:rPr>
        <w:t xml:space="preserve"> לא ויתר על זכויות אחרות המגיעות ושיגיעו לעובדי </w:t>
      </w:r>
      <w:del w:id="3079" w:author="Shimon" w:date="2019-07-30T17:19:00Z">
        <w:r w:rsidRPr="009B7D13" w:rsidDel="00C87899">
          <w:rPr>
            <w:rStyle w:val="emailstyle17"/>
            <w:rFonts w:ascii="Times New Roman" w:hAnsi="Times New Roman" w:cs="David"/>
            <w:color w:val="auto"/>
            <w:rtl/>
          </w:rPr>
          <w:delText>ה</w:delText>
        </w:r>
      </w:del>
      <w:r w:rsidRPr="009B7D13">
        <w:rPr>
          <w:rStyle w:val="emailstyle17"/>
          <w:rFonts w:ascii="Times New Roman" w:hAnsi="Times New Roman" w:cs="David"/>
          <w:color w:val="auto"/>
          <w:rtl/>
        </w:rPr>
        <w:t>מדינה</w:t>
      </w:r>
      <w:del w:id="3080" w:author="Shimon" w:date="2019-08-05T18:21:00Z">
        <w:r w:rsidRPr="009B7D13" w:rsidDel="009B7D13">
          <w:rPr>
            <w:rStyle w:val="emailstyle17"/>
            <w:rFonts w:ascii="Times New Roman" w:hAnsi="Times New Roman" w:cs="David"/>
            <w:color w:val="auto"/>
            <w:rtl/>
          </w:rPr>
          <w:delText>.</w:delText>
        </w:r>
      </w:del>
      <w:ins w:id="3081" w:author="Shimon" w:date="2019-08-05T18:21:00Z">
        <w:r w:rsidR="009B7D13" w:rsidRPr="009B7D13">
          <w:rPr>
            <w:rStyle w:val="emailstyle17"/>
            <w:rFonts w:ascii="Times New Roman" w:hAnsi="Times New Roman" w:cs="David"/>
            <w:color w:val="auto"/>
            <w:rtl/>
          </w:rPr>
          <w:t xml:space="preserve">. </w:t>
        </w:r>
      </w:ins>
      <w:ins w:id="3082" w:author="Shimon" w:date="2019-08-05T18:22:00Z">
        <w:r w:rsidR="009B7D13">
          <w:rPr>
            <w:rFonts w:hint="cs"/>
            <w:rtl/>
          </w:rPr>
          <w:t>עובדה זו באה לידי ביטוי</w:t>
        </w:r>
        <w:r w:rsidR="009B7D13" w:rsidRPr="009B7D13">
          <w:rPr>
            <w:rStyle w:val="emailstyle17"/>
            <w:rFonts w:ascii="Times New Roman" w:hAnsi="Times New Roman" w:cs="David"/>
            <w:color w:val="auto"/>
            <w:rtl/>
          </w:rPr>
          <w:t xml:space="preserve"> ב</w:t>
        </w:r>
      </w:ins>
    </w:p>
    <w:p w14:paraId="733C776B" w14:textId="7549BF33" w:rsidR="000A76F3" w:rsidRPr="009B7D13" w:rsidRDefault="000A76F3">
      <w:pPr>
        <w:pStyle w:val="11"/>
        <w:numPr>
          <w:ilvl w:val="1"/>
          <w:numId w:val="42"/>
        </w:numPr>
        <w:spacing w:before="0" w:after="240" w:line="360" w:lineRule="auto"/>
        <w:ind w:left="1160" w:right="851" w:firstLine="0"/>
        <w:rPr>
          <w:rStyle w:val="emailstyle17"/>
          <w:rFonts w:ascii="Times New Roman" w:hAnsi="Times New Roman" w:cs="David"/>
          <w:color w:val="auto"/>
          <w:rtl/>
        </w:rPr>
        <w:pPrChange w:id="3083" w:author="Shimon" w:date="2019-08-05T18:22:00Z">
          <w:pPr>
            <w:pStyle w:val="11"/>
            <w:spacing w:before="0" w:after="240" w:line="360" w:lineRule="auto"/>
            <w:ind w:left="1160" w:right="851" w:firstLine="0"/>
          </w:pPr>
        </w:pPrChange>
      </w:pPr>
      <w:del w:id="3084" w:author="Shimon" w:date="2019-08-05T18:22:00Z">
        <w:r w:rsidRPr="009B7D13" w:rsidDel="009B7D13">
          <w:rPr>
            <w:rStyle w:val="emailstyle17"/>
            <w:rFonts w:ascii="Times New Roman" w:hAnsi="Times New Roman" w:cs="David" w:hint="eastAsia"/>
            <w:color w:val="auto"/>
            <w:rtl/>
          </w:rPr>
          <w:delText>ראו</w:delText>
        </w:r>
        <w:r w:rsidRPr="009B7D13" w:rsidDel="009B7D13">
          <w:rPr>
            <w:rStyle w:val="emailstyle17"/>
            <w:rFonts w:ascii="Times New Roman" w:hAnsi="Times New Roman" w:cs="David"/>
            <w:color w:val="auto"/>
            <w:rtl/>
          </w:rPr>
          <w:delText xml:space="preserve"> </w:delText>
        </w:r>
      </w:del>
      <w:r w:rsidRPr="009B7D13">
        <w:rPr>
          <w:rStyle w:val="emailstyle17"/>
          <w:rFonts w:ascii="Times New Roman" w:hAnsi="Times New Roman" w:cs="David" w:hint="eastAsia"/>
          <w:color w:val="auto"/>
          <w:rtl/>
        </w:rPr>
        <w:t>סעיף</w:t>
      </w:r>
      <w:r w:rsidRPr="009B7D13">
        <w:rPr>
          <w:rStyle w:val="emailstyle17"/>
          <w:rFonts w:ascii="Times New Roman" w:hAnsi="Times New Roman" w:cs="David"/>
          <w:color w:val="auto"/>
          <w:rtl/>
        </w:rPr>
        <w:t xml:space="preserve"> 12(ה) </w:t>
      </w:r>
      <w:del w:id="3085" w:author="Shimon" w:date="2019-08-05T18:22:00Z">
        <w:r w:rsidRPr="009B7D13" w:rsidDel="009B7D13">
          <w:rPr>
            <w:rStyle w:val="emailstyle17"/>
            <w:rFonts w:ascii="Times New Roman" w:hAnsi="Times New Roman" w:cs="David" w:hint="eastAsia"/>
            <w:color w:val="auto"/>
            <w:rtl/>
          </w:rPr>
          <w:delText>להסכם</w:delText>
        </w:r>
        <w:r w:rsidRPr="009B7D13" w:rsidDel="009B7D13">
          <w:rPr>
            <w:rStyle w:val="emailstyle17"/>
            <w:rFonts w:ascii="Times New Roman" w:hAnsi="Times New Roman" w:cs="David"/>
            <w:color w:val="auto"/>
            <w:rtl/>
          </w:rPr>
          <w:delText xml:space="preserve"> </w:delText>
        </w:r>
      </w:del>
      <w:ins w:id="3086" w:author="Shimon" w:date="2019-08-05T18:22:00Z">
        <w:r w:rsidR="009B7D13" w:rsidRPr="009B7D13">
          <w:rPr>
            <w:rStyle w:val="emailstyle17"/>
            <w:rFonts w:ascii="Times New Roman" w:hAnsi="Times New Roman" w:cs="David" w:hint="eastAsia"/>
            <w:color w:val="auto"/>
            <w:rtl/>
          </w:rPr>
          <w:t>ל</w:t>
        </w:r>
        <w:r w:rsidR="009B7D13">
          <w:rPr>
            <w:rStyle w:val="emailstyle17"/>
            <w:rFonts w:ascii="Times New Roman" w:hAnsi="Times New Roman" w:cs="David" w:hint="cs"/>
            <w:color w:val="auto"/>
            <w:rtl/>
          </w:rPr>
          <w:t>חוזה</w:t>
        </w:r>
        <w:r w:rsidR="009B7D13" w:rsidRPr="009B7D13">
          <w:rPr>
            <w:rStyle w:val="emailstyle17"/>
            <w:rFonts w:ascii="Times New Roman" w:hAnsi="Times New Roman" w:cs="David"/>
            <w:color w:val="auto"/>
            <w:rtl/>
          </w:rPr>
          <w:t xml:space="preserve"> </w:t>
        </w:r>
      </w:ins>
      <w:r w:rsidRPr="009B7D13">
        <w:rPr>
          <w:rStyle w:val="emailstyle17"/>
          <w:rFonts w:ascii="Times New Roman" w:hAnsi="Times New Roman" w:cs="David" w:hint="eastAsia"/>
          <w:color w:val="auto"/>
          <w:rtl/>
        </w:rPr>
        <w:t>המציין</w:t>
      </w:r>
      <w:r w:rsidRPr="009B7D13">
        <w:rPr>
          <w:rStyle w:val="emailstyle17"/>
          <w:rFonts w:ascii="Times New Roman" w:hAnsi="Times New Roman" w:cs="David"/>
          <w:color w:val="auto"/>
          <w:rtl/>
        </w:rPr>
        <w:t xml:space="preserve"> </w:t>
      </w:r>
      <w:r w:rsidRPr="009B7D13">
        <w:rPr>
          <w:rStyle w:val="emailstyle17"/>
          <w:rFonts w:ascii="Times New Roman" w:hAnsi="Times New Roman" w:cs="David" w:hint="eastAsia"/>
          <w:color w:val="auto"/>
          <w:rtl/>
        </w:rPr>
        <w:t>במפורש</w:t>
      </w:r>
      <w:r w:rsidRPr="009B7D13">
        <w:rPr>
          <w:rStyle w:val="emailstyle17"/>
          <w:rFonts w:ascii="Times New Roman" w:hAnsi="Times New Roman" w:cs="David"/>
          <w:color w:val="auto"/>
          <w:rtl/>
        </w:rPr>
        <w:t xml:space="preserve"> "</w:t>
      </w:r>
      <w:r w:rsidRPr="009B7D13">
        <w:rPr>
          <w:rStyle w:val="emailstyle17"/>
          <w:rFonts w:ascii="Times New Roman" w:hAnsi="Times New Roman" w:cs="David" w:hint="eastAsia"/>
          <w:i/>
          <w:iCs/>
          <w:color w:val="auto"/>
          <w:rtl/>
        </w:rPr>
        <w:t>למען</w:t>
      </w:r>
      <w:r w:rsidRPr="009B7D13">
        <w:rPr>
          <w:rStyle w:val="emailstyle17"/>
          <w:rFonts w:ascii="Times New Roman" w:hAnsi="Times New Roman" w:cs="David"/>
          <w:i/>
          <w:iCs/>
          <w:color w:val="auto"/>
          <w:rtl/>
        </w:rPr>
        <w:t xml:space="preserve"> </w:t>
      </w:r>
      <w:r w:rsidRPr="009B7D13">
        <w:rPr>
          <w:rStyle w:val="emailstyle17"/>
          <w:rFonts w:ascii="Times New Roman" w:hAnsi="Times New Roman" w:cs="David" w:hint="eastAsia"/>
          <w:i/>
          <w:iCs/>
          <w:color w:val="auto"/>
          <w:rtl/>
        </w:rPr>
        <w:t>הסר</w:t>
      </w:r>
      <w:r w:rsidRPr="009B7D13">
        <w:rPr>
          <w:rStyle w:val="emailstyle17"/>
          <w:rFonts w:ascii="Times New Roman" w:hAnsi="Times New Roman" w:cs="David"/>
          <w:i/>
          <w:iCs/>
          <w:color w:val="auto"/>
          <w:rtl/>
        </w:rPr>
        <w:t xml:space="preserve"> </w:t>
      </w:r>
      <w:r w:rsidRPr="009B7D13">
        <w:rPr>
          <w:rStyle w:val="emailstyle17"/>
          <w:rFonts w:ascii="Times New Roman" w:hAnsi="Times New Roman" w:cs="David" w:hint="eastAsia"/>
          <w:i/>
          <w:iCs/>
          <w:color w:val="auto"/>
          <w:rtl/>
        </w:rPr>
        <w:t>ספק</w:t>
      </w:r>
      <w:r w:rsidRPr="009B7D13">
        <w:rPr>
          <w:rStyle w:val="emailstyle17"/>
          <w:rFonts w:ascii="Times New Roman" w:hAnsi="Times New Roman" w:cs="David"/>
          <w:color w:val="auto"/>
          <w:rtl/>
        </w:rPr>
        <w:t xml:space="preserve">", כי </w:t>
      </w:r>
      <w:r w:rsidRPr="009B7D13">
        <w:rPr>
          <w:rStyle w:val="emailstyle17"/>
          <w:rFonts w:ascii="Times New Roman" w:hAnsi="Times New Roman" w:cs="David" w:hint="eastAsia"/>
          <w:b/>
          <w:bCs/>
          <w:color w:val="auto"/>
          <w:rtl/>
        </w:rPr>
        <w:t>על</w:t>
      </w:r>
      <w:r w:rsidRPr="009B7D13">
        <w:rPr>
          <w:rStyle w:val="emailstyle17"/>
          <w:rFonts w:ascii="Times New Roman" w:hAnsi="Times New Roman" w:cs="David"/>
          <w:b/>
          <w:bCs/>
          <w:color w:val="auto"/>
          <w:rtl/>
        </w:rPr>
        <w:t xml:space="preserve"> אף שחוק </w:t>
      </w:r>
      <w:r w:rsidRPr="009B7D13">
        <w:rPr>
          <w:rStyle w:val="emailstyle17"/>
          <w:rFonts w:ascii="Times New Roman" w:hAnsi="Times New Roman" w:cs="David" w:hint="eastAsia"/>
          <w:b/>
          <w:bCs/>
          <w:color w:val="auto"/>
          <w:rtl/>
        </w:rPr>
        <w:t>הגימלאות</w:t>
      </w:r>
      <w:r w:rsidRPr="009B7D13">
        <w:rPr>
          <w:rStyle w:val="emailstyle17"/>
          <w:rFonts w:ascii="Times New Roman" w:hAnsi="Times New Roman" w:cs="David"/>
          <w:b/>
          <w:bCs/>
          <w:color w:val="auto"/>
          <w:rtl/>
        </w:rPr>
        <w:t xml:space="preserve"> לא חל (סעיף 11 בחוזה)</w:t>
      </w:r>
      <w:ins w:id="3087" w:author="Shimon" w:date="2019-08-05T14:07:00Z">
        <w:r w:rsidR="006D7EDE" w:rsidRPr="009B7D13">
          <w:rPr>
            <w:rStyle w:val="emailstyle17"/>
            <w:rFonts w:ascii="Times New Roman" w:hAnsi="Times New Roman" w:cs="David"/>
            <w:b/>
            <w:bCs/>
            <w:color w:val="auto"/>
            <w:rtl/>
          </w:rPr>
          <w:t xml:space="preserve">, </w:t>
        </w:r>
      </w:ins>
      <w:del w:id="3088" w:author="Shimon" w:date="2019-08-05T14:07:00Z">
        <w:r w:rsidRPr="009B7D13" w:rsidDel="006D7EDE">
          <w:rPr>
            <w:rStyle w:val="emailstyle17"/>
            <w:rFonts w:ascii="Times New Roman" w:hAnsi="Times New Roman" w:cs="David"/>
            <w:b/>
            <w:bCs/>
            <w:color w:val="auto"/>
            <w:rtl/>
          </w:rPr>
          <w:delText xml:space="preserve"> </w:delText>
        </w:r>
      </w:del>
      <w:r w:rsidRPr="009B7D13">
        <w:rPr>
          <w:rStyle w:val="emailstyle17"/>
          <w:rFonts w:ascii="Times New Roman" w:hAnsi="Times New Roman" w:cs="David" w:hint="eastAsia"/>
          <w:b/>
          <w:bCs/>
          <w:color w:val="auto"/>
          <w:rtl/>
        </w:rPr>
        <w:t>התובע</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יהיה</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זכאי</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ל</w:t>
      </w:r>
      <w:r w:rsidRPr="009B7D13">
        <w:rPr>
          <w:rStyle w:val="emailstyle17"/>
          <w:rFonts w:ascii="Times New Roman" w:hAnsi="Times New Roman" w:cs="David"/>
          <w:b/>
          <w:bCs/>
          <w:color w:val="auto"/>
          <w:rtl/>
        </w:rPr>
        <w:t>"</w:t>
      </w:r>
      <w:r w:rsidRPr="009B7D13">
        <w:rPr>
          <w:rStyle w:val="emailstyle17"/>
          <w:rFonts w:ascii="Times New Roman" w:hAnsi="Times New Roman" w:cs="David" w:hint="eastAsia"/>
          <w:b/>
          <w:bCs/>
          <w:i/>
          <w:iCs/>
          <w:color w:val="auto"/>
          <w:rtl/>
        </w:rPr>
        <w:t>כל</w:t>
      </w:r>
      <w:r w:rsidRPr="009B7D13">
        <w:rPr>
          <w:rStyle w:val="emailstyle17"/>
          <w:rFonts w:ascii="Times New Roman" w:hAnsi="Times New Roman" w:cs="David"/>
          <w:b/>
          <w:bCs/>
          <w:i/>
          <w:iCs/>
          <w:color w:val="auto"/>
          <w:rtl/>
        </w:rPr>
        <w:t xml:space="preserve"> </w:t>
      </w:r>
      <w:r w:rsidRPr="009B7D13">
        <w:rPr>
          <w:rStyle w:val="emailstyle17"/>
          <w:rFonts w:ascii="Times New Roman" w:hAnsi="Times New Roman" w:cs="David" w:hint="eastAsia"/>
          <w:b/>
          <w:bCs/>
          <w:i/>
          <w:iCs/>
          <w:color w:val="auto"/>
          <w:u w:val="single"/>
          <w:rtl/>
        </w:rPr>
        <w:t>הזכויות</w:t>
      </w:r>
      <w:r w:rsidRPr="009B7D13">
        <w:rPr>
          <w:rStyle w:val="emailstyle17"/>
          <w:rFonts w:ascii="Times New Roman" w:hAnsi="Times New Roman" w:cs="David"/>
          <w:b/>
          <w:bCs/>
          <w:i/>
          <w:iCs/>
          <w:color w:val="auto"/>
          <w:rtl/>
        </w:rPr>
        <w:t xml:space="preserve"> על פי חוק </w:t>
      </w:r>
      <w:r w:rsidRPr="009B7D13">
        <w:rPr>
          <w:rStyle w:val="emailstyle17"/>
          <w:rFonts w:ascii="Times New Roman" w:hAnsi="Times New Roman" w:cs="David" w:hint="eastAsia"/>
          <w:b/>
          <w:bCs/>
          <w:i/>
          <w:iCs/>
          <w:color w:val="auto"/>
          <w:rtl/>
        </w:rPr>
        <w:t>הגימלאות</w:t>
      </w:r>
      <w:r w:rsidRPr="009B7D13">
        <w:rPr>
          <w:rStyle w:val="emailstyle17"/>
          <w:rFonts w:ascii="Times New Roman" w:hAnsi="Times New Roman" w:cs="David"/>
          <w:color w:val="auto"/>
          <w:rtl/>
        </w:rPr>
        <w:t>"</w:t>
      </w:r>
      <w:ins w:id="3089" w:author="Shimon" w:date="2019-07-24T13:25:00Z">
        <w:r w:rsidR="00CE3F91" w:rsidRPr="009B7D13">
          <w:rPr>
            <w:rStyle w:val="emailstyle17"/>
            <w:rFonts w:ascii="Times New Roman" w:hAnsi="Times New Roman" w:cs="David"/>
            <w:color w:val="auto"/>
            <w:rtl/>
          </w:rPr>
          <w:t xml:space="preserve">, </w:t>
        </w:r>
      </w:ins>
      <w:ins w:id="3090" w:author="Shimon" w:date="2019-07-28T22:42:00Z">
        <w:r w:rsidR="00CE3F91" w:rsidRPr="009B7D13">
          <w:rPr>
            <w:rStyle w:val="emailstyle17"/>
            <w:rFonts w:ascii="Times New Roman" w:hAnsi="Times New Roman" w:cs="David" w:hint="eastAsia"/>
            <w:color w:val="auto"/>
            <w:rtl/>
          </w:rPr>
          <w:t>כש</w:t>
        </w:r>
      </w:ins>
      <w:ins w:id="3091" w:author="Shimon" w:date="2019-07-24T13:25:00Z">
        <w:r w:rsidR="003F09D1" w:rsidRPr="009B7D13">
          <w:rPr>
            <w:rStyle w:val="emailstyle17"/>
            <w:rFonts w:ascii="Times New Roman" w:hAnsi="Times New Roman" w:cs="David" w:hint="eastAsia"/>
            <w:color w:val="auto"/>
            <w:rtl/>
          </w:rPr>
          <w:t>הד</w:t>
        </w:r>
      </w:ins>
      <w:ins w:id="3092" w:author="Shimon" w:date="2019-07-28T22:42:00Z">
        <w:r w:rsidR="00CE3F91" w:rsidRPr="009B7D13">
          <w:rPr>
            <w:rStyle w:val="emailstyle17"/>
            <w:rFonts w:ascii="Times New Roman" w:hAnsi="Times New Roman" w:cs="David" w:hint="eastAsia"/>
            <w:color w:val="auto"/>
            <w:rtl/>
          </w:rPr>
          <w:t>ג</w:t>
        </w:r>
      </w:ins>
      <w:ins w:id="3093" w:author="Shimon" w:date="2019-07-24T13:25:00Z">
        <w:r w:rsidR="003F09D1" w:rsidRPr="009B7D13">
          <w:rPr>
            <w:rStyle w:val="emailstyle17"/>
            <w:rFonts w:ascii="Times New Roman" w:hAnsi="Times New Roman" w:cs="David" w:hint="eastAsia"/>
            <w:color w:val="auto"/>
            <w:rtl/>
          </w:rPr>
          <w:t>ש</w:t>
        </w:r>
        <w:r w:rsidR="003F09D1" w:rsidRPr="009B7D13">
          <w:rPr>
            <w:rStyle w:val="emailstyle17"/>
            <w:rFonts w:ascii="Times New Roman" w:hAnsi="Times New Roman" w:cs="David"/>
            <w:color w:val="auto"/>
            <w:rtl/>
          </w:rPr>
          <w:t xml:space="preserve"> הוא על </w:t>
        </w:r>
      </w:ins>
      <w:ins w:id="3094" w:author="Shimon" w:date="2019-08-05T18:22:00Z">
        <w:r w:rsidR="009B7D13">
          <w:rPr>
            <w:rStyle w:val="emailstyle17"/>
            <w:rFonts w:ascii="Times New Roman" w:hAnsi="Times New Roman" w:cs="David" w:hint="cs"/>
            <w:color w:val="auto"/>
            <w:rtl/>
          </w:rPr>
          <w:t>ה</w:t>
        </w:r>
      </w:ins>
      <w:ins w:id="3095" w:author="Shimon" w:date="2019-07-24T13:25:00Z">
        <w:r w:rsidR="003F09D1" w:rsidRPr="009B7D13">
          <w:rPr>
            <w:rStyle w:val="emailstyle17"/>
            <w:rFonts w:ascii="Times New Roman" w:hAnsi="Times New Roman" w:cs="David" w:hint="eastAsia"/>
            <w:color w:val="auto"/>
            <w:rtl/>
          </w:rPr>
          <w:t>זכויות</w:t>
        </w:r>
        <w:r w:rsidR="003F09D1" w:rsidRPr="009B7D13">
          <w:rPr>
            <w:rStyle w:val="emailstyle17"/>
            <w:rFonts w:ascii="Times New Roman" w:hAnsi="Times New Roman" w:cs="David"/>
            <w:color w:val="auto"/>
            <w:rtl/>
          </w:rPr>
          <w:t xml:space="preserve"> </w:t>
        </w:r>
      </w:ins>
      <w:ins w:id="3096" w:author="Shimon" w:date="2019-07-28T22:42:00Z">
        <w:r w:rsidR="00CE3F91" w:rsidRPr="009B7D13">
          <w:rPr>
            <w:rStyle w:val="emailstyle17"/>
            <w:rFonts w:ascii="Times New Roman" w:hAnsi="Times New Roman" w:cs="David" w:hint="eastAsia"/>
            <w:color w:val="auto"/>
            <w:rtl/>
          </w:rPr>
          <w:t>שבחוק</w:t>
        </w:r>
        <w:r w:rsidR="00CE3F91" w:rsidRPr="009B7D13">
          <w:rPr>
            <w:rStyle w:val="emailstyle17"/>
            <w:rFonts w:ascii="Times New Roman" w:hAnsi="Times New Roman" w:cs="David"/>
            <w:color w:val="auto"/>
            <w:rtl/>
          </w:rPr>
          <w:t>.</w:t>
        </w:r>
      </w:ins>
      <w:del w:id="3097" w:author="Shimon" w:date="2019-07-24T13:25:00Z">
        <w:r w:rsidRPr="009B7D13" w:rsidDel="003F09D1">
          <w:rPr>
            <w:rStyle w:val="emailstyle17"/>
            <w:rFonts w:ascii="Times New Roman" w:hAnsi="Times New Roman" w:cs="David"/>
            <w:color w:val="auto"/>
            <w:rtl/>
          </w:rPr>
          <w:delText>;</w:delText>
        </w:r>
      </w:del>
      <w:r w:rsidRPr="009B7D13">
        <w:rPr>
          <w:rStyle w:val="emailstyle17"/>
          <w:rFonts w:ascii="Times New Roman" w:hAnsi="Times New Roman" w:cs="David"/>
          <w:color w:val="auto"/>
          <w:rtl/>
        </w:rPr>
        <w:t xml:space="preserve"> </w:t>
      </w:r>
    </w:p>
    <w:p w14:paraId="4E1AE6D9" w14:textId="1295B009" w:rsidR="00977EBF" w:rsidRDefault="000A76F3" w:rsidP="00A74C42">
      <w:pPr>
        <w:pStyle w:val="11"/>
        <w:numPr>
          <w:ilvl w:val="1"/>
          <w:numId w:val="42"/>
        </w:numPr>
        <w:spacing w:before="0" w:after="240" w:line="360" w:lineRule="auto"/>
        <w:ind w:left="116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02AB9E77" w14:textId="12426DC2" w:rsidR="006D7EDE" w:rsidRPr="009B7D13" w:rsidRDefault="000A76F3">
      <w:pPr>
        <w:pStyle w:val="11"/>
        <w:numPr>
          <w:ilvl w:val="1"/>
          <w:numId w:val="42"/>
        </w:numPr>
        <w:tabs>
          <w:tab w:val="clear" w:pos="792"/>
        </w:tabs>
        <w:spacing w:before="0" w:after="240" w:line="360" w:lineRule="auto"/>
        <w:ind w:left="1160" w:right="360" w:firstLine="0"/>
        <w:rPr>
          <w:rStyle w:val="emailstyle17"/>
          <w:rFonts w:ascii="Times New Roman" w:hAnsi="Times New Roman" w:cs="David"/>
          <w:b/>
          <w:bCs/>
          <w:color w:val="auto"/>
          <w:rtl/>
        </w:rPr>
        <w:pPrChange w:id="3098" w:author="Shimon" w:date="2019-08-05T14:07:00Z">
          <w:pPr>
            <w:pStyle w:val="11"/>
            <w:numPr>
              <w:ilvl w:val="1"/>
              <w:numId w:val="42"/>
            </w:numPr>
            <w:tabs>
              <w:tab w:val="num" w:pos="792"/>
            </w:tabs>
            <w:spacing w:before="0" w:after="240" w:line="360" w:lineRule="auto"/>
            <w:ind w:left="1160" w:right="792" w:hanging="540"/>
          </w:pPr>
        </w:pPrChange>
      </w:pPr>
      <w:r w:rsidRPr="009B7D13">
        <w:rPr>
          <w:rStyle w:val="emailstyle17"/>
          <w:rFonts w:ascii="Times New Roman" w:hAnsi="Times New Roman" w:cs="David" w:hint="eastAsia"/>
          <w:color w:val="auto"/>
          <w:rtl/>
        </w:rPr>
        <w:t>בהתאם</w:t>
      </w:r>
      <w:r w:rsidRPr="009B7D13">
        <w:rPr>
          <w:rStyle w:val="emailstyle17"/>
          <w:rFonts w:ascii="Times New Roman" w:hAnsi="Times New Roman" w:cs="David"/>
          <w:color w:val="auto"/>
          <w:rtl/>
        </w:rPr>
        <w:t xml:space="preserve"> לכך, </w:t>
      </w:r>
      <w:r w:rsidRPr="009B7D13">
        <w:rPr>
          <w:rStyle w:val="emailstyle17"/>
          <w:rFonts w:ascii="Times New Roman" w:hAnsi="Times New Roman" w:cs="David" w:hint="eastAsia"/>
          <w:b/>
          <w:bCs/>
          <w:color w:val="auto"/>
          <w:rtl/>
        </w:rPr>
        <w:t>פירוש</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החוזה</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והוראותיו</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צריך</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להיעשות</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על</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רק</w:t>
      </w:r>
      <w:ins w:id="3099" w:author="Shimon" w:date="2019-07-24T13:26:00Z">
        <w:r w:rsidR="003F09D1" w:rsidRPr="009B7D13">
          <w:rPr>
            <w:rStyle w:val="emailstyle17"/>
            <w:rFonts w:ascii="Times New Roman" w:hAnsi="Times New Roman" w:cs="David" w:hint="eastAsia"/>
            <w:b/>
            <w:bCs/>
            <w:color w:val="auto"/>
            <w:rtl/>
          </w:rPr>
          <w:t>ע</w:t>
        </w:r>
      </w:ins>
      <w:r w:rsidRPr="009B7D13">
        <w:rPr>
          <w:rStyle w:val="emailstyle17"/>
          <w:rFonts w:ascii="Times New Roman" w:hAnsi="Times New Roman" w:cs="David"/>
          <w:b/>
          <w:bCs/>
          <w:color w:val="auto"/>
          <w:rtl/>
        </w:rPr>
        <w:t xml:space="preserve"> הוראות אלה – התובע זכאי לזכויות לפי חוק </w:t>
      </w:r>
      <w:r w:rsidRPr="009B7D13">
        <w:rPr>
          <w:rStyle w:val="emailstyle17"/>
          <w:rFonts w:ascii="Times New Roman" w:hAnsi="Times New Roman" w:cs="David" w:hint="eastAsia"/>
          <w:b/>
          <w:bCs/>
          <w:color w:val="auto"/>
          <w:rtl/>
        </w:rPr>
        <w:t>הגימלאות</w:t>
      </w:r>
      <w:r w:rsidRPr="009B7D13">
        <w:rPr>
          <w:rStyle w:val="emailstyle17"/>
          <w:rFonts w:ascii="Times New Roman" w:hAnsi="Times New Roman" w:cs="David"/>
          <w:b/>
          <w:bCs/>
          <w:color w:val="auto"/>
          <w:rtl/>
        </w:rPr>
        <w:t xml:space="preserve"> ולכל הטבה שניתנה</w:t>
      </w:r>
      <w:ins w:id="3100" w:author="Shimon" w:date="2019-07-30T15:25:00Z">
        <w:r w:rsidR="00BB288B" w:rsidRPr="009B7D13">
          <w:rPr>
            <w:rStyle w:val="emailstyle17"/>
            <w:rFonts w:ascii="Times New Roman" w:hAnsi="Times New Roman" w:cs="David"/>
            <w:b/>
            <w:bCs/>
            <w:color w:val="auto"/>
            <w:rtl/>
          </w:rPr>
          <w:t xml:space="preserve"> לחשבים בכירים שהועסקו בחו</w:t>
        </w:r>
      </w:ins>
      <w:ins w:id="3101" w:author="Shimon" w:date="2019-07-30T15:26:00Z">
        <w:r w:rsidR="00710C97" w:rsidRPr="009B7D13">
          <w:rPr>
            <w:rStyle w:val="emailstyle17"/>
            <w:rFonts w:ascii="Times New Roman" w:hAnsi="Times New Roman" w:cs="David" w:hint="eastAsia"/>
            <w:b/>
            <w:bCs/>
            <w:color w:val="auto"/>
            <w:rtl/>
          </w:rPr>
          <w:t>ז</w:t>
        </w:r>
      </w:ins>
      <w:ins w:id="3102" w:author="Shimon" w:date="2019-07-30T15:25:00Z">
        <w:r w:rsidR="00BB288B" w:rsidRPr="009B7D13">
          <w:rPr>
            <w:rStyle w:val="emailstyle17"/>
            <w:rFonts w:ascii="Times New Roman" w:hAnsi="Times New Roman" w:cs="David" w:hint="eastAsia"/>
            <w:b/>
            <w:bCs/>
            <w:color w:val="auto"/>
            <w:rtl/>
          </w:rPr>
          <w:t>ה</w:t>
        </w:r>
        <w:r w:rsidR="00BB288B" w:rsidRPr="009B7D13">
          <w:rPr>
            <w:rStyle w:val="emailstyle17"/>
            <w:rFonts w:ascii="Times New Roman" w:hAnsi="Times New Roman" w:cs="David"/>
            <w:b/>
            <w:bCs/>
            <w:color w:val="auto"/>
            <w:rtl/>
          </w:rPr>
          <w:t xml:space="preserve"> </w:t>
        </w:r>
        <w:r w:rsidR="00BB288B" w:rsidRPr="009B7D13">
          <w:rPr>
            <w:rStyle w:val="emailstyle17"/>
            <w:rFonts w:ascii="Times New Roman" w:hAnsi="Times New Roman" w:cs="David" w:hint="eastAsia"/>
            <w:b/>
            <w:bCs/>
            <w:color w:val="auto"/>
            <w:rtl/>
          </w:rPr>
          <w:t>בכירים</w:t>
        </w:r>
      </w:ins>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גם</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לאחר</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תחילת</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עבודתו</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בחוזה</w:t>
      </w:r>
      <w:r w:rsidRPr="009B7D13">
        <w:rPr>
          <w:rStyle w:val="emailstyle17"/>
          <w:rFonts w:ascii="Times New Roman" w:hAnsi="Times New Roman" w:cs="David"/>
          <w:b/>
          <w:bCs/>
          <w:color w:val="auto"/>
          <w:rtl/>
        </w:rPr>
        <w:t xml:space="preserve"> </w:t>
      </w:r>
      <w:r w:rsidRPr="009B7D13">
        <w:rPr>
          <w:rStyle w:val="emailstyle17"/>
          <w:rFonts w:ascii="Times New Roman" w:hAnsi="Times New Roman" w:cs="David" w:hint="eastAsia"/>
          <w:b/>
          <w:bCs/>
          <w:color w:val="auto"/>
          <w:rtl/>
        </w:rPr>
        <w:t>בכירים</w:t>
      </w:r>
      <w:r w:rsidRPr="009B7D13">
        <w:rPr>
          <w:rStyle w:val="emailstyle17"/>
          <w:rFonts w:ascii="Times New Roman" w:hAnsi="Times New Roman" w:cs="David"/>
          <w:b/>
          <w:bCs/>
          <w:color w:val="auto"/>
          <w:rtl/>
        </w:rPr>
        <w:t>.</w:t>
      </w:r>
    </w:p>
    <w:p w14:paraId="548D4D58" w14:textId="4D2BA1BB" w:rsidR="00ED08CB" w:rsidDel="006D7EDE" w:rsidRDefault="00D85373">
      <w:pPr>
        <w:pStyle w:val="2"/>
        <w:numPr>
          <w:ilvl w:val="1"/>
          <w:numId w:val="18"/>
        </w:numPr>
        <w:tabs>
          <w:tab w:val="clear" w:pos="566"/>
          <w:tab w:val="left" w:pos="521"/>
        </w:tabs>
        <w:spacing w:after="240"/>
        <w:ind w:left="521" w:hanging="5"/>
        <w:rPr>
          <w:del w:id="3103" w:author="Shimon" w:date="2019-08-05T14:07:00Z"/>
          <w:szCs w:val="24"/>
          <w:lang w:eastAsia="en-US"/>
        </w:rPr>
        <w:pPrChange w:id="3104" w:author="Shimon" w:date="2019-08-05T14:07:00Z">
          <w:pPr>
            <w:pStyle w:val="2"/>
            <w:numPr>
              <w:ilvl w:val="1"/>
              <w:numId w:val="18"/>
            </w:numPr>
            <w:tabs>
              <w:tab w:val="clear" w:pos="566"/>
              <w:tab w:val="left" w:pos="521"/>
            </w:tabs>
            <w:spacing w:after="240"/>
            <w:ind w:left="521" w:hanging="284"/>
          </w:pPr>
        </w:pPrChange>
      </w:pPr>
      <w:r>
        <w:rPr>
          <w:rFonts w:hint="cs"/>
          <w:szCs w:val="24"/>
          <w:rtl/>
          <w:lang w:eastAsia="en-US"/>
        </w:rPr>
        <w:t>שיטת חישוב הפנסיות המגיעות לתובע</w:t>
      </w:r>
      <w:ins w:id="3105" w:author="Shimon" w:date="2019-07-26T14:15:00Z">
        <w:r w:rsidR="006851A4">
          <w:rPr>
            <w:rFonts w:hint="cs"/>
            <w:szCs w:val="24"/>
            <w:rtl/>
            <w:lang w:eastAsia="en-US"/>
          </w:rPr>
          <w:t xml:space="preserve"> </w:t>
        </w:r>
      </w:ins>
      <w:ins w:id="3106" w:author="Shimon" w:date="2019-07-30T18:02:00Z">
        <w:r w:rsidR="00BB723C">
          <w:rPr>
            <w:rFonts w:hint="cs"/>
            <w:szCs w:val="24"/>
            <w:rtl/>
            <w:lang w:eastAsia="en-US"/>
          </w:rPr>
          <w:t xml:space="preserve"> </w:t>
        </w:r>
      </w:ins>
    </w:p>
    <w:p w14:paraId="1A47823B" w14:textId="2CBEAA72" w:rsidR="00AA1069" w:rsidRPr="006D7EDE" w:rsidRDefault="00653911">
      <w:pPr>
        <w:pStyle w:val="2"/>
        <w:numPr>
          <w:ilvl w:val="1"/>
          <w:numId w:val="18"/>
        </w:numPr>
        <w:tabs>
          <w:tab w:val="clear" w:pos="566"/>
          <w:tab w:val="left" w:pos="521"/>
        </w:tabs>
        <w:spacing w:after="240"/>
        <w:ind w:left="521" w:hanging="5"/>
        <w:rPr>
          <w:rStyle w:val="emailstyle17"/>
          <w:rFonts w:cs="David"/>
          <w:color w:val="auto"/>
          <w:sz w:val="22"/>
          <w:rtl/>
          <w:rPrChange w:id="3107" w:author="Shimon" w:date="2019-08-05T14:07:00Z">
            <w:rPr>
              <w:rStyle w:val="emailstyle17"/>
              <w:rFonts w:cs="David"/>
              <w:color w:val="auto"/>
              <w:sz w:val="22"/>
              <w:rtl/>
            </w:rPr>
          </w:rPrChange>
        </w:rPr>
        <w:pPrChange w:id="3108" w:author="Shimon" w:date="2019-08-05T14:07:00Z">
          <w:pPr>
            <w:pStyle w:val="11"/>
            <w:spacing w:before="0" w:after="240" w:line="360" w:lineRule="auto"/>
            <w:ind w:hanging="5"/>
          </w:pPr>
        </w:pPrChange>
      </w:pPr>
      <w:del w:id="3109" w:author="Shimon" w:date="2019-07-26T14:16:00Z">
        <w:r w:rsidRPr="006D7EDE" w:rsidDel="006851A4">
          <w:rPr>
            <w:rStyle w:val="emailstyle17"/>
            <w:rFonts w:cs="David" w:hint="eastAsia"/>
            <w:color w:val="auto"/>
            <w:sz w:val="22"/>
            <w:rtl/>
            <w:rPrChange w:id="3110" w:author="Shimon" w:date="2019-08-05T14:07:00Z">
              <w:rPr>
                <w:rStyle w:val="emailstyle17"/>
                <w:rFonts w:cs="David" w:hint="eastAsia"/>
                <w:b/>
                <w:bCs/>
                <w:color w:val="auto"/>
                <w:sz w:val="22"/>
                <w:rtl/>
              </w:rPr>
            </w:rPrChange>
          </w:rPr>
          <w:delText>להלן</w:delText>
        </w:r>
        <w:r w:rsidRPr="006D7EDE" w:rsidDel="006851A4">
          <w:rPr>
            <w:rStyle w:val="emailstyle17"/>
            <w:rFonts w:cs="David"/>
            <w:color w:val="auto"/>
            <w:sz w:val="22"/>
            <w:rtl/>
            <w:rPrChange w:id="3111"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12" w:author="Shimon" w:date="2019-08-05T14:07:00Z">
              <w:rPr>
                <w:rStyle w:val="emailstyle17"/>
                <w:rFonts w:cs="David" w:hint="eastAsia"/>
                <w:b/>
                <w:bCs/>
                <w:color w:val="auto"/>
                <w:sz w:val="22"/>
                <w:rtl/>
              </w:rPr>
            </w:rPrChange>
          </w:rPr>
          <w:delText>נפרט</w:delText>
        </w:r>
        <w:r w:rsidRPr="006D7EDE" w:rsidDel="006851A4">
          <w:rPr>
            <w:rStyle w:val="emailstyle17"/>
            <w:rFonts w:cs="David"/>
            <w:color w:val="auto"/>
            <w:sz w:val="22"/>
            <w:rtl/>
            <w:rPrChange w:id="3113"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14" w:author="Shimon" w:date="2019-08-05T14:07:00Z">
              <w:rPr>
                <w:rStyle w:val="emailstyle17"/>
                <w:rFonts w:cs="David" w:hint="eastAsia"/>
                <w:b/>
                <w:bCs/>
                <w:color w:val="auto"/>
                <w:sz w:val="22"/>
                <w:rtl/>
              </w:rPr>
            </w:rPrChange>
          </w:rPr>
          <w:delText>את</w:delText>
        </w:r>
        <w:r w:rsidRPr="006D7EDE" w:rsidDel="006851A4">
          <w:rPr>
            <w:rStyle w:val="emailstyle17"/>
            <w:rFonts w:cs="David"/>
            <w:color w:val="auto"/>
            <w:sz w:val="22"/>
            <w:rtl/>
            <w:rPrChange w:id="3115"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16" w:author="Shimon" w:date="2019-08-05T14:07:00Z">
              <w:rPr>
                <w:rStyle w:val="emailstyle17"/>
                <w:rFonts w:cs="David" w:hint="eastAsia"/>
                <w:b/>
                <w:bCs/>
                <w:color w:val="auto"/>
                <w:sz w:val="22"/>
                <w:rtl/>
              </w:rPr>
            </w:rPrChange>
          </w:rPr>
          <w:delText>שיעורי</w:delText>
        </w:r>
        <w:r w:rsidRPr="006D7EDE" w:rsidDel="006851A4">
          <w:rPr>
            <w:rStyle w:val="emailstyle17"/>
            <w:rFonts w:cs="David"/>
            <w:color w:val="auto"/>
            <w:sz w:val="22"/>
            <w:rtl/>
            <w:rPrChange w:id="3117"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18" w:author="Shimon" w:date="2019-08-05T14:07:00Z">
              <w:rPr>
                <w:rStyle w:val="emailstyle17"/>
                <w:rFonts w:cs="David" w:hint="eastAsia"/>
                <w:b/>
                <w:bCs/>
                <w:color w:val="auto"/>
                <w:sz w:val="22"/>
                <w:rtl/>
              </w:rPr>
            </w:rPrChange>
          </w:rPr>
          <w:delText>הפנסיות</w:delText>
        </w:r>
        <w:r w:rsidRPr="006D7EDE" w:rsidDel="006851A4">
          <w:rPr>
            <w:rStyle w:val="emailstyle17"/>
            <w:rFonts w:cs="David"/>
            <w:color w:val="auto"/>
            <w:sz w:val="22"/>
            <w:rtl/>
            <w:rPrChange w:id="3119"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20" w:author="Shimon" w:date="2019-08-05T14:07:00Z">
              <w:rPr>
                <w:rStyle w:val="emailstyle17"/>
                <w:rFonts w:cs="David" w:hint="eastAsia"/>
                <w:b/>
                <w:bCs/>
                <w:color w:val="auto"/>
                <w:sz w:val="22"/>
                <w:rtl/>
              </w:rPr>
            </w:rPrChange>
          </w:rPr>
          <w:delText>להן</w:delText>
        </w:r>
        <w:r w:rsidRPr="006D7EDE" w:rsidDel="006851A4">
          <w:rPr>
            <w:rStyle w:val="emailstyle17"/>
            <w:rFonts w:cs="David"/>
            <w:color w:val="auto"/>
            <w:sz w:val="22"/>
            <w:rtl/>
            <w:rPrChange w:id="3121"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22" w:author="Shimon" w:date="2019-08-05T14:07:00Z">
              <w:rPr>
                <w:rStyle w:val="emailstyle17"/>
                <w:rFonts w:cs="David" w:hint="eastAsia"/>
                <w:b/>
                <w:bCs/>
                <w:color w:val="auto"/>
                <w:sz w:val="22"/>
                <w:rtl/>
              </w:rPr>
            </w:rPrChange>
          </w:rPr>
          <w:delText>זכאי</w:delText>
        </w:r>
        <w:r w:rsidRPr="006D7EDE" w:rsidDel="006851A4">
          <w:rPr>
            <w:rStyle w:val="emailstyle17"/>
            <w:rFonts w:cs="David"/>
            <w:color w:val="auto"/>
            <w:sz w:val="22"/>
            <w:rtl/>
            <w:rPrChange w:id="3123"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24" w:author="Shimon" w:date="2019-08-05T14:07:00Z">
              <w:rPr>
                <w:rStyle w:val="emailstyle17"/>
                <w:rFonts w:cs="David" w:hint="eastAsia"/>
                <w:b/>
                <w:bCs/>
                <w:color w:val="auto"/>
                <w:sz w:val="22"/>
                <w:rtl/>
              </w:rPr>
            </w:rPrChange>
          </w:rPr>
          <w:delText>התובע</w:delText>
        </w:r>
        <w:r w:rsidRPr="006D7EDE" w:rsidDel="006851A4">
          <w:rPr>
            <w:rStyle w:val="emailstyle17"/>
            <w:rFonts w:cs="David"/>
            <w:color w:val="auto"/>
            <w:sz w:val="22"/>
            <w:rtl/>
            <w:rPrChange w:id="3125"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26" w:author="Shimon" w:date="2019-08-05T14:07:00Z">
              <w:rPr>
                <w:rStyle w:val="emailstyle17"/>
                <w:rFonts w:cs="David" w:hint="eastAsia"/>
                <w:b/>
                <w:bCs/>
                <w:color w:val="auto"/>
                <w:sz w:val="22"/>
                <w:rtl/>
              </w:rPr>
            </w:rPrChange>
          </w:rPr>
          <w:delText>נקדים</w:delText>
        </w:r>
        <w:r w:rsidRPr="006D7EDE" w:rsidDel="006851A4">
          <w:rPr>
            <w:rStyle w:val="emailstyle17"/>
            <w:rFonts w:cs="David"/>
            <w:color w:val="auto"/>
            <w:sz w:val="22"/>
            <w:rtl/>
            <w:rPrChange w:id="3127"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28" w:author="Shimon" w:date="2019-08-05T14:07:00Z">
              <w:rPr>
                <w:rStyle w:val="emailstyle17"/>
                <w:rFonts w:cs="David" w:hint="eastAsia"/>
                <w:b/>
                <w:bCs/>
                <w:color w:val="auto"/>
                <w:sz w:val="22"/>
                <w:rtl/>
              </w:rPr>
            </w:rPrChange>
          </w:rPr>
          <w:delText>ונציין</w:delText>
        </w:r>
        <w:r w:rsidRPr="006D7EDE" w:rsidDel="006851A4">
          <w:rPr>
            <w:rStyle w:val="emailstyle17"/>
            <w:rFonts w:cs="David"/>
            <w:color w:val="auto"/>
            <w:sz w:val="22"/>
            <w:rtl/>
            <w:rPrChange w:id="3129"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30" w:author="Shimon" w:date="2019-08-05T14:07:00Z">
              <w:rPr>
                <w:rStyle w:val="emailstyle17"/>
                <w:rFonts w:cs="David" w:hint="eastAsia"/>
                <w:b/>
                <w:bCs/>
                <w:color w:val="auto"/>
                <w:sz w:val="22"/>
                <w:rtl/>
              </w:rPr>
            </w:rPrChange>
          </w:rPr>
          <w:delText>כי</w:delText>
        </w:r>
        <w:r w:rsidRPr="006D7EDE" w:rsidDel="006851A4">
          <w:rPr>
            <w:rStyle w:val="emailstyle17"/>
            <w:rFonts w:cs="David"/>
            <w:color w:val="auto"/>
            <w:sz w:val="22"/>
            <w:rtl/>
            <w:rPrChange w:id="3131"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32" w:author="Shimon" w:date="2019-08-05T14:07:00Z">
              <w:rPr>
                <w:rStyle w:val="emailstyle17"/>
                <w:rFonts w:cs="David" w:hint="eastAsia"/>
                <w:b/>
                <w:bCs/>
                <w:color w:val="auto"/>
                <w:sz w:val="22"/>
                <w:rtl/>
              </w:rPr>
            </w:rPrChange>
          </w:rPr>
          <w:delText>התובע</w:delText>
        </w:r>
        <w:r w:rsidRPr="006D7EDE" w:rsidDel="006851A4">
          <w:rPr>
            <w:rStyle w:val="emailstyle17"/>
            <w:rFonts w:cs="David"/>
            <w:color w:val="auto"/>
            <w:sz w:val="22"/>
            <w:rtl/>
            <w:rPrChange w:id="3133"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34" w:author="Shimon" w:date="2019-08-05T14:07:00Z">
              <w:rPr>
                <w:rStyle w:val="emailstyle17"/>
                <w:rFonts w:cs="David" w:hint="eastAsia"/>
                <w:b/>
                <w:bCs/>
                <w:color w:val="auto"/>
                <w:sz w:val="22"/>
                <w:rtl/>
              </w:rPr>
            </w:rPrChange>
          </w:rPr>
          <w:delText>זכאי</w:delText>
        </w:r>
        <w:r w:rsidRPr="006D7EDE" w:rsidDel="006851A4">
          <w:rPr>
            <w:rStyle w:val="emailstyle17"/>
            <w:rFonts w:cs="David"/>
            <w:color w:val="auto"/>
            <w:sz w:val="22"/>
            <w:rtl/>
            <w:rPrChange w:id="3135"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36" w:author="Shimon" w:date="2019-08-05T14:07:00Z">
              <w:rPr>
                <w:rStyle w:val="emailstyle17"/>
                <w:rFonts w:cs="David" w:hint="eastAsia"/>
                <w:b/>
                <w:bCs/>
                <w:color w:val="auto"/>
                <w:sz w:val="22"/>
                <w:rtl/>
              </w:rPr>
            </w:rPrChange>
          </w:rPr>
          <w:delText>לפנסיה</w:delText>
        </w:r>
        <w:r w:rsidRPr="006D7EDE" w:rsidDel="006851A4">
          <w:rPr>
            <w:rStyle w:val="emailstyle17"/>
            <w:rFonts w:cs="David"/>
            <w:color w:val="auto"/>
            <w:sz w:val="22"/>
            <w:rtl/>
            <w:rPrChange w:id="3137"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38" w:author="Shimon" w:date="2019-08-05T14:07:00Z">
              <w:rPr>
                <w:rStyle w:val="emailstyle17"/>
                <w:rFonts w:cs="David" w:hint="eastAsia"/>
                <w:b/>
                <w:bCs/>
                <w:color w:val="auto"/>
                <w:sz w:val="22"/>
                <w:rtl/>
              </w:rPr>
            </w:rPrChange>
          </w:rPr>
          <w:delText>נפרדת</w:delText>
        </w:r>
        <w:r w:rsidRPr="006D7EDE" w:rsidDel="006851A4">
          <w:rPr>
            <w:rStyle w:val="emailstyle17"/>
            <w:rFonts w:cs="David"/>
            <w:color w:val="auto"/>
            <w:sz w:val="22"/>
            <w:rtl/>
            <w:rPrChange w:id="3139"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40" w:author="Shimon" w:date="2019-08-05T14:07:00Z">
              <w:rPr>
                <w:rStyle w:val="emailstyle17"/>
                <w:rFonts w:cs="David" w:hint="eastAsia"/>
                <w:b/>
                <w:bCs/>
                <w:color w:val="auto"/>
                <w:sz w:val="22"/>
                <w:rtl/>
              </w:rPr>
            </w:rPrChange>
          </w:rPr>
          <w:delText>ומלאה</w:delText>
        </w:r>
        <w:r w:rsidRPr="006D7EDE" w:rsidDel="006851A4">
          <w:rPr>
            <w:rStyle w:val="emailstyle17"/>
            <w:rFonts w:cs="David"/>
            <w:color w:val="auto"/>
            <w:sz w:val="22"/>
            <w:rtl/>
            <w:rPrChange w:id="3141"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42" w:author="Shimon" w:date="2019-08-05T14:07:00Z">
              <w:rPr>
                <w:rStyle w:val="emailstyle17"/>
                <w:rFonts w:cs="David" w:hint="eastAsia"/>
                <w:b/>
                <w:bCs/>
                <w:color w:val="auto"/>
                <w:sz w:val="22"/>
                <w:rtl/>
              </w:rPr>
            </w:rPrChange>
          </w:rPr>
          <w:delText>עבור</w:delText>
        </w:r>
        <w:r w:rsidRPr="006D7EDE" w:rsidDel="006851A4">
          <w:rPr>
            <w:rStyle w:val="emailstyle17"/>
            <w:rFonts w:cs="David"/>
            <w:color w:val="auto"/>
            <w:sz w:val="22"/>
            <w:rtl/>
            <w:rPrChange w:id="3143"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44" w:author="Shimon" w:date="2019-08-05T14:07:00Z">
              <w:rPr>
                <w:rStyle w:val="emailstyle17"/>
                <w:rFonts w:cs="David" w:hint="eastAsia"/>
                <w:b/>
                <w:bCs/>
                <w:color w:val="auto"/>
                <w:sz w:val="22"/>
                <w:rtl/>
              </w:rPr>
            </w:rPrChange>
          </w:rPr>
          <w:delText>כל</w:delText>
        </w:r>
        <w:r w:rsidRPr="006D7EDE" w:rsidDel="006851A4">
          <w:rPr>
            <w:rStyle w:val="emailstyle17"/>
            <w:rFonts w:cs="David"/>
            <w:color w:val="auto"/>
            <w:sz w:val="22"/>
            <w:rtl/>
            <w:rPrChange w:id="3145"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46" w:author="Shimon" w:date="2019-08-05T14:07:00Z">
              <w:rPr>
                <w:rStyle w:val="emailstyle17"/>
                <w:rFonts w:cs="David" w:hint="eastAsia"/>
                <w:b/>
                <w:bCs/>
                <w:color w:val="auto"/>
                <w:sz w:val="22"/>
                <w:rtl/>
              </w:rPr>
            </w:rPrChange>
          </w:rPr>
          <w:delText>תקופת</w:delText>
        </w:r>
        <w:r w:rsidRPr="006D7EDE" w:rsidDel="006851A4">
          <w:rPr>
            <w:rStyle w:val="emailstyle17"/>
            <w:rFonts w:cs="David"/>
            <w:color w:val="auto"/>
            <w:sz w:val="22"/>
            <w:rtl/>
            <w:rPrChange w:id="3147"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48" w:author="Shimon" w:date="2019-08-05T14:07:00Z">
              <w:rPr>
                <w:rStyle w:val="emailstyle17"/>
                <w:rFonts w:cs="David" w:hint="eastAsia"/>
                <w:b/>
                <w:bCs/>
                <w:color w:val="auto"/>
                <w:sz w:val="22"/>
                <w:rtl/>
              </w:rPr>
            </w:rPrChange>
          </w:rPr>
          <w:delText>העסקה</w:delText>
        </w:r>
        <w:r w:rsidRPr="006D7EDE" w:rsidDel="006851A4">
          <w:rPr>
            <w:rStyle w:val="emailstyle17"/>
            <w:rFonts w:cs="David"/>
            <w:color w:val="auto"/>
            <w:sz w:val="22"/>
            <w:rtl/>
            <w:rPrChange w:id="3149" w:author="Shimon" w:date="2019-08-05T14:07:00Z">
              <w:rPr>
                <w:rStyle w:val="emailstyle17"/>
                <w:rFonts w:cs="David"/>
                <w:b/>
                <w:bCs/>
                <w:color w:val="auto"/>
                <w:sz w:val="22"/>
                <w:rtl/>
              </w:rPr>
            </w:rPrChange>
          </w:rPr>
          <w:delText xml:space="preserve"> (לפי </w:delText>
        </w:r>
        <w:r w:rsidRPr="006D7EDE" w:rsidDel="006851A4">
          <w:rPr>
            <w:rStyle w:val="emailstyle17"/>
            <w:rFonts w:cs="David" w:hint="eastAsia"/>
            <w:color w:val="auto"/>
            <w:sz w:val="22"/>
            <w:rtl/>
            <w:rPrChange w:id="3150" w:author="Shimon" w:date="2019-08-05T14:07:00Z">
              <w:rPr>
                <w:rStyle w:val="emailstyle17"/>
                <w:rFonts w:cs="David" w:hint="eastAsia"/>
                <w:b/>
                <w:bCs/>
                <w:color w:val="auto"/>
                <w:sz w:val="22"/>
                <w:rtl/>
              </w:rPr>
            </w:rPrChange>
          </w:rPr>
          <w:delText>כתב</w:delText>
        </w:r>
        <w:r w:rsidRPr="006D7EDE" w:rsidDel="006851A4">
          <w:rPr>
            <w:rStyle w:val="emailstyle17"/>
            <w:rFonts w:cs="David"/>
            <w:color w:val="auto"/>
            <w:sz w:val="22"/>
            <w:rtl/>
            <w:rPrChange w:id="3151"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52" w:author="Shimon" w:date="2019-08-05T14:07:00Z">
              <w:rPr>
                <w:rStyle w:val="emailstyle17"/>
                <w:rFonts w:cs="David" w:hint="eastAsia"/>
                <w:b/>
                <w:bCs/>
                <w:color w:val="auto"/>
                <w:sz w:val="22"/>
                <w:rtl/>
              </w:rPr>
            </w:rPrChange>
          </w:rPr>
          <w:delText>מינוי</w:delText>
        </w:r>
        <w:r w:rsidRPr="006D7EDE" w:rsidDel="006851A4">
          <w:rPr>
            <w:rStyle w:val="emailstyle17"/>
            <w:rFonts w:cs="David"/>
            <w:color w:val="auto"/>
            <w:sz w:val="22"/>
            <w:rtl/>
            <w:rPrChange w:id="3153"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54" w:author="Shimon" w:date="2019-08-05T14:07:00Z">
              <w:rPr>
                <w:rStyle w:val="emailstyle17"/>
                <w:rFonts w:cs="David" w:hint="eastAsia"/>
                <w:b/>
                <w:bCs/>
                <w:color w:val="auto"/>
                <w:sz w:val="22"/>
                <w:rtl/>
              </w:rPr>
            </w:rPrChange>
          </w:rPr>
          <w:delText>ולפי</w:delText>
        </w:r>
        <w:r w:rsidRPr="006D7EDE" w:rsidDel="006851A4">
          <w:rPr>
            <w:rStyle w:val="emailstyle17"/>
            <w:rFonts w:cs="David"/>
            <w:color w:val="auto"/>
            <w:sz w:val="22"/>
            <w:rtl/>
            <w:rPrChange w:id="3155"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56" w:author="Shimon" w:date="2019-08-05T14:07:00Z">
              <w:rPr>
                <w:rStyle w:val="emailstyle17"/>
                <w:rFonts w:cs="David" w:hint="eastAsia"/>
                <w:b/>
                <w:bCs/>
                <w:color w:val="auto"/>
                <w:sz w:val="22"/>
                <w:rtl/>
              </w:rPr>
            </w:rPrChange>
          </w:rPr>
          <w:delText>חוזה</w:delText>
        </w:r>
        <w:r w:rsidRPr="006D7EDE" w:rsidDel="006851A4">
          <w:rPr>
            <w:rStyle w:val="emailstyle17"/>
            <w:rFonts w:cs="David"/>
            <w:color w:val="auto"/>
            <w:sz w:val="22"/>
            <w:rtl/>
            <w:rPrChange w:id="3157"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58" w:author="Shimon" w:date="2019-08-05T14:07:00Z">
              <w:rPr>
                <w:rStyle w:val="emailstyle17"/>
                <w:rFonts w:cs="David" w:hint="eastAsia"/>
                <w:b/>
                <w:bCs/>
                <w:color w:val="auto"/>
                <w:sz w:val="22"/>
                <w:rtl/>
              </w:rPr>
            </w:rPrChange>
          </w:rPr>
          <w:delText>בכירים</w:delText>
        </w:r>
        <w:r w:rsidRPr="006D7EDE" w:rsidDel="006851A4">
          <w:rPr>
            <w:rStyle w:val="emailstyle17"/>
            <w:rFonts w:cs="David"/>
            <w:color w:val="auto"/>
            <w:sz w:val="22"/>
            <w:rtl/>
            <w:rPrChange w:id="3159" w:author="Shimon" w:date="2019-08-05T14:07:00Z">
              <w:rPr>
                <w:rStyle w:val="emailstyle17"/>
                <w:rFonts w:cs="David"/>
                <w:b/>
                <w:bCs/>
                <w:color w:val="auto"/>
                <w:sz w:val="22"/>
                <w:rtl/>
              </w:rPr>
            </w:rPrChange>
          </w:rPr>
          <w:delText xml:space="preserve">) </w:delText>
        </w:r>
        <w:r w:rsidRPr="006D7EDE" w:rsidDel="006851A4">
          <w:rPr>
            <w:rStyle w:val="emailstyle17"/>
            <w:rFonts w:cs="David" w:hint="eastAsia"/>
            <w:color w:val="auto"/>
            <w:sz w:val="22"/>
            <w:rtl/>
            <w:rPrChange w:id="3160" w:author="Shimon" w:date="2019-08-05T14:07:00Z">
              <w:rPr>
                <w:rStyle w:val="emailstyle17"/>
                <w:rFonts w:cs="David" w:hint="eastAsia"/>
                <w:b/>
                <w:bCs/>
                <w:color w:val="auto"/>
                <w:sz w:val="22"/>
                <w:rtl/>
              </w:rPr>
            </w:rPrChange>
          </w:rPr>
          <w:delText>בנפרד</w:delText>
        </w:r>
        <w:r w:rsidRPr="006D7EDE" w:rsidDel="006851A4">
          <w:rPr>
            <w:rStyle w:val="emailstyle17"/>
            <w:rFonts w:cs="David"/>
            <w:color w:val="auto"/>
            <w:sz w:val="22"/>
            <w:rtl/>
            <w:rPrChange w:id="3161" w:author="Shimon" w:date="2019-08-05T14:07:00Z">
              <w:rPr>
                <w:rStyle w:val="emailstyle17"/>
                <w:rFonts w:cs="David"/>
                <w:b/>
                <w:bCs/>
                <w:color w:val="auto"/>
                <w:sz w:val="22"/>
                <w:rtl/>
              </w:rPr>
            </w:rPrChange>
          </w:rPr>
          <w:delText>.</w:delText>
        </w:r>
      </w:del>
      <w:ins w:id="3162" w:author="Shimon" w:date="2019-07-26T14:16:00Z">
        <w:r w:rsidR="006851A4" w:rsidRPr="006D7EDE">
          <w:rPr>
            <w:rStyle w:val="emailstyle17"/>
            <w:rFonts w:cs="David"/>
            <w:color w:val="auto"/>
            <w:sz w:val="22"/>
            <w:rtl/>
            <w:rPrChange w:id="3163" w:author="Shimon" w:date="2019-08-05T14:07:00Z">
              <w:rPr>
                <w:rStyle w:val="emailstyle17"/>
                <w:rFonts w:cs="David"/>
                <w:b/>
                <w:bCs/>
                <w:color w:val="auto"/>
                <w:sz w:val="22"/>
                <w:rtl/>
              </w:rPr>
            </w:rPrChange>
          </w:rPr>
          <w:t xml:space="preserve"> </w:t>
        </w:r>
      </w:ins>
    </w:p>
    <w:p w14:paraId="0B063AA8" w14:textId="75CD4330" w:rsidR="00C1588C" w:rsidRDefault="00C1588C" w:rsidP="006D7EDE">
      <w:pPr>
        <w:pStyle w:val="11"/>
        <w:numPr>
          <w:ilvl w:val="0"/>
          <w:numId w:val="42"/>
        </w:numPr>
        <w:tabs>
          <w:tab w:val="clear" w:pos="1440"/>
          <w:tab w:val="num" w:pos="665"/>
        </w:tabs>
        <w:spacing w:before="0" w:after="240" w:line="360" w:lineRule="auto"/>
        <w:ind w:left="239" w:firstLine="0"/>
        <w:rPr>
          <w:ins w:id="3164" w:author="Shimon" w:date="2019-08-05T14:09:00Z"/>
          <w:rStyle w:val="emailstyle17"/>
          <w:rFonts w:cs="David"/>
          <w:b/>
          <w:bCs/>
          <w:color w:val="auto"/>
          <w:sz w:val="22"/>
          <w:u w:val="single"/>
        </w:rPr>
      </w:pPr>
      <w:r w:rsidRPr="00C1588C">
        <w:rPr>
          <w:rStyle w:val="emailstyle17"/>
          <w:rFonts w:cs="David" w:hint="eastAsia"/>
          <w:b/>
          <w:bCs/>
          <w:color w:val="auto"/>
          <w:sz w:val="22"/>
          <w:u w:val="single"/>
          <w:rtl/>
        </w:rPr>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070E903D" w14:textId="0D6AE68F" w:rsidR="006D7EDE" w:rsidRPr="006D7EDE" w:rsidDel="006D7EDE" w:rsidRDefault="006D7EDE">
      <w:pPr>
        <w:pStyle w:val="11"/>
        <w:tabs>
          <w:tab w:val="left" w:pos="566"/>
        </w:tabs>
        <w:spacing w:before="0" w:after="240" w:line="360" w:lineRule="auto"/>
        <w:ind w:left="665" w:right="360" w:firstLine="0"/>
        <w:rPr>
          <w:del w:id="3165" w:author="Shimon" w:date="2019-08-05T14:09:00Z"/>
          <w:rStyle w:val="emailstyle17"/>
          <w:rFonts w:cs="David"/>
          <w:b/>
          <w:bCs/>
          <w:color w:val="auto"/>
          <w:sz w:val="22"/>
          <w:rtl/>
          <w:rPrChange w:id="3166" w:author="Shimon" w:date="2019-08-05T14:09:00Z">
            <w:rPr>
              <w:del w:id="3167" w:author="Shimon" w:date="2019-08-05T14:09:00Z"/>
              <w:rStyle w:val="emailstyle17"/>
              <w:rFonts w:cs="David"/>
              <w:b/>
              <w:bCs/>
              <w:color w:val="auto"/>
              <w:sz w:val="22"/>
              <w:u w:val="single"/>
              <w:rtl/>
            </w:rPr>
          </w:rPrChange>
        </w:rPr>
        <w:pPrChange w:id="3168" w:author="Shimon" w:date="2019-08-05T14:10:00Z">
          <w:pPr>
            <w:pStyle w:val="11"/>
            <w:numPr>
              <w:numId w:val="42"/>
            </w:numPr>
            <w:tabs>
              <w:tab w:val="num" w:pos="665"/>
              <w:tab w:val="num" w:pos="1440"/>
            </w:tabs>
            <w:spacing w:before="0" w:after="240" w:line="360" w:lineRule="auto"/>
            <w:ind w:left="239" w:right="360" w:firstLine="284"/>
          </w:pPr>
        </w:pPrChange>
      </w:pPr>
      <w:ins w:id="3169" w:author="Shimon" w:date="2019-08-05T14:09:00Z">
        <w:r w:rsidRPr="006D7EDE">
          <w:rPr>
            <w:rStyle w:val="emailstyle17"/>
            <w:rFonts w:cs="David"/>
            <w:b/>
            <w:bCs/>
            <w:color w:val="auto"/>
            <w:sz w:val="22"/>
            <w:rtl/>
            <w:rPrChange w:id="3170" w:author="Shimon" w:date="2019-08-05T14:09:00Z">
              <w:rPr>
                <w:rStyle w:val="emailstyle17"/>
                <w:rFonts w:cs="David"/>
                <w:b/>
                <w:bCs/>
                <w:color w:val="auto"/>
                <w:sz w:val="22"/>
                <w:u w:val="single"/>
                <w:rtl/>
              </w:rPr>
            </w:rPrChange>
          </w:rPr>
          <w:t xml:space="preserve"> </w:t>
        </w:r>
      </w:ins>
    </w:p>
    <w:p w14:paraId="0DDBD9CD" w14:textId="605C96E8" w:rsidR="00DF090D" w:rsidRDefault="00C1588C">
      <w:pPr>
        <w:pStyle w:val="11"/>
        <w:tabs>
          <w:tab w:val="left" w:pos="566"/>
        </w:tabs>
        <w:spacing w:before="0" w:after="240" w:line="360" w:lineRule="auto"/>
        <w:ind w:left="665" w:right="360" w:firstLine="0"/>
        <w:rPr>
          <w:ins w:id="3171" w:author="Shimon" w:date="2019-08-05T14:10:00Z"/>
          <w:rStyle w:val="emailstyle17"/>
          <w:rFonts w:cs="David"/>
          <w:color w:val="auto"/>
          <w:sz w:val="22"/>
        </w:rPr>
        <w:pPrChange w:id="3172" w:author="Shimon" w:date="2019-08-05T14:10:00Z">
          <w:pPr>
            <w:pStyle w:val="11"/>
            <w:tabs>
              <w:tab w:val="left" w:pos="566"/>
            </w:tabs>
            <w:spacing w:before="0" w:after="240" w:line="360" w:lineRule="auto"/>
            <w:ind w:left="665" w:firstLine="0"/>
          </w:pPr>
        </w:pPrChange>
      </w:pPr>
      <w:r w:rsidRPr="006D7EDE">
        <w:rPr>
          <w:rStyle w:val="emailstyle17"/>
          <w:rFonts w:cs="David" w:hint="eastAsia"/>
          <w:color w:val="auto"/>
          <w:sz w:val="22"/>
          <w:rtl/>
        </w:rPr>
        <w:t>כפי</w:t>
      </w:r>
      <w:r w:rsidRPr="006D7EDE">
        <w:rPr>
          <w:rStyle w:val="emailstyle17"/>
          <w:rFonts w:cs="David"/>
          <w:color w:val="auto"/>
          <w:sz w:val="22"/>
          <w:rtl/>
        </w:rPr>
        <w:t xml:space="preserve"> </w:t>
      </w:r>
      <w:r w:rsidRPr="006D7EDE">
        <w:rPr>
          <w:rStyle w:val="emailstyle17"/>
          <w:rFonts w:cs="David" w:hint="eastAsia"/>
          <w:color w:val="auto"/>
          <w:sz w:val="22"/>
          <w:rtl/>
        </w:rPr>
        <w:t>שנפרט</w:t>
      </w:r>
      <w:r w:rsidRPr="006D7EDE">
        <w:rPr>
          <w:rStyle w:val="emailstyle17"/>
          <w:rFonts w:cs="David"/>
          <w:color w:val="auto"/>
          <w:sz w:val="22"/>
          <w:rtl/>
        </w:rPr>
        <w:t xml:space="preserve"> </w:t>
      </w:r>
      <w:r w:rsidRPr="006D7EDE">
        <w:rPr>
          <w:rStyle w:val="emailstyle17"/>
          <w:rFonts w:cs="David" w:hint="eastAsia"/>
          <w:color w:val="auto"/>
          <w:sz w:val="22"/>
          <w:rtl/>
        </w:rPr>
        <w:t>להלן</w:t>
      </w:r>
      <w:r w:rsidRPr="006D7EDE">
        <w:rPr>
          <w:rStyle w:val="emailstyle17"/>
          <w:rFonts w:cs="David"/>
          <w:color w:val="auto"/>
          <w:sz w:val="22"/>
          <w:rtl/>
        </w:rPr>
        <w:t xml:space="preserve">, </w:t>
      </w:r>
      <w:r w:rsidRPr="006D7EDE">
        <w:rPr>
          <w:rStyle w:val="emailstyle17"/>
          <w:rFonts w:cs="David" w:hint="eastAsia"/>
          <w:color w:val="auto"/>
          <w:sz w:val="22"/>
          <w:rtl/>
        </w:rPr>
        <w:t>הוראות</w:t>
      </w:r>
      <w:r w:rsidRPr="006D7EDE">
        <w:rPr>
          <w:rStyle w:val="emailstyle17"/>
          <w:rFonts w:cs="David"/>
          <w:color w:val="auto"/>
          <w:sz w:val="22"/>
          <w:rtl/>
        </w:rPr>
        <w:t xml:space="preserve"> </w:t>
      </w:r>
      <w:r w:rsidRPr="006D7EDE">
        <w:rPr>
          <w:rStyle w:val="emailstyle17"/>
          <w:rFonts w:cs="David" w:hint="eastAsia"/>
          <w:color w:val="auto"/>
          <w:sz w:val="22"/>
          <w:rtl/>
        </w:rPr>
        <w:t>החוזה</w:t>
      </w:r>
      <w:r w:rsidRPr="006D7EDE">
        <w:rPr>
          <w:rStyle w:val="emailstyle17"/>
          <w:rFonts w:cs="David"/>
          <w:color w:val="auto"/>
          <w:sz w:val="22"/>
          <w:rtl/>
        </w:rPr>
        <w:t xml:space="preserve"> </w:t>
      </w:r>
      <w:r w:rsidRPr="006D7EDE">
        <w:rPr>
          <w:rStyle w:val="emailstyle17"/>
          <w:rFonts w:cs="David" w:hint="eastAsia"/>
          <w:color w:val="auto"/>
          <w:sz w:val="22"/>
          <w:rtl/>
        </w:rPr>
        <w:t>קובעות</w:t>
      </w:r>
      <w:r w:rsidRPr="006D7EDE">
        <w:rPr>
          <w:rStyle w:val="emailstyle17"/>
          <w:rFonts w:cs="David"/>
          <w:color w:val="auto"/>
          <w:sz w:val="22"/>
          <w:rtl/>
        </w:rPr>
        <w:t xml:space="preserve"> </w:t>
      </w:r>
      <w:r w:rsidRPr="006D7EDE">
        <w:rPr>
          <w:rStyle w:val="emailstyle17"/>
          <w:rFonts w:cs="David" w:hint="eastAsia"/>
          <w:color w:val="auto"/>
          <w:sz w:val="22"/>
          <w:rtl/>
        </w:rPr>
        <w:t>כי</w:t>
      </w:r>
      <w:r w:rsidRPr="006D7EDE">
        <w:rPr>
          <w:rStyle w:val="emailstyle17"/>
          <w:rFonts w:cs="David"/>
          <w:color w:val="auto"/>
          <w:sz w:val="22"/>
          <w:rtl/>
        </w:rPr>
        <w:t xml:space="preserve"> </w:t>
      </w:r>
      <w:r w:rsidRPr="006D7EDE">
        <w:rPr>
          <w:rStyle w:val="emailstyle17"/>
          <w:rFonts w:cs="David" w:hint="eastAsia"/>
          <w:color w:val="auto"/>
          <w:sz w:val="22"/>
          <w:rtl/>
        </w:rPr>
        <w:t>שתי</w:t>
      </w:r>
      <w:r w:rsidRPr="006D7EDE">
        <w:rPr>
          <w:rStyle w:val="emailstyle17"/>
          <w:rFonts w:cs="David"/>
          <w:color w:val="auto"/>
          <w:sz w:val="22"/>
          <w:rtl/>
        </w:rPr>
        <w:t xml:space="preserve"> </w:t>
      </w:r>
      <w:r w:rsidRPr="006D7EDE">
        <w:rPr>
          <w:rStyle w:val="emailstyle17"/>
          <w:rFonts w:cs="David" w:hint="eastAsia"/>
          <w:color w:val="auto"/>
          <w:sz w:val="22"/>
          <w:rtl/>
        </w:rPr>
        <w:t>התקופות</w:t>
      </w:r>
      <w:r w:rsidR="00A33BBF" w:rsidRPr="006D7EDE">
        <w:rPr>
          <w:rStyle w:val="emailstyle17"/>
          <w:rFonts w:cs="David"/>
          <w:color w:val="auto"/>
          <w:sz w:val="22"/>
          <w:rtl/>
        </w:rPr>
        <w:t xml:space="preserve"> שעבד התובע בשירות המדינה (לפי כתב מינוי ובחוזה בכירים) הן תקופות נפרדות לצורך חישוב הפנסיות </w:t>
      </w:r>
      <w:r w:rsidRPr="006D7EDE">
        <w:rPr>
          <w:rStyle w:val="emailstyle17"/>
          <w:rFonts w:cs="David"/>
          <w:color w:val="auto"/>
          <w:sz w:val="22"/>
          <w:rtl/>
        </w:rPr>
        <w:t xml:space="preserve"> </w:t>
      </w:r>
      <w:r w:rsidRPr="006D7EDE">
        <w:rPr>
          <w:rStyle w:val="emailstyle17"/>
          <w:rFonts w:cs="David" w:hint="eastAsia"/>
          <w:b/>
          <w:bCs/>
          <w:color w:val="auto"/>
          <w:sz w:val="22"/>
          <w:rtl/>
        </w:rPr>
        <w:t>מצטרפות</w:t>
      </w:r>
      <w:r w:rsidRPr="006D7EDE">
        <w:rPr>
          <w:rStyle w:val="emailstyle17"/>
          <w:rFonts w:cs="David"/>
          <w:color w:val="auto"/>
          <w:sz w:val="22"/>
          <w:rtl/>
        </w:rPr>
        <w:t xml:space="preserve"> האחת לרעותה:</w:t>
      </w:r>
    </w:p>
    <w:p w14:paraId="1580BE3B" w14:textId="19796C84" w:rsidR="006D7EDE" w:rsidRPr="006D7EDE" w:rsidDel="006D7EDE" w:rsidRDefault="006D7EDE">
      <w:pPr>
        <w:pStyle w:val="11"/>
        <w:numPr>
          <w:ilvl w:val="1"/>
          <w:numId w:val="42"/>
        </w:numPr>
        <w:spacing w:before="0" w:after="240" w:line="360" w:lineRule="auto"/>
        <w:ind w:left="948" w:right="284" w:hanging="567"/>
        <w:rPr>
          <w:del w:id="3173" w:author="Shimon" w:date="2019-08-05T14:10:00Z"/>
          <w:rStyle w:val="emailstyle17"/>
          <w:rFonts w:cs="David"/>
          <w:color w:val="auto"/>
          <w:sz w:val="22"/>
          <w:rtl/>
        </w:rPr>
        <w:pPrChange w:id="3174" w:author="Shimon" w:date="2019-08-05T14:10:00Z">
          <w:pPr>
            <w:pStyle w:val="11"/>
            <w:tabs>
              <w:tab w:val="left" w:pos="566"/>
            </w:tabs>
            <w:spacing w:before="0" w:after="240" w:line="360" w:lineRule="auto"/>
            <w:ind w:left="170" w:firstLine="0"/>
          </w:pPr>
        </w:pPrChange>
      </w:pPr>
    </w:p>
    <w:p w14:paraId="4904B36E" w14:textId="68750E24" w:rsidR="002E4D39" w:rsidRPr="006D7EDE" w:rsidRDefault="00ED08CB">
      <w:pPr>
        <w:pStyle w:val="11"/>
        <w:numPr>
          <w:ilvl w:val="1"/>
          <w:numId w:val="42"/>
        </w:numPr>
        <w:tabs>
          <w:tab w:val="clear" w:pos="792"/>
        </w:tabs>
        <w:spacing w:before="0" w:after="240" w:line="360" w:lineRule="auto"/>
        <w:ind w:left="948" w:right="284" w:hanging="567"/>
        <w:rPr>
          <w:ins w:id="3175" w:author="Shimon" w:date="2019-07-30T17:47:00Z"/>
          <w:rStyle w:val="emailstyle17"/>
          <w:rFonts w:cs="David"/>
          <w:color w:val="auto"/>
          <w:sz w:val="22"/>
          <w:rtl/>
        </w:rPr>
        <w:pPrChange w:id="3176" w:author="Shimon" w:date="2019-08-05T14:10:00Z">
          <w:pPr>
            <w:pStyle w:val="11"/>
            <w:spacing w:before="0" w:after="240" w:line="360" w:lineRule="auto"/>
            <w:ind w:left="1250" w:firstLine="0"/>
          </w:pPr>
        </w:pPrChange>
      </w:pPr>
      <w:r w:rsidRPr="006D7EDE">
        <w:rPr>
          <w:rStyle w:val="emailstyle17"/>
          <w:rFonts w:cs="David" w:hint="eastAsia"/>
          <w:color w:val="auto"/>
          <w:sz w:val="22"/>
          <w:u w:val="single"/>
          <w:rtl/>
        </w:rPr>
        <w:t>סעיף</w:t>
      </w:r>
      <w:r w:rsidRPr="006D7EDE">
        <w:rPr>
          <w:rStyle w:val="emailstyle17"/>
          <w:rFonts w:cs="David"/>
          <w:color w:val="auto"/>
          <w:sz w:val="22"/>
          <w:u w:val="single"/>
          <w:rtl/>
        </w:rPr>
        <w:t xml:space="preserve"> 12 </w:t>
      </w:r>
      <w:r w:rsidRPr="006D7EDE">
        <w:rPr>
          <w:rStyle w:val="emailstyle17"/>
          <w:rFonts w:cs="David" w:hint="eastAsia"/>
          <w:color w:val="auto"/>
          <w:sz w:val="22"/>
          <w:u w:val="single"/>
          <w:rtl/>
        </w:rPr>
        <w:t>לחוזה</w:t>
      </w:r>
      <w:r w:rsidRPr="006D7EDE">
        <w:rPr>
          <w:rStyle w:val="emailstyle17"/>
          <w:rFonts w:cs="David"/>
          <w:color w:val="auto"/>
          <w:sz w:val="22"/>
          <w:u w:val="single"/>
          <w:rtl/>
        </w:rPr>
        <w:t xml:space="preserve"> </w:t>
      </w:r>
      <w:r w:rsidRPr="006D7EDE">
        <w:rPr>
          <w:rStyle w:val="emailstyle17"/>
          <w:rFonts w:cs="David" w:hint="eastAsia"/>
          <w:color w:val="auto"/>
          <w:sz w:val="22"/>
          <w:u w:val="single"/>
          <w:rtl/>
        </w:rPr>
        <w:t>הבכירים</w:t>
      </w:r>
      <w:r w:rsidRPr="006D7EDE">
        <w:rPr>
          <w:rStyle w:val="emailstyle17"/>
          <w:rFonts w:cs="David"/>
          <w:color w:val="auto"/>
          <w:sz w:val="22"/>
          <w:rtl/>
        </w:rPr>
        <w:t xml:space="preserve"> </w:t>
      </w:r>
      <w:r w:rsidR="00C1588C" w:rsidRPr="006D7EDE">
        <w:rPr>
          <w:rStyle w:val="emailstyle17"/>
          <w:rFonts w:cs="David" w:hint="eastAsia"/>
          <w:color w:val="auto"/>
          <w:sz w:val="22"/>
          <w:rtl/>
        </w:rPr>
        <w:t>קובע</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כי</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תקופת</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שירותו</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של</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התובע</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לפי</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החוזה</w:t>
      </w:r>
      <w:r w:rsidR="00C1588C" w:rsidRPr="006D7EDE">
        <w:rPr>
          <w:rStyle w:val="emailstyle17"/>
          <w:rFonts w:cs="David"/>
          <w:color w:val="auto"/>
          <w:sz w:val="22"/>
          <w:rtl/>
        </w:rPr>
        <w:t xml:space="preserve"> "</w:t>
      </w:r>
      <w:r w:rsidR="00C1588C" w:rsidRPr="006D7EDE">
        <w:rPr>
          <w:rStyle w:val="emailstyle17"/>
          <w:rFonts w:cs="David" w:hint="eastAsia"/>
          <w:b/>
          <w:bCs/>
          <w:i/>
          <w:iCs/>
          <w:color w:val="auto"/>
          <w:sz w:val="22"/>
          <w:u w:val="single"/>
          <w:rtl/>
        </w:rPr>
        <w:t>תצור</w:t>
      </w:r>
      <w:r w:rsidR="00C1588C" w:rsidRPr="006D7EDE">
        <w:rPr>
          <w:rStyle w:val="emailstyle17"/>
          <w:rFonts w:cs="David" w:hint="eastAsia"/>
          <w:b/>
          <w:bCs/>
          <w:i/>
          <w:iCs/>
          <w:color w:val="auto"/>
          <w:sz w:val="22"/>
          <w:rtl/>
        </w:rPr>
        <w:t>ף</w:t>
      </w:r>
      <w:r w:rsidR="00C1588C" w:rsidRPr="006D7EDE">
        <w:rPr>
          <w:rStyle w:val="emailstyle17"/>
          <w:rFonts w:cs="David"/>
          <w:b/>
          <w:bCs/>
          <w:i/>
          <w:iCs/>
          <w:color w:val="auto"/>
          <w:sz w:val="22"/>
          <w:rtl/>
        </w:rPr>
        <w:t xml:space="preserve"> </w:t>
      </w:r>
      <w:r w:rsidR="00C1588C" w:rsidRPr="009B7D13">
        <w:rPr>
          <w:rStyle w:val="emailstyle17"/>
          <w:rFonts w:cs="David" w:hint="eastAsia"/>
          <w:i/>
          <w:iCs/>
          <w:color w:val="auto"/>
          <w:sz w:val="22"/>
          <w:rtl/>
          <w:rPrChange w:id="3177" w:author="Shimon" w:date="2019-08-05T18:24:00Z">
            <w:rPr>
              <w:rStyle w:val="emailstyle17"/>
              <w:rFonts w:cs="David" w:hint="eastAsia"/>
              <w:b/>
              <w:bCs/>
              <w:i/>
              <w:iCs/>
              <w:color w:val="auto"/>
              <w:sz w:val="22"/>
              <w:rtl/>
            </w:rPr>
          </w:rPrChange>
        </w:rPr>
        <w:t>לתקופת</w:t>
      </w:r>
      <w:r w:rsidR="00C1588C" w:rsidRPr="009B7D13">
        <w:rPr>
          <w:rStyle w:val="emailstyle17"/>
          <w:rFonts w:cs="David"/>
          <w:i/>
          <w:iCs/>
          <w:color w:val="auto"/>
          <w:sz w:val="22"/>
          <w:rtl/>
          <w:rPrChange w:id="3178" w:author="Shimon" w:date="2019-08-05T18:24:00Z">
            <w:rPr>
              <w:rStyle w:val="emailstyle17"/>
              <w:rFonts w:cs="David"/>
              <w:b/>
              <w:bCs/>
              <w:i/>
              <w:iCs/>
              <w:color w:val="auto"/>
              <w:sz w:val="22"/>
              <w:rtl/>
            </w:rPr>
          </w:rPrChange>
        </w:rPr>
        <w:t xml:space="preserve"> שירותו על פי כתב המינוי (להלן </w:t>
      </w:r>
      <w:ins w:id="3179" w:author="Shimon" w:date="2019-07-26T14:45:00Z">
        <w:r w:rsidR="00D17D80" w:rsidRPr="009B7D13">
          <w:rPr>
            <w:rStyle w:val="emailstyle17"/>
            <w:rFonts w:cs="David" w:hint="eastAsia"/>
            <w:i/>
            <w:iCs/>
            <w:color w:val="auto"/>
            <w:sz w:val="22"/>
            <w:rtl/>
            <w:rPrChange w:id="3180" w:author="Shimon" w:date="2019-08-05T18:24:00Z">
              <w:rPr>
                <w:rStyle w:val="emailstyle17"/>
                <w:rFonts w:cs="David" w:hint="eastAsia"/>
                <w:b/>
                <w:bCs/>
                <w:i/>
                <w:iCs/>
                <w:color w:val="auto"/>
                <w:sz w:val="22"/>
                <w:rtl/>
              </w:rPr>
            </w:rPrChange>
          </w:rPr>
          <w:t>ביחד</w:t>
        </w:r>
        <w:r w:rsidR="00D17D80" w:rsidRPr="009B7D13">
          <w:rPr>
            <w:rStyle w:val="emailstyle17"/>
            <w:rFonts w:cs="David"/>
            <w:i/>
            <w:iCs/>
            <w:color w:val="auto"/>
            <w:sz w:val="22"/>
            <w:rtl/>
            <w:rPrChange w:id="3181" w:author="Shimon" w:date="2019-08-05T18:24:00Z">
              <w:rPr>
                <w:rStyle w:val="emailstyle17"/>
                <w:rFonts w:cs="David"/>
                <w:b/>
                <w:bCs/>
                <w:i/>
                <w:iCs/>
                <w:color w:val="auto"/>
                <w:sz w:val="22"/>
                <w:rtl/>
              </w:rPr>
            </w:rPrChange>
          </w:rPr>
          <w:t xml:space="preserve">: </w:t>
        </w:r>
      </w:ins>
      <w:r w:rsidR="00C1588C" w:rsidRPr="009B7D13">
        <w:rPr>
          <w:rStyle w:val="emailstyle17"/>
          <w:rFonts w:cs="David"/>
          <w:i/>
          <w:iCs/>
          <w:color w:val="auto"/>
          <w:sz w:val="22"/>
          <w:rtl/>
          <w:rPrChange w:id="3182" w:author="Shimon" w:date="2019-08-05T18:24:00Z">
            <w:rPr>
              <w:rStyle w:val="emailstyle17"/>
              <w:rFonts w:cs="David"/>
              <w:b/>
              <w:bCs/>
              <w:i/>
              <w:iCs/>
              <w:color w:val="auto"/>
              <w:sz w:val="22"/>
              <w:rtl/>
            </w:rPr>
          </w:rPrChange>
        </w:rPr>
        <w:t xml:space="preserve">– תקופת השירות הכוללת) לעניין הזכות </w:t>
      </w:r>
      <w:r w:rsidR="00C1588C" w:rsidRPr="009B7D13">
        <w:rPr>
          <w:rStyle w:val="emailstyle17"/>
          <w:rFonts w:cs="David" w:hint="eastAsia"/>
          <w:i/>
          <w:iCs/>
          <w:color w:val="auto"/>
          <w:sz w:val="22"/>
          <w:rtl/>
          <w:rPrChange w:id="3183" w:author="Shimon" w:date="2019-08-05T18:24:00Z">
            <w:rPr>
              <w:rStyle w:val="emailstyle17"/>
              <w:rFonts w:cs="David" w:hint="eastAsia"/>
              <w:b/>
              <w:bCs/>
              <w:i/>
              <w:iCs/>
              <w:color w:val="auto"/>
              <w:sz w:val="22"/>
              <w:rtl/>
            </w:rPr>
          </w:rPrChange>
        </w:rPr>
        <w:t>לגימלאות</w:t>
      </w:r>
      <w:r w:rsidR="00C1588C" w:rsidRPr="006D7EDE">
        <w:rPr>
          <w:rStyle w:val="emailstyle17"/>
          <w:rFonts w:cs="David"/>
          <w:b/>
          <w:bCs/>
          <w:i/>
          <w:iCs/>
          <w:color w:val="auto"/>
          <w:sz w:val="22"/>
          <w:rtl/>
        </w:rPr>
        <w:t xml:space="preserve"> ..</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בכפוף</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לתנאים</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שקבע</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חוזה</w:t>
      </w:r>
      <w:r w:rsidR="00C1588C" w:rsidRPr="006D7EDE">
        <w:rPr>
          <w:rStyle w:val="emailstyle17"/>
          <w:rFonts w:cs="David"/>
          <w:color w:val="auto"/>
          <w:sz w:val="22"/>
          <w:rtl/>
        </w:rPr>
        <w:t xml:space="preserve"> </w:t>
      </w:r>
      <w:r w:rsidR="00C1588C" w:rsidRPr="006D7EDE">
        <w:rPr>
          <w:rStyle w:val="emailstyle17"/>
          <w:rFonts w:cs="David" w:hint="eastAsia"/>
          <w:color w:val="auto"/>
          <w:sz w:val="22"/>
          <w:rtl/>
        </w:rPr>
        <w:t>הבכירים</w:t>
      </w:r>
      <w:ins w:id="3184" w:author="Shimon" w:date="2019-07-25T23:08:00Z">
        <w:r w:rsidR="0029756F" w:rsidRPr="006D7EDE">
          <w:rPr>
            <w:rStyle w:val="emailstyle17"/>
            <w:rFonts w:cs="David"/>
            <w:color w:val="auto"/>
            <w:sz w:val="22"/>
            <w:rtl/>
          </w:rPr>
          <w:t>,</w:t>
        </w:r>
      </w:ins>
      <w:del w:id="3185" w:author="Shimon" w:date="2019-07-25T23:08:00Z">
        <w:r w:rsidR="00C1588C" w:rsidRPr="006D7EDE" w:rsidDel="0029756F">
          <w:rPr>
            <w:rStyle w:val="emailstyle17"/>
            <w:rFonts w:cs="David"/>
            <w:color w:val="auto"/>
            <w:sz w:val="22"/>
            <w:rtl/>
          </w:rPr>
          <w:delText>.</w:delText>
        </w:r>
      </w:del>
      <w:ins w:id="3186" w:author="Shimon" w:date="2019-07-30T17:47:00Z">
        <w:r w:rsidR="002E4D39" w:rsidRPr="006D7EDE">
          <w:rPr>
            <w:rStyle w:val="emailstyle17"/>
            <w:rFonts w:cs="David"/>
            <w:color w:val="auto"/>
            <w:sz w:val="22"/>
            <w:rtl/>
          </w:rPr>
          <w:t xml:space="preserve"> </w:t>
        </w:r>
      </w:ins>
    </w:p>
    <w:p w14:paraId="5B498100" w14:textId="544B6DD3" w:rsidR="004056A5" w:rsidRDefault="002E4D39">
      <w:pPr>
        <w:pStyle w:val="11"/>
        <w:spacing w:before="0" w:after="240" w:line="360" w:lineRule="auto"/>
        <w:ind w:left="665" w:right="142" w:firstLine="0"/>
        <w:rPr>
          <w:ins w:id="3187" w:author="Shimon" w:date="2019-07-30T17:51:00Z"/>
          <w:rStyle w:val="emailstyle17"/>
          <w:rFonts w:cs="David"/>
          <w:color w:val="auto"/>
          <w:sz w:val="22"/>
          <w:rtl/>
        </w:rPr>
        <w:pPrChange w:id="3188" w:author="Shimon" w:date="2019-08-05T14:14:00Z">
          <w:pPr>
            <w:pStyle w:val="11"/>
            <w:spacing w:before="0" w:after="240" w:line="360" w:lineRule="auto"/>
            <w:ind w:left="1250" w:firstLine="0"/>
          </w:pPr>
        </w:pPrChange>
      </w:pPr>
      <w:r>
        <w:rPr>
          <w:rStyle w:val="emailstyle17"/>
          <w:rFonts w:cs="David" w:hint="cs"/>
          <w:color w:val="auto"/>
          <w:sz w:val="22"/>
          <w:rtl/>
        </w:rPr>
        <w:t xml:space="preserve">בהתאם, ועל פי לשון החוזה, זכאי התובע לפנסיה תקציבית בגין כל </w:t>
      </w:r>
      <w:ins w:id="3189" w:author="Shimon" w:date="2019-08-05T14:13:00Z">
        <w:r w:rsidR="006D7EDE">
          <w:rPr>
            <w:rStyle w:val="emailstyle17"/>
            <w:rFonts w:cs="David" w:hint="cs"/>
            <w:color w:val="auto"/>
            <w:sz w:val="22"/>
            <w:rtl/>
          </w:rPr>
          <w:t>אחת מ</w:t>
        </w:r>
      </w:ins>
      <w:r>
        <w:rPr>
          <w:rStyle w:val="emailstyle17"/>
          <w:rFonts w:cs="David" w:hint="cs"/>
          <w:color w:val="auto"/>
          <w:sz w:val="22"/>
          <w:rtl/>
        </w:rPr>
        <w:t>תקופ</w:t>
      </w:r>
      <w:ins w:id="3190" w:author="Shimon" w:date="2019-08-05T14:13:00Z">
        <w:r w:rsidR="006D7EDE">
          <w:rPr>
            <w:rStyle w:val="emailstyle17"/>
            <w:rFonts w:cs="David" w:hint="cs"/>
            <w:color w:val="auto"/>
            <w:sz w:val="22"/>
            <w:rtl/>
          </w:rPr>
          <w:t>ו</w:t>
        </w:r>
      </w:ins>
      <w:r>
        <w:rPr>
          <w:rStyle w:val="emailstyle17"/>
          <w:rFonts w:cs="David" w:hint="cs"/>
          <w:color w:val="auto"/>
          <w:sz w:val="22"/>
          <w:rtl/>
        </w:rPr>
        <w:t>ת השירות</w:t>
      </w:r>
      <w:del w:id="3191" w:author="Shimon" w:date="2019-08-05T14:12:00Z">
        <w:r w:rsidDel="006D7EDE">
          <w:rPr>
            <w:rStyle w:val="emailstyle17"/>
            <w:rFonts w:cs="David" w:hint="cs"/>
            <w:color w:val="auto"/>
            <w:sz w:val="22"/>
            <w:rtl/>
          </w:rPr>
          <w:delText xml:space="preserve"> בחוזה </w:delText>
        </w:r>
        <w:r w:rsidR="004056A5" w:rsidDel="006D7EDE">
          <w:rPr>
            <w:rStyle w:val="emailstyle17"/>
            <w:rFonts w:cs="David" w:hint="cs"/>
            <w:color w:val="auto"/>
            <w:sz w:val="22"/>
            <w:rtl/>
          </w:rPr>
          <w:delText>:</w:delText>
        </w:r>
      </w:del>
      <w:ins w:id="3192" w:author="Shimon" w:date="2019-08-05T14:12:00Z">
        <w:r w:rsidR="006D7EDE">
          <w:rPr>
            <w:rStyle w:val="emailstyle17"/>
            <w:rFonts w:cs="David" w:hint="cs"/>
            <w:color w:val="auto"/>
            <w:sz w:val="22"/>
            <w:rtl/>
          </w:rPr>
          <w:t xml:space="preserve">:  </w:t>
        </w:r>
      </w:ins>
      <w:ins w:id="3193" w:author="Shimon" w:date="2019-07-30T17:51:00Z">
        <w:r w:rsidR="004056A5">
          <w:rPr>
            <w:rStyle w:val="emailstyle17"/>
            <w:rFonts w:cs="David" w:hint="cs"/>
            <w:color w:val="auto"/>
            <w:sz w:val="22"/>
            <w:rtl/>
          </w:rPr>
          <w:t>פנסיה בגין תקופת החוזה</w:t>
        </w:r>
      </w:ins>
      <w:ins w:id="3194" w:author="Shimon" w:date="2019-08-05T14:13:00Z">
        <w:r w:rsidR="006D7EDE">
          <w:rPr>
            <w:rStyle w:val="emailstyle17"/>
            <w:rFonts w:cs="David" w:hint="cs"/>
            <w:color w:val="auto"/>
            <w:sz w:val="22"/>
            <w:rtl/>
          </w:rPr>
          <w:t>,</w:t>
        </w:r>
      </w:ins>
      <w:ins w:id="3195" w:author="Shimon" w:date="2019-07-30T17:51:00Z">
        <w:r w:rsidR="004056A5">
          <w:rPr>
            <w:rStyle w:val="emailstyle17"/>
            <w:rFonts w:cs="David" w:hint="cs"/>
            <w:color w:val="auto"/>
            <w:sz w:val="22"/>
            <w:rtl/>
          </w:rPr>
          <w:t xml:space="preserve"> </w:t>
        </w:r>
      </w:ins>
      <w:ins w:id="3196" w:author="Shimon" w:date="2019-07-30T18:09:00Z">
        <w:r w:rsidR="00FC5D37" w:rsidRPr="00FC5D37">
          <w:rPr>
            <w:rStyle w:val="emailstyle17"/>
            <w:rFonts w:cs="David" w:hint="eastAsia"/>
            <w:b/>
            <w:bCs/>
            <w:color w:val="auto"/>
            <w:sz w:val="22"/>
            <w:rtl/>
            <w:rPrChange w:id="3197" w:author="Shimon" w:date="2019-07-30T18:10:00Z">
              <w:rPr>
                <w:rStyle w:val="emailstyle17"/>
                <w:rFonts w:cs="David" w:hint="eastAsia"/>
                <w:color w:val="auto"/>
                <w:sz w:val="22"/>
                <w:rtl/>
              </w:rPr>
            </w:rPrChange>
          </w:rPr>
          <w:t>בנוסף</w:t>
        </w:r>
      </w:ins>
      <w:ins w:id="3198" w:author="Shimon" w:date="2019-07-30T17:51:00Z">
        <w:r w:rsidR="00FC5D37">
          <w:rPr>
            <w:rStyle w:val="emailstyle17"/>
            <w:rFonts w:cs="David" w:hint="cs"/>
            <w:color w:val="auto"/>
            <w:sz w:val="22"/>
            <w:rtl/>
          </w:rPr>
          <w:t xml:space="preserve"> </w:t>
        </w:r>
      </w:ins>
      <w:ins w:id="3199" w:author="Shimon" w:date="2019-07-30T18:10:00Z">
        <w:r w:rsidR="00FC5D37" w:rsidRPr="00FC5D37">
          <w:rPr>
            <w:rStyle w:val="emailstyle17"/>
            <w:rFonts w:cs="David" w:hint="eastAsia"/>
            <w:b/>
            <w:bCs/>
            <w:color w:val="auto"/>
            <w:sz w:val="22"/>
            <w:rtl/>
            <w:rPrChange w:id="3200" w:author="Shimon" w:date="2019-07-30T18:10:00Z">
              <w:rPr>
                <w:rStyle w:val="emailstyle17"/>
                <w:rFonts w:cs="David" w:hint="eastAsia"/>
                <w:color w:val="auto"/>
                <w:sz w:val="22"/>
                <w:rtl/>
              </w:rPr>
            </w:rPrChange>
          </w:rPr>
          <w:t>ובנפרד</w:t>
        </w:r>
        <w:r w:rsidR="00FC5D37">
          <w:rPr>
            <w:rStyle w:val="emailstyle17"/>
            <w:rFonts w:cs="David" w:hint="cs"/>
            <w:color w:val="auto"/>
            <w:sz w:val="22"/>
            <w:rtl/>
          </w:rPr>
          <w:t xml:space="preserve"> מה</w:t>
        </w:r>
      </w:ins>
      <w:ins w:id="3201" w:author="Shimon" w:date="2019-07-30T17:51:00Z">
        <w:r w:rsidR="004056A5">
          <w:rPr>
            <w:rStyle w:val="emailstyle17"/>
            <w:rFonts w:cs="David" w:hint="cs"/>
            <w:color w:val="auto"/>
            <w:sz w:val="22"/>
            <w:rtl/>
          </w:rPr>
          <w:t>פנסיה בגין תקופת כתב ה</w:t>
        </w:r>
      </w:ins>
      <w:ins w:id="3202" w:author="Shimon" w:date="2019-07-30T17:52:00Z">
        <w:r w:rsidR="004056A5">
          <w:rPr>
            <w:rStyle w:val="emailstyle17"/>
            <w:rFonts w:cs="David" w:hint="cs"/>
            <w:color w:val="auto"/>
            <w:sz w:val="22"/>
            <w:rtl/>
          </w:rPr>
          <w:t>מינוי</w:t>
        </w:r>
      </w:ins>
      <w:ins w:id="3203" w:author="Shimon" w:date="2019-07-30T18:10:00Z">
        <w:r w:rsidR="00FC5D37">
          <w:rPr>
            <w:rStyle w:val="emailstyle17"/>
            <w:rFonts w:cs="David" w:hint="cs"/>
            <w:color w:val="auto"/>
            <w:sz w:val="22"/>
            <w:rtl/>
          </w:rPr>
          <w:t xml:space="preserve">, </w:t>
        </w:r>
      </w:ins>
      <w:del w:id="3204" w:author="Shimon" w:date="2019-07-30T18:10:00Z">
        <w:r w:rsidR="004056A5" w:rsidRPr="004056A5" w:rsidDel="00FC5D37">
          <w:rPr>
            <w:rStyle w:val="emailstyle17"/>
            <w:rFonts w:cs="David" w:hint="cs"/>
            <w:color w:val="auto"/>
            <w:sz w:val="22"/>
            <w:rtl/>
          </w:rPr>
          <w:delText xml:space="preserve"> </w:delText>
        </w:r>
      </w:del>
      <w:ins w:id="3205" w:author="Shimon" w:date="2019-07-30T17:47:00Z">
        <w:r w:rsidR="004056A5">
          <w:rPr>
            <w:rStyle w:val="emailstyle17"/>
            <w:rFonts w:cs="David" w:hint="cs"/>
            <w:color w:val="auto"/>
            <w:sz w:val="22"/>
            <w:rtl/>
          </w:rPr>
          <w:t>ללא הגבלה כלשהי או שקלול כלשהו</w:t>
        </w:r>
      </w:ins>
      <w:del w:id="3206" w:author="Shimon" w:date="2019-08-05T14:13:00Z">
        <w:r w:rsidR="004056A5" w:rsidDel="006D7EDE">
          <w:rPr>
            <w:rStyle w:val="emailstyle17"/>
            <w:rFonts w:cs="David" w:hint="cs"/>
            <w:color w:val="auto"/>
            <w:sz w:val="22"/>
            <w:rtl/>
          </w:rPr>
          <w:delText>:</w:delText>
        </w:r>
      </w:del>
      <w:ins w:id="3207" w:author="Shimon" w:date="2019-07-30T17:51:00Z">
        <w:r w:rsidR="004056A5">
          <w:rPr>
            <w:rStyle w:val="emailstyle17"/>
            <w:rFonts w:cs="David" w:hint="cs"/>
            <w:color w:val="auto"/>
            <w:sz w:val="22"/>
            <w:rtl/>
          </w:rPr>
          <w:t xml:space="preserve">. </w:t>
        </w:r>
      </w:ins>
    </w:p>
    <w:p w14:paraId="66F24F6F" w14:textId="0721357E" w:rsidR="00C30CB0" w:rsidDel="00A33FC0" w:rsidRDefault="004056A5" w:rsidP="00A33FC0">
      <w:pPr>
        <w:pStyle w:val="11"/>
        <w:numPr>
          <w:ilvl w:val="1"/>
          <w:numId w:val="42"/>
        </w:numPr>
        <w:tabs>
          <w:tab w:val="clear" w:pos="792"/>
        </w:tabs>
        <w:spacing w:before="0" w:line="360" w:lineRule="auto"/>
        <w:ind w:left="665" w:right="142" w:hanging="425"/>
        <w:rPr>
          <w:del w:id="3208" w:author="Shimon" w:date="2019-08-14T17:34:00Z"/>
          <w:rStyle w:val="emailstyle17"/>
          <w:rFonts w:cs="David"/>
          <w:color w:val="auto"/>
          <w:sz w:val="22"/>
        </w:rPr>
        <w:pPrChange w:id="3209" w:author="Shimon" w:date="2019-08-14T17:34:00Z">
          <w:pPr>
            <w:pStyle w:val="11"/>
            <w:spacing w:before="0" w:after="240" w:line="360" w:lineRule="auto"/>
            <w:ind w:left="1250" w:firstLine="0"/>
          </w:pPr>
        </w:pPrChange>
      </w:pPr>
      <w:del w:id="3210" w:author="Shimon" w:date="2019-08-05T14:15:00Z">
        <w:r w:rsidRPr="004056A5" w:rsidDel="006D7EDE">
          <w:rPr>
            <w:rStyle w:val="emailstyle17"/>
            <w:rFonts w:cs="David" w:hint="cs"/>
            <w:color w:val="auto"/>
            <w:sz w:val="22"/>
            <w:rtl/>
          </w:rPr>
          <w:delText xml:space="preserve">  </w:delText>
        </w:r>
      </w:del>
    </w:p>
    <w:p w14:paraId="336737D7" w14:textId="688DEF7B" w:rsidR="00ED08CB" w:rsidRDefault="00C30CB0">
      <w:pPr>
        <w:pStyle w:val="11"/>
        <w:spacing w:before="0" w:after="240" w:line="360" w:lineRule="auto"/>
        <w:ind w:left="665" w:right="142" w:firstLine="0"/>
        <w:rPr>
          <w:ins w:id="3211" w:author="Shimon" w:date="2019-07-30T15:30:00Z"/>
          <w:rStyle w:val="emailstyle17"/>
          <w:rFonts w:cs="David"/>
          <w:color w:val="auto"/>
          <w:sz w:val="22"/>
          <w:rtl/>
        </w:rPr>
        <w:pPrChange w:id="3212" w:author="Shimon" w:date="2019-08-05T14:23:00Z">
          <w:pPr>
            <w:pStyle w:val="11"/>
            <w:spacing w:before="0" w:after="240" w:line="360" w:lineRule="auto"/>
            <w:ind w:left="1250" w:firstLine="0"/>
          </w:pPr>
        </w:pPrChange>
      </w:pPr>
      <w:ins w:id="3213" w:author="Shimon" w:date="2019-07-30T15:41:00Z">
        <w:r>
          <w:rPr>
            <w:rStyle w:val="emailstyle17"/>
            <w:rFonts w:cs="David" w:hint="cs"/>
            <w:color w:val="auto"/>
            <w:sz w:val="22"/>
            <w:rtl/>
          </w:rPr>
          <w:t>.</w:t>
        </w:r>
      </w:ins>
      <w:ins w:id="3214" w:author="Shimon" w:date="2019-07-30T15:40:00Z">
        <w:r>
          <w:rPr>
            <w:rStyle w:val="emailstyle17"/>
            <w:rFonts w:cs="David" w:hint="cs"/>
            <w:color w:val="auto"/>
            <w:sz w:val="22"/>
            <w:rtl/>
          </w:rPr>
          <w:t xml:space="preserve"> </w:t>
        </w:r>
      </w:ins>
      <w:ins w:id="3215" w:author="Shimon" w:date="2019-07-30T15:42:00Z">
        <w:r>
          <w:rPr>
            <w:rStyle w:val="emailstyle17"/>
            <w:rFonts w:cs="David" w:hint="cs"/>
            <w:color w:val="auto"/>
            <w:sz w:val="22"/>
            <w:rtl/>
          </w:rPr>
          <w:t xml:space="preserve"> </w:t>
        </w:r>
      </w:ins>
      <w:ins w:id="3216" w:author="Shimon" w:date="2019-07-30T15:30:00Z">
        <w:r w:rsidR="00710C97">
          <w:rPr>
            <w:rStyle w:val="emailstyle17"/>
            <w:rFonts w:cs="David" w:hint="cs"/>
            <w:color w:val="auto"/>
            <w:sz w:val="22"/>
            <w:rtl/>
          </w:rPr>
          <w:t xml:space="preserve"> </w:t>
        </w:r>
      </w:ins>
    </w:p>
    <w:p w14:paraId="4A3ABF3E" w14:textId="49D78912" w:rsidR="00C30CB0" w:rsidRPr="00337F2F" w:rsidRDefault="00C30CB0">
      <w:pPr>
        <w:pStyle w:val="11"/>
        <w:numPr>
          <w:ilvl w:val="1"/>
          <w:numId w:val="42"/>
        </w:numPr>
        <w:tabs>
          <w:tab w:val="clear" w:pos="792"/>
        </w:tabs>
        <w:spacing w:before="0" w:line="360" w:lineRule="auto"/>
        <w:ind w:left="665" w:right="142" w:hanging="426"/>
        <w:rPr>
          <w:ins w:id="3217" w:author="Shimon" w:date="2019-07-30T15:44:00Z"/>
          <w:rStyle w:val="emailstyle17"/>
          <w:rFonts w:cs="David"/>
          <w:color w:val="auto"/>
          <w:sz w:val="22"/>
        </w:rPr>
        <w:pPrChange w:id="3218" w:author="Shimon" w:date="2019-08-05T14:24:00Z">
          <w:pPr>
            <w:pStyle w:val="11"/>
            <w:numPr>
              <w:ilvl w:val="1"/>
              <w:numId w:val="42"/>
            </w:numPr>
            <w:tabs>
              <w:tab w:val="num" w:pos="792"/>
              <w:tab w:val="left" w:pos="1250"/>
            </w:tabs>
            <w:spacing w:before="0" w:line="360" w:lineRule="auto"/>
            <w:ind w:left="1247" w:right="792" w:hanging="720"/>
          </w:pPr>
        </w:pPrChange>
      </w:pPr>
      <w:ins w:id="3219" w:author="Shimon" w:date="2019-07-30T15:44:00Z">
        <w:r w:rsidRPr="00337F2F">
          <w:rPr>
            <w:rStyle w:val="emailstyle17"/>
            <w:rFonts w:cs="David" w:hint="eastAsia"/>
            <w:color w:val="auto"/>
            <w:sz w:val="22"/>
            <w:rtl/>
          </w:rPr>
          <w:t>מבלי</w:t>
        </w:r>
        <w:r w:rsidRPr="00337F2F">
          <w:rPr>
            <w:rStyle w:val="emailstyle17"/>
            <w:rFonts w:cs="David"/>
            <w:color w:val="auto"/>
            <w:sz w:val="22"/>
            <w:rtl/>
          </w:rPr>
          <w:t xml:space="preserve"> לגרוע מהטענה כי לשונו המפורשת של חוזה הבכירים קובעת כי </w:t>
        </w:r>
        <w:r>
          <w:rPr>
            <w:rStyle w:val="emailstyle17"/>
            <w:rFonts w:cs="David" w:hint="cs"/>
            <w:color w:val="auto"/>
            <w:sz w:val="22"/>
            <w:rtl/>
          </w:rPr>
          <w:t>הפנסיות נפרדות לכל תקופה והן יצורפו בלא שקלול או הגבלה כלשהי</w:t>
        </w:r>
        <w:r w:rsidRPr="00337F2F">
          <w:rPr>
            <w:rStyle w:val="emailstyle17"/>
            <w:rFonts w:cs="David"/>
            <w:color w:val="auto"/>
            <w:sz w:val="22"/>
            <w:rtl/>
          </w:rPr>
          <w:t>,</w:t>
        </w:r>
      </w:ins>
      <w:r w:rsidR="004056A5">
        <w:rPr>
          <w:rStyle w:val="emailstyle17"/>
          <w:rFonts w:cs="David" w:hint="cs"/>
          <w:color w:val="auto"/>
          <w:sz w:val="22"/>
          <w:rtl/>
        </w:rPr>
        <w:t xml:space="preserve"> </w:t>
      </w:r>
      <w:ins w:id="3220" w:author="Shimon" w:date="2019-07-30T15:44:00Z">
        <w:r w:rsidRPr="00337F2F">
          <w:rPr>
            <w:rStyle w:val="emailstyle17"/>
            <w:rFonts w:cs="David" w:hint="eastAsia"/>
            <w:color w:val="auto"/>
            <w:sz w:val="22"/>
            <w:rtl/>
          </w:rPr>
          <w:t>הנתבעת</w:t>
        </w:r>
        <w:r w:rsidRPr="00337F2F">
          <w:rPr>
            <w:rStyle w:val="emailstyle17"/>
            <w:rFonts w:cs="David"/>
            <w:color w:val="auto"/>
            <w:sz w:val="22"/>
            <w:rtl/>
          </w:rPr>
          <w:t xml:space="preserve"> </w:t>
        </w:r>
        <w:r w:rsidRPr="00337F2F">
          <w:rPr>
            <w:rStyle w:val="emailstyle17"/>
            <w:rFonts w:cs="David" w:hint="eastAsia"/>
            <w:color w:val="auto"/>
            <w:sz w:val="22"/>
            <w:rtl/>
          </w:rPr>
          <w:t>עצמה</w:t>
        </w:r>
        <w:r w:rsidRPr="00337F2F">
          <w:rPr>
            <w:rStyle w:val="emailstyle17"/>
            <w:rFonts w:cs="David"/>
            <w:color w:val="auto"/>
            <w:sz w:val="22"/>
            <w:rtl/>
          </w:rPr>
          <w:t xml:space="preserve"> </w:t>
        </w:r>
        <w:r w:rsidRPr="00337F2F">
          <w:rPr>
            <w:rStyle w:val="emailstyle17"/>
            <w:rFonts w:cs="David" w:hint="eastAsia"/>
            <w:color w:val="auto"/>
            <w:sz w:val="22"/>
            <w:rtl/>
          </w:rPr>
          <w:t>מתייחסת</w:t>
        </w:r>
        <w:r w:rsidRPr="00337F2F">
          <w:rPr>
            <w:rStyle w:val="emailstyle17"/>
            <w:rFonts w:cs="David"/>
            <w:color w:val="auto"/>
            <w:sz w:val="22"/>
            <w:rtl/>
          </w:rPr>
          <w:t xml:space="preserve"> </w:t>
        </w:r>
        <w:r w:rsidRPr="00337F2F">
          <w:rPr>
            <w:rStyle w:val="emailstyle17"/>
            <w:rFonts w:cs="David" w:hint="eastAsia"/>
            <w:color w:val="auto"/>
            <w:sz w:val="22"/>
            <w:rtl/>
          </w:rPr>
          <w:t>לשתי</w:t>
        </w:r>
        <w:r w:rsidRPr="00337F2F">
          <w:rPr>
            <w:rStyle w:val="emailstyle17"/>
            <w:rFonts w:cs="David"/>
            <w:color w:val="auto"/>
            <w:sz w:val="22"/>
            <w:rtl/>
          </w:rPr>
          <w:t xml:space="preserve"> </w:t>
        </w:r>
        <w:r w:rsidRPr="00337F2F">
          <w:rPr>
            <w:rStyle w:val="emailstyle17"/>
            <w:rFonts w:cs="David" w:hint="eastAsia"/>
            <w:color w:val="auto"/>
            <w:sz w:val="22"/>
            <w:rtl/>
          </w:rPr>
          <w:t>התקופות</w:t>
        </w:r>
        <w:r w:rsidRPr="00337F2F">
          <w:rPr>
            <w:rStyle w:val="emailstyle17"/>
            <w:rFonts w:cs="David"/>
            <w:color w:val="auto"/>
            <w:sz w:val="22"/>
            <w:rtl/>
          </w:rPr>
          <w:t xml:space="preserve"> </w:t>
        </w:r>
        <w:r>
          <w:rPr>
            <w:rStyle w:val="emailstyle17"/>
            <w:rFonts w:cs="David" w:hint="cs"/>
            <w:color w:val="auto"/>
            <w:sz w:val="22"/>
            <w:rtl/>
          </w:rPr>
          <w:t xml:space="preserve">ולשתי הפנסיות </w:t>
        </w:r>
        <w:r w:rsidRPr="00337F2F">
          <w:rPr>
            <w:rStyle w:val="emailstyle17"/>
            <w:rFonts w:cs="David" w:hint="eastAsia"/>
            <w:color w:val="auto"/>
            <w:sz w:val="22"/>
            <w:rtl/>
          </w:rPr>
          <w:t>בנפרד</w:t>
        </w:r>
        <w:r w:rsidRPr="00337F2F">
          <w:rPr>
            <w:rStyle w:val="emailstyle17"/>
            <w:rFonts w:cs="David"/>
            <w:color w:val="auto"/>
            <w:sz w:val="22"/>
            <w:rtl/>
          </w:rPr>
          <w:t>.</w:t>
        </w:r>
      </w:ins>
    </w:p>
    <w:p w14:paraId="1F112B4E" w14:textId="1520CDAA" w:rsidR="00710C97" w:rsidRPr="00F472EC" w:rsidRDefault="00C30CB0">
      <w:pPr>
        <w:pStyle w:val="11"/>
        <w:spacing w:before="0" w:after="240" w:line="360" w:lineRule="auto"/>
        <w:ind w:left="665" w:right="142" w:firstLine="0"/>
        <w:rPr>
          <w:rStyle w:val="emailstyle17"/>
          <w:rFonts w:cs="David"/>
          <w:color w:val="2E74B5" w:themeColor="accent1" w:themeShade="BF"/>
          <w:sz w:val="22"/>
          <w:rPrChange w:id="3221" w:author="Shimon" w:date="2019-08-05T18:26:00Z">
            <w:rPr>
              <w:rStyle w:val="emailstyle17"/>
              <w:rFonts w:cs="David"/>
              <w:color w:val="auto"/>
              <w:sz w:val="22"/>
            </w:rPr>
          </w:rPrChange>
        </w:rPr>
        <w:pPrChange w:id="3222" w:author="Shimon" w:date="2019-07-30T15:30:00Z">
          <w:pPr>
            <w:pStyle w:val="11"/>
            <w:spacing w:before="0" w:after="240" w:line="360" w:lineRule="auto"/>
            <w:ind w:left="1250" w:firstLine="0"/>
          </w:pPr>
        </w:pPrChange>
      </w:pPr>
      <w:ins w:id="3223" w:author="Shimon" w:date="2019-07-30T15:44:00Z">
        <w:r w:rsidRPr="00732CC7">
          <w:rPr>
            <w:rStyle w:val="emailstyle17"/>
            <w:rFonts w:cs="David" w:hint="eastAsia"/>
            <w:color w:val="auto"/>
            <w:sz w:val="22"/>
            <w:rtl/>
          </w:rPr>
          <w:t>כך</w:t>
        </w:r>
        <w:r w:rsidRPr="00732CC7">
          <w:rPr>
            <w:rStyle w:val="emailstyle17"/>
            <w:rFonts w:cs="David"/>
            <w:color w:val="auto"/>
            <w:sz w:val="22"/>
            <w:rtl/>
          </w:rPr>
          <w:t xml:space="preserve">, בתלוש </w:t>
        </w:r>
        <w:r w:rsidRPr="00732CC7">
          <w:rPr>
            <w:rStyle w:val="emailstyle17"/>
            <w:rFonts w:cs="David" w:hint="eastAsia"/>
            <w:color w:val="auto"/>
            <w:sz w:val="22"/>
            <w:rtl/>
          </w:rPr>
          <w:t>הגימלה</w:t>
        </w:r>
        <w:r w:rsidRPr="00732CC7">
          <w:rPr>
            <w:rStyle w:val="emailstyle17"/>
            <w:rFonts w:cs="David"/>
            <w:color w:val="auto"/>
            <w:sz w:val="22"/>
            <w:rtl/>
          </w:rPr>
          <w:t xml:space="preserve"> שמנפיקה הנתבעת לתובע</w:t>
        </w:r>
        <w:r w:rsidRPr="00732CC7">
          <w:rPr>
            <w:rStyle w:val="emailstyle17"/>
            <w:rFonts w:cs="David" w:hint="cs"/>
            <w:color w:val="auto"/>
            <w:sz w:val="22"/>
            <w:rtl/>
          </w:rPr>
          <w:t xml:space="preserve"> מדי חודש</w:t>
        </w:r>
        <w:r w:rsidRPr="00732CC7">
          <w:rPr>
            <w:rStyle w:val="emailstyle17"/>
            <w:rFonts w:cs="David"/>
            <w:color w:val="auto"/>
            <w:sz w:val="22"/>
            <w:rtl/>
          </w:rPr>
          <w:t xml:space="preserve">, מפורטת הפנסיה בגין כל תקופה בשורה נפרדת. חלוקה זאת הגיונית לא רק בשל לשונו המפורשת של חוזה הבכירים, אלא גם מאחר </w:t>
        </w:r>
        <w:r w:rsidRPr="00732CC7">
          <w:rPr>
            <w:rStyle w:val="emailstyle17"/>
            <w:rFonts w:cs="David" w:hint="cs"/>
            <w:color w:val="auto"/>
            <w:sz w:val="22"/>
            <w:rtl/>
          </w:rPr>
          <w:t>שכל פנסיה משולמת לפי תקנה תקציבית שונה.</w:t>
        </w:r>
        <w:r>
          <w:rPr>
            <w:rStyle w:val="emailstyle17"/>
            <w:rFonts w:cs="David" w:hint="cs"/>
            <w:color w:val="auto"/>
            <w:sz w:val="22"/>
            <w:rtl/>
          </w:rPr>
          <w:t xml:space="preserve"> </w:t>
        </w:r>
        <w:r w:rsidRPr="00F472EC">
          <w:rPr>
            <w:rStyle w:val="emailstyle17"/>
            <w:rFonts w:cs="David" w:hint="eastAsia"/>
            <w:color w:val="2E74B5" w:themeColor="accent1" w:themeShade="BF"/>
            <w:sz w:val="22"/>
            <w:highlight w:val="yellow"/>
            <w:rtl/>
            <w:rPrChange w:id="3224" w:author="Shimon" w:date="2019-08-05T18:26:00Z">
              <w:rPr>
                <w:rStyle w:val="emailstyle17"/>
                <w:rFonts w:cs="David" w:hint="eastAsia"/>
                <w:color w:val="auto"/>
                <w:sz w:val="22"/>
                <w:rtl/>
              </w:rPr>
            </w:rPrChange>
          </w:rPr>
          <w:t>מאיפה</w:t>
        </w:r>
        <w:r w:rsidRPr="00F472EC">
          <w:rPr>
            <w:rStyle w:val="emailstyle17"/>
            <w:rFonts w:cs="David"/>
            <w:color w:val="2E74B5" w:themeColor="accent1" w:themeShade="BF"/>
            <w:sz w:val="22"/>
            <w:highlight w:val="yellow"/>
            <w:rtl/>
            <w:rPrChange w:id="3225" w:author="Shimon" w:date="2019-08-05T18:26:00Z">
              <w:rPr>
                <w:rStyle w:val="emailstyle17"/>
                <w:rFonts w:cs="David"/>
                <w:color w:val="auto"/>
                <w:sz w:val="22"/>
                <w:rtl/>
              </w:rPr>
            </w:rPrChange>
          </w:rPr>
          <w:t xml:space="preserve"> </w:t>
        </w:r>
        <w:r w:rsidRPr="00F472EC">
          <w:rPr>
            <w:rStyle w:val="emailstyle17"/>
            <w:rFonts w:cs="David" w:hint="eastAsia"/>
            <w:color w:val="2E74B5" w:themeColor="accent1" w:themeShade="BF"/>
            <w:sz w:val="22"/>
            <w:highlight w:val="yellow"/>
            <w:rtl/>
            <w:rPrChange w:id="3226" w:author="Shimon" w:date="2019-08-05T18:26:00Z">
              <w:rPr>
                <w:rStyle w:val="emailstyle17"/>
                <w:rFonts w:cs="David" w:hint="eastAsia"/>
                <w:color w:val="auto"/>
                <w:sz w:val="22"/>
                <w:rtl/>
              </w:rPr>
            </w:rPrChange>
          </w:rPr>
          <w:t>זה</w:t>
        </w:r>
        <w:r w:rsidRPr="00F472EC">
          <w:rPr>
            <w:rStyle w:val="emailstyle17"/>
            <w:rFonts w:cs="David"/>
            <w:color w:val="2E74B5" w:themeColor="accent1" w:themeShade="BF"/>
            <w:sz w:val="22"/>
            <w:highlight w:val="yellow"/>
            <w:rtl/>
            <w:rPrChange w:id="3227" w:author="Shimon" w:date="2019-08-05T18:26:00Z">
              <w:rPr>
                <w:rStyle w:val="emailstyle17"/>
                <w:rFonts w:cs="David"/>
                <w:color w:val="auto"/>
                <w:sz w:val="22"/>
                <w:rtl/>
              </w:rPr>
            </w:rPrChange>
          </w:rPr>
          <w:t xml:space="preserve"> </w:t>
        </w:r>
        <w:r w:rsidRPr="00F472EC">
          <w:rPr>
            <w:rStyle w:val="emailstyle17"/>
            <w:rFonts w:cs="David" w:hint="eastAsia"/>
            <w:color w:val="2E74B5" w:themeColor="accent1" w:themeShade="BF"/>
            <w:sz w:val="22"/>
            <w:highlight w:val="yellow"/>
            <w:rtl/>
            <w:rPrChange w:id="3228" w:author="Shimon" w:date="2019-08-05T18:26:00Z">
              <w:rPr>
                <w:rStyle w:val="emailstyle17"/>
                <w:rFonts w:cs="David" w:hint="eastAsia"/>
                <w:color w:val="auto"/>
                <w:sz w:val="22"/>
                <w:rtl/>
              </w:rPr>
            </w:rPrChange>
          </w:rPr>
          <w:t>לקוח</w:t>
        </w:r>
      </w:ins>
      <w:ins w:id="3229" w:author="Shimon" w:date="2019-08-05T18:26:00Z">
        <w:r w:rsidR="00F472EC" w:rsidRPr="00F472EC">
          <w:rPr>
            <w:rStyle w:val="emailstyle17"/>
            <w:rFonts w:cs="David"/>
            <w:color w:val="2E74B5" w:themeColor="accent1" w:themeShade="BF"/>
            <w:sz w:val="22"/>
            <w:highlight w:val="yellow"/>
            <w:rtl/>
            <w:rPrChange w:id="3230" w:author="Shimon" w:date="2019-08-05T18:26:00Z">
              <w:rPr>
                <w:rStyle w:val="emailstyle17"/>
                <w:rFonts w:cs="David"/>
                <w:color w:val="2E74B5" w:themeColor="accent1" w:themeShade="BF"/>
                <w:sz w:val="22"/>
                <w:rtl/>
              </w:rPr>
            </w:rPrChange>
          </w:rPr>
          <w:t>?</w:t>
        </w:r>
      </w:ins>
    </w:p>
    <w:p w14:paraId="24FA800C" w14:textId="3821F48D" w:rsidR="00BB723C" w:rsidRDefault="00BB723C">
      <w:pPr>
        <w:pStyle w:val="11"/>
        <w:numPr>
          <w:ilvl w:val="0"/>
          <w:numId w:val="42"/>
        </w:numPr>
        <w:spacing w:before="0" w:after="120" w:line="360" w:lineRule="auto"/>
        <w:ind w:left="663" w:right="357" w:hanging="357"/>
        <w:rPr>
          <w:ins w:id="3231" w:author="Shimon" w:date="2019-08-05T14:32:00Z"/>
          <w:rStyle w:val="emailstyle17"/>
          <w:rFonts w:cs="David"/>
          <w:color w:val="auto"/>
          <w:sz w:val="22"/>
          <w:u w:val="single"/>
        </w:rPr>
        <w:pPrChange w:id="3232" w:author="Shimon" w:date="2019-08-05T14:27:00Z">
          <w:pPr>
            <w:pStyle w:val="11"/>
            <w:numPr>
              <w:ilvl w:val="1"/>
              <w:numId w:val="14"/>
            </w:numPr>
            <w:tabs>
              <w:tab w:val="num" w:pos="792"/>
              <w:tab w:val="left" w:pos="1250"/>
            </w:tabs>
            <w:spacing w:before="0" w:after="240" w:line="360" w:lineRule="auto"/>
            <w:ind w:left="1250" w:right="792" w:hanging="720"/>
          </w:pPr>
        </w:pPrChange>
      </w:pPr>
      <w:ins w:id="3233" w:author="Shimon" w:date="2019-07-30T18:02:00Z">
        <w:r>
          <w:rPr>
            <w:rStyle w:val="emailstyle17"/>
            <w:rFonts w:cs="David" w:hint="cs"/>
            <w:color w:val="auto"/>
            <w:sz w:val="22"/>
            <w:rtl/>
          </w:rPr>
          <w:t xml:space="preserve">  </w:t>
        </w:r>
        <w:r w:rsidRPr="00F5356D">
          <w:rPr>
            <w:rStyle w:val="emailstyle17"/>
            <w:rFonts w:cs="David" w:hint="eastAsia"/>
            <w:b/>
            <w:bCs/>
            <w:color w:val="auto"/>
            <w:sz w:val="22"/>
            <w:u w:val="single"/>
            <w:rtl/>
            <w:rPrChange w:id="3234" w:author="Shimon" w:date="2019-08-05T14:27:00Z">
              <w:rPr>
                <w:rStyle w:val="emailstyle17"/>
                <w:rFonts w:cs="David" w:hint="eastAsia"/>
                <w:color w:val="auto"/>
                <w:sz w:val="22"/>
                <w:rtl/>
              </w:rPr>
            </w:rPrChange>
          </w:rPr>
          <w:t>המשכורות</w:t>
        </w:r>
      </w:ins>
      <w:ins w:id="3235" w:author="Shimon" w:date="2019-07-30T18:03:00Z">
        <w:r w:rsidRPr="00F5356D">
          <w:rPr>
            <w:rStyle w:val="emailstyle17"/>
            <w:rFonts w:cs="David"/>
            <w:b/>
            <w:bCs/>
            <w:color w:val="auto"/>
            <w:sz w:val="22"/>
            <w:u w:val="single"/>
            <w:rtl/>
            <w:rPrChange w:id="3236" w:author="Shimon" w:date="2019-08-05T14:27:00Z">
              <w:rPr>
                <w:rStyle w:val="emailstyle17"/>
                <w:rFonts w:cs="David"/>
                <w:color w:val="auto"/>
                <w:sz w:val="22"/>
                <w:rtl/>
              </w:rPr>
            </w:rPrChange>
          </w:rPr>
          <w:t xml:space="preserve"> </w:t>
        </w:r>
      </w:ins>
      <w:ins w:id="3237" w:author="Shimon" w:date="2019-07-30T18:02:00Z">
        <w:r w:rsidRPr="00F5356D">
          <w:rPr>
            <w:rStyle w:val="emailstyle17"/>
            <w:rFonts w:cs="David" w:hint="eastAsia"/>
            <w:b/>
            <w:bCs/>
            <w:color w:val="auto"/>
            <w:sz w:val="22"/>
            <w:u w:val="single"/>
            <w:rtl/>
            <w:rPrChange w:id="3238" w:author="Shimon" w:date="2019-08-05T14:27:00Z">
              <w:rPr>
                <w:rStyle w:val="emailstyle17"/>
                <w:rFonts w:cs="David" w:hint="eastAsia"/>
                <w:color w:val="auto"/>
                <w:sz w:val="22"/>
                <w:rtl/>
              </w:rPr>
            </w:rPrChange>
          </w:rPr>
          <w:t>הקובעות</w:t>
        </w:r>
      </w:ins>
      <w:ins w:id="3239" w:author="Shimon" w:date="2019-07-30T18:03:00Z">
        <w:r w:rsidRPr="00F5356D">
          <w:rPr>
            <w:rStyle w:val="emailstyle17"/>
            <w:rFonts w:cs="David"/>
            <w:b/>
            <w:bCs/>
            <w:color w:val="auto"/>
            <w:sz w:val="22"/>
            <w:u w:val="single"/>
            <w:rtl/>
            <w:rPrChange w:id="3240" w:author="Shimon" w:date="2019-08-05T14:27:00Z">
              <w:rPr>
                <w:rStyle w:val="emailstyle17"/>
                <w:rFonts w:cs="David"/>
                <w:color w:val="auto"/>
                <w:sz w:val="22"/>
                <w:rtl/>
              </w:rPr>
            </w:rPrChange>
          </w:rPr>
          <w:t xml:space="preserve"> לתקופת כתב המינוי</w:t>
        </w:r>
        <w:r w:rsidRPr="00BB723C">
          <w:rPr>
            <w:rStyle w:val="emailstyle17"/>
            <w:rFonts w:cs="David"/>
            <w:color w:val="auto"/>
            <w:sz w:val="22"/>
            <w:u w:val="single"/>
            <w:rtl/>
            <w:rPrChange w:id="3241" w:author="Shimon" w:date="2019-07-30T18:03:00Z">
              <w:rPr>
                <w:rStyle w:val="emailstyle17"/>
                <w:rFonts w:cs="David"/>
                <w:color w:val="auto"/>
                <w:sz w:val="22"/>
                <w:rtl/>
              </w:rPr>
            </w:rPrChange>
          </w:rPr>
          <w:t>:</w:t>
        </w:r>
      </w:ins>
    </w:p>
    <w:p w14:paraId="0067BB5A" w14:textId="61F1DD10" w:rsidR="00DF090D" w:rsidRPr="00F5356D" w:rsidRDefault="008D785F">
      <w:pPr>
        <w:pStyle w:val="11"/>
        <w:numPr>
          <w:ilvl w:val="1"/>
          <w:numId w:val="42"/>
        </w:numPr>
        <w:tabs>
          <w:tab w:val="clear" w:pos="792"/>
        </w:tabs>
        <w:spacing w:before="0" w:line="360" w:lineRule="auto"/>
        <w:ind w:left="947" w:right="357" w:hanging="567"/>
        <w:rPr>
          <w:rStyle w:val="emailstyle17"/>
          <w:rFonts w:cs="David"/>
          <w:color w:val="auto"/>
          <w:sz w:val="22"/>
        </w:rPr>
        <w:pPrChange w:id="3242" w:author="Shimon" w:date="2019-08-05T14:34:00Z">
          <w:pPr>
            <w:pStyle w:val="11"/>
            <w:numPr>
              <w:ilvl w:val="1"/>
              <w:numId w:val="14"/>
            </w:numPr>
            <w:tabs>
              <w:tab w:val="num" w:pos="792"/>
              <w:tab w:val="left" w:pos="1250"/>
            </w:tabs>
            <w:spacing w:before="0" w:after="240" w:line="360" w:lineRule="auto"/>
            <w:ind w:left="1250" w:right="792" w:hanging="720"/>
          </w:pPr>
        </w:pPrChange>
      </w:pPr>
      <w:r w:rsidRPr="00F5356D">
        <w:rPr>
          <w:rStyle w:val="emailstyle17"/>
          <w:rFonts w:cs="David" w:hint="eastAsia"/>
          <w:color w:val="auto"/>
          <w:sz w:val="22"/>
          <w:rtl/>
        </w:rPr>
        <w:t>סעיף</w:t>
      </w:r>
      <w:r w:rsidRPr="00F5356D">
        <w:rPr>
          <w:rStyle w:val="emailstyle17"/>
          <w:rFonts w:cs="David"/>
          <w:color w:val="auto"/>
          <w:sz w:val="22"/>
          <w:rtl/>
        </w:rPr>
        <w:t xml:space="preserve"> 12א.1. </w:t>
      </w:r>
      <w:r w:rsidRPr="00F5356D">
        <w:rPr>
          <w:rStyle w:val="emailstyle17"/>
          <w:rFonts w:cs="David" w:hint="eastAsia"/>
          <w:color w:val="auto"/>
          <w:sz w:val="22"/>
          <w:rtl/>
        </w:rPr>
        <w:t>לחוזה</w:t>
      </w:r>
      <w:r w:rsidRPr="00F5356D">
        <w:rPr>
          <w:rStyle w:val="emailstyle17"/>
          <w:rFonts w:cs="David"/>
          <w:color w:val="auto"/>
          <w:sz w:val="22"/>
          <w:rtl/>
        </w:rPr>
        <w:t xml:space="preserve"> </w:t>
      </w:r>
      <w:r w:rsidRPr="00F5356D">
        <w:rPr>
          <w:rStyle w:val="emailstyle17"/>
          <w:rFonts w:cs="David" w:hint="eastAsia"/>
          <w:color w:val="auto"/>
          <w:sz w:val="22"/>
          <w:rtl/>
        </w:rPr>
        <w:t>הבכירים</w:t>
      </w:r>
      <w:r w:rsidRPr="00F5356D">
        <w:rPr>
          <w:rStyle w:val="emailstyle17"/>
          <w:rFonts w:cs="David"/>
          <w:color w:val="auto"/>
          <w:sz w:val="22"/>
          <w:rtl/>
        </w:rPr>
        <w:t xml:space="preserve"> </w:t>
      </w:r>
      <w:del w:id="3243" w:author="Shimon" w:date="2019-08-05T14:31:00Z">
        <w:r w:rsidR="00C1588C" w:rsidRPr="00F5356D" w:rsidDel="00F5356D">
          <w:rPr>
            <w:rStyle w:val="emailstyle17"/>
            <w:rFonts w:cs="David" w:hint="eastAsia"/>
            <w:color w:val="auto"/>
            <w:sz w:val="22"/>
            <w:rtl/>
          </w:rPr>
          <w:delText>מו</w:delText>
        </w:r>
      </w:del>
      <w:del w:id="3244" w:author="Shimon" w:date="2019-08-05T14:28:00Z">
        <w:r w:rsidR="00C1588C" w:rsidRPr="00F5356D" w:rsidDel="00F5356D">
          <w:rPr>
            <w:rStyle w:val="emailstyle17"/>
            <w:rFonts w:cs="David" w:hint="eastAsia"/>
            <w:color w:val="auto"/>
            <w:sz w:val="22"/>
            <w:rtl/>
          </w:rPr>
          <w:delText>סיף</w:delText>
        </w:r>
        <w:r w:rsidR="00C1588C" w:rsidRPr="00F5356D" w:rsidDel="00F5356D">
          <w:rPr>
            <w:rStyle w:val="emailstyle17"/>
            <w:rFonts w:cs="David"/>
            <w:color w:val="auto"/>
            <w:sz w:val="22"/>
            <w:rtl/>
          </w:rPr>
          <w:delText xml:space="preserve"> </w:delText>
        </w:r>
        <w:r w:rsidR="00C1588C" w:rsidRPr="00F5356D" w:rsidDel="00F5356D">
          <w:rPr>
            <w:rStyle w:val="emailstyle17"/>
            <w:rFonts w:cs="David" w:hint="eastAsia"/>
            <w:color w:val="auto"/>
            <w:sz w:val="22"/>
            <w:rtl/>
          </w:rPr>
          <w:delText>ו</w:delText>
        </w:r>
      </w:del>
      <w:r w:rsidR="00C1588C" w:rsidRPr="00F5356D">
        <w:rPr>
          <w:rStyle w:val="emailstyle17"/>
          <w:rFonts w:cs="David" w:hint="eastAsia"/>
          <w:color w:val="auto"/>
          <w:sz w:val="22"/>
          <w:rtl/>
        </w:rPr>
        <w:t>קובע</w:t>
      </w:r>
      <w:r w:rsidR="00C1588C" w:rsidRPr="00F5356D">
        <w:rPr>
          <w:rStyle w:val="emailstyle17"/>
          <w:rFonts w:cs="David"/>
          <w:color w:val="auto"/>
          <w:sz w:val="22"/>
          <w:rtl/>
        </w:rPr>
        <w:t xml:space="preserve"> </w:t>
      </w:r>
      <w:r w:rsidR="00C1588C" w:rsidRPr="00F5356D">
        <w:rPr>
          <w:rStyle w:val="emailstyle17"/>
          <w:rFonts w:cs="David" w:hint="eastAsia"/>
          <w:color w:val="auto"/>
          <w:sz w:val="22"/>
          <w:rtl/>
        </w:rPr>
        <w:t>כדלקמן</w:t>
      </w:r>
      <w:r w:rsidR="00C1588C" w:rsidRPr="00F5356D">
        <w:rPr>
          <w:rStyle w:val="emailstyle17"/>
          <w:rFonts w:cs="David"/>
          <w:color w:val="auto"/>
          <w:sz w:val="22"/>
          <w:rtl/>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58D27C62" w:rsidR="008D785F" w:rsidRDefault="008D785F">
      <w:pPr>
        <w:pStyle w:val="11"/>
        <w:spacing w:before="0" w:line="360" w:lineRule="auto"/>
        <w:ind w:left="663" w:firstLine="0"/>
        <w:rPr>
          <w:rStyle w:val="emailstyle17"/>
          <w:rFonts w:cs="David"/>
          <w:color w:val="auto"/>
          <w:sz w:val="22"/>
        </w:rPr>
        <w:pPrChange w:id="3245" w:author="Shimon" w:date="2019-08-05T14:32:00Z">
          <w:pPr>
            <w:pStyle w:val="11"/>
            <w:spacing w:before="0" w:after="240" w:line="360" w:lineRule="auto"/>
            <w:ind w:left="665" w:firstLine="0"/>
          </w:pPr>
        </w:pPrChange>
      </w:pPr>
      <w:r>
        <w:rPr>
          <w:rStyle w:val="emailstyle17"/>
          <w:rFonts w:cs="David" w:hint="cs"/>
          <w:color w:val="auto"/>
          <w:sz w:val="22"/>
          <w:rtl/>
        </w:rPr>
        <w:t xml:space="preserve">כלומר, על פי לשון החוזה, </w:t>
      </w:r>
      <w:r w:rsidRPr="00FC5D37">
        <w:rPr>
          <w:rFonts w:hint="cs"/>
          <w:b/>
          <w:bCs/>
          <w:rtl/>
        </w:rPr>
        <w:t>עבור כל שנת עבודה של התובע</w:t>
      </w:r>
      <w:r w:rsidRPr="00FC5D37">
        <w:rPr>
          <w:rStyle w:val="emailstyle17"/>
          <w:rFonts w:cs="David" w:hint="cs"/>
          <w:b/>
          <w:bCs/>
          <w:color w:val="auto"/>
          <w:sz w:val="22"/>
          <w:rtl/>
        </w:rPr>
        <w:t xml:space="preserve"> לפי כתב מינוי</w:t>
      </w:r>
      <w:r>
        <w:rPr>
          <w:rStyle w:val="emailstyle17"/>
          <w:rFonts w:cs="David" w:hint="cs"/>
          <w:color w:val="auto"/>
          <w:sz w:val="22"/>
          <w:rtl/>
        </w:rPr>
        <w:t xml:space="preserve">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p>
    <w:p w14:paraId="4CF2C727" w14:textId="2EE60FF2" w:rsidR="00ED08CB" w:rsidRPr="00337F2F" w:rsidRDefault="00ED08CB">
      <w:pPr>
        <w:pStyle w:val="11"/>
        <w:numPr>
          <w:ilvl w:val="1"/>
          <w:numId w:val="42"/>
        </w:numPr>
        <w:tabs>
          <w:tab w:val="left" w:pos="948"/>
        </w:tabs>
        <w:spacing w:before="0" w:line="360" w:lineRule="auto"/>
        <w:ind w:left="1247" w:right="794" w:hanging="866"/>
        <w:rPr>
          <w:rStyle w:val="emailstyle17"/>
          <w:rFonts w:cs="David"/>
          <w:color w:val="auto"/>
          <w:sz w:val="22"/>
        </w:rPr>
        <w:pPrChange w:id="3246" w:author="Shimon" w:date="2019-08-05T14:32:00Z">
          <w:pPr>
            <w:pStyle w:val="11"/>
            <w:numPr>
              <w:ilvl w:val="1"/>
              <w:numId w:val="42"/>
            </w:numPr>
            <w:tabs>
              <w:tab w:val="num" w:pos="792"/>
              <w:tab w:val="left" w:pos="1250"/>
            </w:tabs>
            <w:spacing w:before="0" w:after="240" w:line="360" w:lineRule="auto"/>
            <w:ind w:left="1250" w:right="792" w:hanging="720"/>
          </w:pPr>
        </w:pPrChange>
      </w:pPr>
      <w:r w:rsidRPr="00337F2F">
        <w:rPr>
          <w:rStyle w:val="emailstyle17"/>
          <w:rFonts w:cs="David" w:hint="eastAsia"/>
          <w:color w:val="auto"/>
          <w:sz w:val="22"/>
          <w:rtl/>
        </w:rPr>
        <w:t>סעיף</w:t>
      </w:r>
      <w:r w:rsidRPr="00337F2F">
        <w:rPr>
          <w:rStyle w:val="emailstyle17"/>
          <w:rFonts w:cs="David"/>
          <w:color w:val="auto"/>
          <w:sz w:val="22"/>
          <w:rtl/>
        </w:rPr>
        <w:t xml:space="preserve"> 12.ב. לחוזה הבכירים קובע כדלקמן:</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4182FBE6" w14:textId="7729D1BB" w:rsidR="001E0BDC" w:rsidRDefault="00ED08CB">
      <w:pPr>
        <w:pStyle w:val="11"/>
        <w:spacing w:before="0" w:after="120" w:line="360" w:lineRule="auto"/>
        <w:ind w:left="663" w:firstLine="0"/>
        <w:rPr>
          <w:ins w:id="3247" w:author="Shimon" w:date="2019-07-25T23:14:00Z"/>
          <w:rtl/>
        </w:rPr>
        <w:pPrChange w:id="3248" w:author="Shimon" w:date="2019-08-05T14:35:00Z">
          <w:pPr>
            <w:pStyle w:val="11"/>
            <w:spacing w:before="0" w:after="240" w:line="360" w:lineRule="auto"/>
            <w:ind w:left="1250" w:firstLine="0"/>
          </w:pPr>
        </w:pPrChange>
      </w:pPr>
      <w:r w:rsidRPr="000524FA">
        <w:rPr>
          <w:rFonts w:hint="cs"/>
          <w:rtl/>
        </w:rPr>
        <w:t>כלומר, עבור כל שנת עבודה של התובע בחוזה בכירים (</w:t>
      </w:r>
      <w:r w:rsidR="008D785F">
        <w:rPr>
          <w:rFonts w:hint="cs"/>
          <w:rtl/>
        </w:rPr>
        <w:t>ב</w:t>
      </w:r>
      <w:ins w:id="3249" w:author="Shimon" w:date="2019-08-05T14:35:00Z">
        <w:r w:rsidR="00F5356D">
          <w:rPr>
            <w:rFonts w:hint="cs"/>
            <w:rtl/>
          </w:rPr>
          <w:t>לשון ה</w:t>
        </w:r>
      </w:ins>
      <w:r w:rsidR="008D785F">
        <w:rPr>
          <w:rFonts w:hint="cs"/>
          <w:rtl/>
        </w:rPr>
        <w:t>חוזה</w:t>
      </w:r>
      <w:ins w:id="3250" w:author="Shimon" w:date="2019-08-05T14:35:00Z">
        <w:r w:rsidR="00F5356D">
          <w:rPr>
            <w:rFonts w:hint="cs"/>
            <w:rtl/>
          </w:rPr>
          <w:t>:</w:t>
        </w:r>
      </w:ins>
      <w:r w:rsidR="008D785F">
        <w:rPr>
          <w:rFonts w:hint="cs"/>
          <w:rtl/>
        </w:rPr>
        <w:t xml:space="preserve"> - </w:t>
      </w:r>
      <w:r w:rsidRPr="000524FA">
        <w:rPr>
          <w:rFonts w:hint="cs"/>
          <w:rtl/>
        </w:rPr>
        <w:t>"</w:t>
      </w:r>
      <w:r w:rsidRPr="000524FA">
        <w:rPr>
          <w:rFonts w:hint="cs"/>
          <w:b/>
          <w:bCs/>
          <w:rtl/>
        </w:rPr>
        <w:t>תקופת עבודתו בחוזה מיוחד זה</w:t>
      </w:r>
      <w:r w:rsidRPr="000524FA">
        <w:rPr>
          <w:rFonts w:hint="cs"/>
          <w:rtl/>
        </w:rPr>
        <w:t>")</w:t>
      </w:r>
      <w:r>
        <w:rPr>
          <w:rFonts w:hint="cs"/>
          <w:rtl/>
        </w:rPr>
        <w:t xml:space="preserve"> </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w:t>
      </w:r>
      <w:ins w:id="3251" w:author="Shimon" w:date="2019-07-25T23:40:00Z">
        <w:r w:rsidR="00633C6A">
          <w:rPr>
            <w:rFonts w:hint="cs"/>
            <w:b/>
            <w:bCs/>
            <w:rtl/>
          </w:rPr>
          <w:t>" של החוזה</w:t>
        </w:r>
      </w:ins>
      <w:ins w:id="3252" w:author="Shimon" w:date="2019-08-05T14:35:00Z">
        <w:r w:rsidR="00F5356D">
          <w:rPr>
            <w:rFonts w:hint="cs"/>
            <w:b/>
            <w:bCs/>
            <w:rtl/>
          </w:rPr>
          <w:t>).</w:t>
        </w:r>
      </w:ins>
      <w:del w:id="3253" w:author="Shimon" w:date="2019-07-25T23:40:00Z">
        <w:r w:rsidRPr="000524FA" w:rsidDel="00633C6A">
          <w:rPr>
            <w:rFonts w:hint="cs"/>
            <w:b/>
            <w:bCs/>
            <w:rtl/>
          </w:rPr>
          <w:delText xml:space="preserve"> לעיל</w:delText>
        </w:r>
        <w:r w:rsidRPr="000524FA" w:rsidDel="00633C6A">
          <w:rPr>
            <w:rFonts w:hint="cs"/>
            <w:rtl/>
          </w:rPr>
          <w:delText>")</w:delText>
        </w:r>
      </w:del>
    </w:p>
    <w:p w14:paraId="5AEF0351" w14:textId="10355450" w:rsidR="00ED08CB" w:rsidRDefault="00ED08CB">
      <w:pPr>
        <w:pStyle w:val="11"/>
        <w:spacing w:before="0" w:after="240" w:line="360" w:lineRule="auto"/>
        <w:ind w:left="806" w:firstLine="0"/>
        <w:pPrChange w:id="3254" w:author="Shimon" w:date="2019-07-26T14:52:00Z">
          <w:pPr>
            <w:pStyle w:val="11"/>
            <w:spacing w:before="0" w:after="240" w:line="360" w:lineRule="auto"/>
            <w:ind w:left="1250" w:firstLine="0"/>
          </w:pPr>
        </w:pPrChange>
      </w:pPr>
      <w:del w:id="3255" w:author="Shimon" w:date="2019-07-25T23:04:00Z">
        <w:r w:rsidRPr="000524FA" w:rsidDel="0029756F">
          <w:rPr>
            <w:rFonts w:hint="cs"/>
            <w:rtl/>
          </w:rPr>
          <w:delText>.</w:delText>
        </w:r>
      </w:del>
      <w:del w:id="3256" w:author="Shimon" w:date="2019-07-25T23:44:00Z">
        <w:r w:rsidRPr="000524FA" w:rsidDel="000F234E">
          <w:rPr>
            <w:rFonts w:hint="cs"/>
            <w:rtl/>
          </w:rPr>
          <w:delText xml:space="preserve"> </w:delText>
        </w:r>
      </w:del>
    </w:p>
    <w:p w14:paraId="38C72E59" w14:textId="188980D0" w:rsidR="006E55AF" w:rsidRPr="006E55AF" w:rsidRDefault="00C1588C">
      <w:pPr>
        <w:pStyle w:val="11"/>
        <w:numPr>
          <w:ilvl w:val="1"/>
          <w:numId w:val="42"/>
        </w:numPr>
        <w:tabs>
          <w:tab w:val="left" w:pos="948"/>
        </w:tabs>
        <w:spacing w:before="0" w:after="240" w:line="360" w:lineRule="auto"/>
        <w:ind w:left="948" w:right="142" w:hanging="567"/>
        <w:rPr>
          <w:ins w:id="3257" w:author="Shimon" w:date="2019-07-26T15:00:00Z"/>
          <w:rFonts w:ascii="Arial" w:hAnsi="Arial"/>
          <w:sz w:val="22"/>
          <w:u w:val="single"/>
          <w:rtl/>
          <w:rPrChange w:id="3258" w:author="Shimon" w:date="2019-07-26T15:00:00Z">
            <w:rPr>
              <w:ins w:id="3259" w:author="Shimon" w:date="2019-07-26T15:00:00Z"/>
              <w:rtl/>
            </w:rPr>
          </w:rPrChange>
        </w:rPr>
        <w:pPrChange w:id="3260" w:author="Shimon" w:date="2019-08-05T14:39:00Z">
          <w:pPr>
            <w:pStyle w:val="11"/>
            <w:numPr>
              <w:ilvl w:val="1"/>
              <w:numId w:val="14"/>
            </w:numPr>
            <w:tabs>
              <w:tab w:val="num" w:pos="792"/>
              <w:tab w:val="left" w:pos="1250"/>
            </w:tabs>
            <w:spacing w:before="0" w:after="240" w:line="360" w:lineRule="auto"/>
            <w:ind w:left="1250" w:right="792" w:hanging="720"/>
          </w:pPr>
        </w:pPrChange>
      </w:pPr>
      <w:r>
        <w:rPr>
          <w:rFonts w:hint="cs"/>
          <w:rtl/>
        </w:rPr>
        <w:lastRenderedPageBreak/>
        <w:t xml:space="preserve">התובע יטען כי </w:t>
      </w:r>
      <w:del w:id="3261" w:author="Shimon" w:date="2019-07-28T22:49:00Z">
        <w:r w:rsidRPr="000524FA" w:rsidDel="00CE3F91">
          <w:rPr>
            <w:rFonts w:hint="cs"/>
            <w:rtl/>
          </w:rPr>
          <w:delText>כל פרשנות אחרת</w:delText>
        </w:r>
        <w:r w:rsidDel="00CE3F91">
          <w:rPr>
            <w:rFonts w:hint="cs"/>
            <w:rtl/>
          </w:rPr>
          <w:delText xml:space="preserve">, מלבד </w:delText>
        </w:r>
      </w:del>
      <w:r>
        <w:rPr>
          <w:rFonts w:hint="cs"/>
          <w:rtl/>
        </w:rPr>
        <w:t xml:space="preserve">הפרשנות </w:t>
      </w:r>
      <w:ins w:id="3262" w:author="Shimon" w:date="2019-07-28T22:47:00Z">
        <w:r w:rsidR="00CE3F91">
          <w:rPr>
            <w:rFonts w:hint="cs"/>
            <w:rtl/>
          </w:rPr>
          <w:t xml:space="preserve">היחידה לסעיפי הפנסיה בחוזה היא </w:t>
        </w:r>
      </w:ins>
      <w:ins w:id="3263" w:author="Shimon" w:date="2019-07-25T23:45:00Z">
        <w:r w:rsidR="000F234E">
          <w:rPr>
            <w:rFonts w:hint="cs"/>
            <w:rtl/>
          </w:rPr>
          <w:t>ש</w:t>
        </w:r>
      </w:ins>
      <w:ins w:id="3264" w:author="Shimon" w:date="2019-07-25T23:48:00Z">
        <w:r w:rsidR="000F234E">
          <w:rPr>
            <w:rFonts w:hint="cs"/>
            <w:rtl/>
          </w:rPr>
          <w:t>עבור כל אחת משתי תקופות העבודה הוא זכאי</w:t>
        </w:r>
      </w:ins>
      <w:ins w:id="3265" w:author="Shimon" w:date="2019-07-25T23:51:00Z">
        <w:r w:rsidR="000F234E">
          <w:rPr>
            <w:rFonts w:hint="cs"/>
            <w:rtl/>
          </w:rPr>
          <w:t xml:space="preserve"> </w:t>
        </w:r>
      </w:ins>
      <w:ins w:id="3266" w:author="Shimon" w:date="2019-07-25T23:46:00Z">
        <w:r w:rsidR="000F234E">
          <w:rPr>
            <w:rFonts w:hint="cs"/>
            <w:rtl/>
          </w:rPr>
          <w:t xml:space="preserve">לפנסיה מליאה של 2% </w:t>
        </w:r>
      </w:ins>
      <w:ins w:id="3267" w:author="Shimon" w:date="2019-07-25T23:47:00Z">
        <w:r w:rsidR="000F234E">
          <w:rPr>
            <w:rFonts w:hint="cs"/>
            <w:rtl/>
          </w:rPr>
          <w:t>לכל שנ</w:t>
        </w:r>
      </w:ins>
      <w:ins w:id="3268" w:author="Shimon" w:date="2019-07-25T23:51:00Z">
        <w:r w:rsidR="000F234E">
          <w:rPr>
            <w:rFonts w:hint="cs"/>
            <w:rtl/>
          </w:rPr>
          <w:t>ת עבודה</w:t>
        </w:r>
      </w:ins>
      <w:ins w:id="3269" w:author="Shimon" w:date="2019-07-26T14:54:00Z">
        <w:r w:rsidR="00DB0253">
          <w:rPr>
            <w:rFonts w:hint="cs"/>
            <w:rtl/>
          </w:rPr>
          <w:t>: על תקופת החוזה הוא זכאי לפנסיה תקציבי</w:t>
        </w:r>
      </w:ins>
      <w:ins w:id="3270" w:author="Shimon" w:date="2019-07-26T14:55:00Z">
        <w:r w:rsidR="00DB0253">
          <w:rPr>
            <w:rFonts w:hint="cs"/>
            <w:rtl/>
          </w:rPr>
          <w:t>ת</w:t>
        </w:r>
      </w:ins>
      <w:ins w:id="3271" w:author="Shimon" w:date="2019-07-25T23:47:00Z">
        <w:r w:rsidR="000F234E">
          <w:rPr>
            <w:rFonts w:hint="cs"/>
            <w:rtl/>
          </w:rPr>
          <w:t xml:space="preserve"> </w:t>
        </w:r>
      </w:ins>
      <w:ins w:id="3272" w:author="Shimon" w:date="2019-07-26T14:55:00Z">
        <w:r w:rsidR="00DB0253">
          <w:rPr>
            <w:rFonts w:hint="cs"/>
            <w:rtl/>
          </w:rPr>
          <w:t>של 2% לכל שנת עבודה בחוזה, לפי המשכורת המעודכנת של החוזה</w:t>
        </w:r>
      </w:ins>
      <w:ins w:id="3273" w:author="Shimon" w:date="2019-07-26T14:59:00Z">
        <w:r w:rsidR="00DB0253">
          <w:rPr>
            <w:rFonts w:hint="cs"/>
            <w:rtl/>
          </w:rPr>
          <w:t xml:space="preserve">, </w:t>
        </w:r>
      </w:ins>
      <w:ins w:id="3274" w:author="Shimon" w:date="2019-07-26T14:55:00Z">
        <w:r w:rsidR="00DB0253">
          <w:rPr>
            <w:rFonts w:hint="cs"/>
            <w:rtl/>
          </w:rPr>
          <w:t xml:space="preserve"> </w:t>
        </w:r>
      </w:ins>
      <w:ins w:id="3275" w:author="Shimon" w:date="2019-08-05T14:39:00Z">
        <w:r w:rsidR="00060BF8">
          <w:rPr>
            <w:rFonts w:hint="cs"/>
            <w:rtl/>
          </w:rPr>
          <w:t>ו</w:t>
        </w:r>
        <w:r w:rsidR="00060BF8" w:rsidRPr="00060BF8">
          <w:rPr>
            <w:rFonts w:hint="eastAsia"/>
            <w:b/>
            <w:bCs/>
            <w:rtl/>
            <w:rPrChange w:id="3276" w:author="Shimon" w:date="2019-08-05T14:39:00Z">
              <w:rPr>
                <w:rFonts w:hint="eastAsia"/>
                <w:rtl/>
              </w:rPr>
            </w:rPrChange>
          </w:rPr>
          <w:t>היתרה</w:t>
        </w:r>
        <w:r w:rsidR="00060BF8">
          <w:rPr>
            <w:rFonts w:hint="cs"/>
            <w:rtl/>
          </w:rPr>
          <w:t xml:space="preserve">, </w:t>
        </w:r>
      </w:ins>
      <w:ins w:id="3277" w:author="Shimon" w:date="2019-07-26T14:57:00Z">
        <w:r w:rsidR="00DB0253">
          <w:rPr>
            <w:rFonts w:hint="cs"/>
            <w:rtl/>
          </w:rPr>
          <w:t xml:space="preserve">פנסיה </w:t>
        </w:r>
      </w:ins>
      <w:ins w:id="3278" w:author="Shimon" w:date="2019-08-05T14:39:00Z">
        <w:r w:rsidR="00060BF8">
          <w:rPr>
            <w:rFonts w:hint="cs"/>
            <w:rtl/>
          </w:rPr>
          <w:t xml:space="preserve">נוספת </w:t>
        </w:r>
      </w:ins>
      <w:ins w:id="3279" w:author="Shimon" w:date="2019-07-26T14:58:00Z">
        <w:r w:rsidR="00DB0253">
          <w:rPr>
            <w:rFonts w:hint="cs"/>
            <w:rtl/>
          </w:rPr>
          <w:t>מליאה</w:t>
        </w:r>
      </w:ins>
      <w:ins w:id="3280" w:author="Shimon" w:date="2019-08-05T14:39:00Z">
        <w:r w:rsidR="00060BF8">
          <w:rPr>
            <w:rFonts w:hint="cs"/>
            <w:rtl/>
          </w:rPr>
          <w:t>,</w:t>
        </w:r>
      </w:ins>
      <w:ins w:id="3281" w:author="Shimon" w:date="2019-07-26T14:58:00Z">
        <w:r w:rsidR="00DB0253">
          <w:rPr>
            <w:rFonts w:hint="cs"/>
            <w:rtl/>
          </w:rPr>
          <w:t xml:space="preserve"> </w:t>
        </w:r>
      </w:ins>
      <w:ins w:id="3282" w:author="Shimon" w:date="2019-07-26T15:00:00Z">
        <w:r w:rsidR="00DB0253">
          <w:rPr>
            <w:rFonts w:hint="cs"/>
            <w:rtl/>
          </w:rPr>
          <w:t>בשיעור של 2% ממשכורת בסולם דירוג המח"ר</w:t>
        </w:r>
      </w:ins>
      <w:ins w:id="3283" w:author="Shimon" w:date="2019-08-05T14:39:00Z">
        <w:r w:rsidR="00060BF8">
          <w:rPr>
            <w:rFonts w:hint="cs"/>
            <w:rtl/>
          </w:rPr>
          <w:t>,</w:t>
        </w:r>
      </w:ins>
      <w:ins w:id="3284" w:author="Shimon" w:date="2019-07-26T15:00:00Z">
        <w:r w:rsidR="00DB0253">
          <w:rPr>
            <w:rFonts w:hint="cs"/>
            <w:rtl/>
          </w:rPr>
          <w:t xml:space="preserve"> </w:t>
        </w:r>
      </w:ins>
      <w:ins w:id="3285" w:author="Shimon" w:date="2019-07-26T14:57:00Z">
        <w:r w:rsidR="00DB0253">
          <w:rPr>
            <w:rFonts w:hint="cs"/>
            <w:rtl/>
          </w:rPr>
          <w:t>עבור כל שנת עבודה בכתב מינוי</w:t>
        </w:r>
      </w:ins>
      <w:ins w:id="3286" w:author="Shimon" w:date="2019-07-26T15:00:00Z">
        <w:r w:rsidR="006E55AF">
          <w:rPr>
            <w:rFonts w:hint="cs"/>
            <w:rtl/>
          </w:rPr>
          <w:t>.</w:t>
        </w:r>
      </w:ins>
    </w:p>
    <w:p w14:paraId="47D8283F" w14:textId="662EFB4B" w:rsidR="00ED08CB" w:rsidRPr="00337F2F" w:rsidRDefault="006E55AF">
      <w:pPr>
        <w:pStyle w:val="11"/>
        <w:tabs>
          <w:tab w:val="left" w:pos="1250"/>
        </w:tabs>
        <w:spacing w:before="0" w:after="240" w:line="360" w:lineRule="auto"/>
        <w:ind w:left="530" w:right="360" w:firstLine="0"/>
        <w:rPr>
          <w:rFonts w:ascii="Arial" w:hAnsi="Arial"/>
          <w:sz w:val="22"/>
          <w:u w:val="single"/>
          <w:rtl/>
        </w:rPr>
        <w:pPrChange w:id="3287" w:author="Shimon" w:date="2019-07-26T15:01:00Z">
          <w:pPr>
            <w:pStyle w:val="11"/>
            <w:numPr>
              <w:ilvl w:val="1"/>
              <w:numId w:val="14"/>
            </w:numPr>
            <w:tabs>
              <w:tab w:val="num" w:pos="792"/>
              <w:tab w:val="left" w:pos="1250"/>
            </w:tabs>
            <w:spacing w:before="0" w:after="240" w:line="360" w:lineRule="auto"/>
            <w:ind w:left="1250" w:right="792" w:hanging="720"/>
          </w:pPr>
        </w:pPrChange>
      </w:pPr>
      <w:ins w:id="3288" w:author="Shimon" w:date="2019-07-26T15:01:00Z">
        <w:r>
          <w:rPr>
            <w:rFonts w:hint="cs"/>
            <w:rtl/>
          </w:rPr>
          <w:t xml:space="preserve">כל פרשנות אחרת </w:t>
        </w:r>
      </w:ins>
      <w:del w:id="3289" w:author="Shimon" w:date="2019-07-26T15:00:00Z">
        <w:r w:rsidR="00C1588C" w:rsidDel="006E55AF">
          <w:rPr>
            <w:rFonts w:hint="cs"/>
            <w:rtl/>
          </w:rPr>
          <w:delText>לפ</w:delText>
        </w:r>
      </w:del>
      <w:del w:id="3290" w:author="Shimon" w:date="2019-07-26T15:01:00Z">
        <w:r w:rsidR="00C1588C" w:rsidDel="006E55AF">
          <w:rPr>
            <w:rFonts w:hint="cs"/>
            <w:rtl/>
          </w:rPr>
          <w:delText>יה יש לצרף את שתי התקופות,</w:delText>
        </w:r>
      </w:del>
      <w:r w:rsidR="00C1588C" w:rsidRPr="000524FA">
        <w:rPr>
          <w:rFonts w:hint="cs"/>
          <w:rtl/>
        </w:rPr>
        <w:t xml:space="preserve"> היא פרשנות מאולצת, החוטאת ללשונו המפורשת של חוזה הבכירים.</w:t>
      </w:r>
    </w:p>
    <w:p w14:paraId="45EE2017" w14:textId="268A1827" w:rsidR="00AA1069" w:rsidRDefault="00FD6F9B">
      <w:pPr>
        <w:pStyle w:val="2"/>
        <w:tabs>
          <w:tab w:val="clear" w:pos="566"/>
          <w:tab w:val="left" w:pos="521"/>
        </w:tabs>
        <w:spacing w:after="240"/>
        <w:ind w:left="360" w:firstLine="0"/>
        <w:rPr>
          <w:szCs w:val="24"/>
          <w:lang w:eastAsia="en-US"/>
        </w:rPr>
        <w:pPrChange w:id="3291" w:author="Shimon" w:date="2019-08-05T16:18:00Z">
          <w:pPr>
            <w:pStyle w:val="2"/>
            <w:numPr>
              <w:ilvl w:val="1"/>
              <w:numId w:val="18"/>
            </w:numPr>
            <w:tabs>
              <w:tab w:val="clear" w:pos="566"/>
              <w:tab w:val="left" w:pos="521"/>
            </w:tabs>
            <w:spacing w:after="240"/>
            <w:ind w:left="521" w:hanging="284"/>
          </w:pPr>
        </w:pPrChange>
      </w:pPr>
      <w:ins w:id="3292" w:author="Shimon" w:date="2019-07-28T11:06:00Z">
        <w:r>
          <w:rPr>
            <w:rFonts w:hint="cs"/>
            <w:szCs w:val="24"/>
            <w:rtl/>
            <w:lang w:eastAsia="en-US"/>
          </w:rPr>
          <w:t xml:space="preserve"> </w:t>
        </w:r>
      </w:ins>
      <w:r w:rsidR="00AA1069">
        <w:rPr>
          <w:rFonts w:hint="cs"/>
          <w:szCs w:val="24"/>
          <w:rtl/>
          <w:lang w:eastAsia="en-US"/>
        </w:rPr>
        <w:t>תיקון דרגתו של התובע (</w:t>
      </w:r>
      <w:del w:id="3293" w:author="Shimon" w:date="2019-08-05T16:18:00Z">
        <w:r w:rsidR="00AA1069" w:rsidDel="00B26BDF">
          <w:rPr>
            <w:rFonts w:hint="cs"/>
            <w:szCs w:val="24"/>
            <w:rtl/>
            <w:lang w:eastAsia="en-US"/>
          </w:rPr>
          <w:delText xml:space="preserve">ביחס </w:delText>
        </w:r>
      </w:del>
      <w:ins w:id="3294" w:author="Shimon" w:date="2019-08-05T16:18:00Z">
        <w:r w:rsidR="00B26BDF">
          <w:rPr>
            <w:rFonts w:hint="cs"/>
            <w:szCs w:val="24"/>
            <w:rtl/>
            <w:lang w:eastAsia="en-US"/>
          </w:rPr>
          <w:t>משכורת קובעת לפ</w:t>
        </w:r>
      </w:ins>
      <w:ins w:id="3295" w:author="Shimon" w:date="2019-08-05T16:19:00Z">
        <w:r w:rsidR="00B26BDF">
          <w:rPr>
            <w:rFonts w:hint="cs"/>
            <w:szCs w:val="24"/>
            <w:rtl/>
            <w:lang w:eastAsia="en-US"/>
          </w:rPr>
          <w:t>נ</w:t>
        </w:r>
      </w:ins>
      <w:ins w:id="3296" w:author="Shimon" w:date="2019-08-05T16:18:00Z">
        <w:r w:rsidR="00B26BDF">
          <w:rPr>
            <w:rFonts w:hint="cs"/>
            <w:szCs w:val="24"/>
            <w:rtl/>
            <w:lang w:eastAsia="en-US"/>
          </w:rPr>
          <w:t xml:space="preserve">סיה </w:t>
        </w:r>
      </w:ins>
      <w:r w:rsidR="00AA1069">
        <w:rPr>
          <w:rFonts w:hint="cs"/>
          <w:szCs w:val="24"/>
          <w:rtl/>
          <w:lang w:eastAsia="en-US"/>
        </w:rPr>
        <w:t>לתקופת עבודה לפי כתב מינוי)</w:t>
      </w:r>
    </w:p>
    <w:p w14:paraId="17A5AF7F" w14:textId="46C678A5" w:rsidR="000A76F3" w:rsidRPr="00936790" w:rsidRDefault="000A76F3">
      <w:pPr>
        <w:pStyle w:val="11"/>
        <w:spacing w:before="0" w:after="240" w:line="360" w:lineRule="auto"/>
        <w:ind w:hanging="5"/>
        <w:rPr>
          <w:rStyle w:val="emailstyle17"/>
          <w:rFonts w:cs="David"/>
          <w:b/>
          <w:bCs/>
          <w:color w:val="auto"/>
          <w:sz w:val="22"/>
          <w:szCs w:val="28"/>
          <w:u w:val="single"/>
          <w:rtl/>
        </w:rPr>
        <w:pPrChange w:id="3297" w:author="Shimon" w:date="2019-08-05T14:41:00Z">
          <w:pPr>
            <w:pStyle w:val="11"/>
            <w:spacing w:before="0" w:after="240" w:line="360" w:lineRule="auto"/>
            <w:ind w:hanging="5"/>
          </w:pPr>
        </w:pPrChange>
      </w:pPr>
      <w:r>
        <w:rPr>
          <w:rStyle w:val="emailstyle17"/>
          <w:rFonts w:cs="David" w:hint="cs"/>
          <w:color w:val="auto"/>
          <w:sz w:val="22"/>
          <w:rtl/>
        </w:rPr>
        <w:t xml:space="preserve">התובע יוסיף ויטען כי שגתה המדינה כאשר קבעה כי </w:t>
      </w:r>
      <w:ins w:id="3298" w:author="Shimon" w:date="2019-08-05T14:41:00Z">
        <w:r w:rsidR="00060BF8">
          <w:rPr>
            <w:rStyle w:val="emailstyle17"/>
            <w:rFonts w:cs="David" w:hint="cs"/>
            <w:color w:val="auto"/>
            <w:sz w:val="22"/>
            <w:rtl/>
          </w:rPr>
          <w:t xml:space="preserve">המשכורת הקובעת </w:t>
        </w:r>
      </w:ins>
      <w:del w:id="3299" w:author="Shimon" w:date="2019-08-05T14:41:00Z">
        <w:r w:rsidDel="00060BF8">
          <w:rPr>
            <w:rStyle w:val="emailstyle17"/>
            <w:rFonts w:cs="David" w:hint="cs"/>
            <w:color w:val="auto"/>
            <w:sz w:val="22"/>
            <w:rtl/>
          </w:rPr>
          <w:delText xml:space="preserve">דרגת פרישתו, </w:delText>
        </w:r>
      </w:del>
      <w:r>
        <w:rPr>
          <w:rStyle w:val="emailstyle17"/>
          <w:rFonts w:cs="David" w:hint="cs"/>
          <w:color w:val="auto"/>
          <w:sz w:val="22"/>
          <w:rtl/>
        </w:rPr>
        <w:t>לצורך חישוב הפנסיה לתקופת העבודה לפי כתב מינוי, תהיה דרגה 44+ בלבד. כפי שנסביר להלן, התובע זכאי לדרגה 46+, ולמ</w:t>
      </w:r>
      <w:del w:id="3300" w:author="Shimon" w:date="2019-07-24T13:29:00Z">
        <w:r w:rsidDel="00732CC7">
          <w:rPr>
            <w:rStyle w:val="emailstyle17"/>
            <w:rFonts w:cs="David" w:hint="cs"/>
            <w:color w:val="auto"/>
            <w:sz w:val="22"/>
            <w:rtl/>
          </w:rPr>
          <w:delText>ע</w:delText>
        </w:r>
      </w:del>
      <w:r>
        <w:rPr>
          <w:rStyle w:val="emailstyle17"/>
          <w:rFonts w:cs="David" w:hint="cs"/>
          <w:color w:val="auto"/>
          <w:sz w:val="22"/>
          <w:rtl/>
        </w:rPr>
        <w:t>צ</w:t>
      </w:r>
      <w:ins w:id="3301" w:author="Shimon" w:date="2019-07-24T13:29:00Z">
        <w:r w:rsidR="00732CC7">
          <w:rPr>
            <w:rStyle w:val="emailstyle17"/>
            <w:rFonts w:cs="David" w:hint="cs"/>
            <w:color w:val="auto"/>
            <w:sz w:val="22"/>
            <w:rtl/>
          </w:rPr>
          <w:t>ע</w:t>
        </w:r>
      </w:ins>
      <w:r>
        <w:rPr>
          <w:rStyle w:val="emailstyle17"/>
          <w:rFonts w:cs="David" w:hint="cs"/>
          <w:color w:val="auto"/>
          <w:sz w:val="22"/>
          <w:rtl/>
        </w:rPr>
        <w:t xml:space="preserve">ר </w:t>
      </w:r>
      <w:r>
        <w:rPr>
          <w:rStyle w:val="emailstyle17"/>
          <w:rFonts w:cs="David"/>
          <w:color w:val="auto"/>
          <w:sz w:val="22"/>
          <w:rtl/>
        </w:rPr>
        <w:t>–</w:t>
      </w:r>
      <w:r>
        <w:rPr>
          <w:rStyle w:val="emailstyle17"/>
          <w:rFonts w:cs="David" w:hint="cs"/>
          <w:color w:val="auto"/>
          <w:sz w:val="22"/>
          <w:rtl/>
        </w:rPr>
        <w:t xml:space="preserve"> לדרגה 45+</w:t>
      </w:r>
      <w:ins w:id="3302" w:author="Shimon" w:date="2019-08-05T14:41:00Z">
        <w:r w:rsidR="00060BF8">
          <w:rPr>
            <w:rStyle w:val="emailstyle17"/>
            <w:rFonts w:cs="David" w:hint="cs"/>
            <w:color w:val="auto"/>
            <w:sz w:val="22"/>
            <w:rtl/>
          </w:rPr>
          <w:t>, בשיא הותק.</w:t>
        </w:r>
      </w:ins>
      <w:r>
        <w:rPr>
          <w:rStyle w:val="emailstyle17"/>
          <w:rFonts w:cs="David" w:hint="cs"/>
          <w:color w:val="auto"/>
          <w:sz w:val="22"/>
          <w:rtl/>
        </w:rPr>
        <w:t>.</w:t>
      </w:r>
    </w:p>
    <w:p w14:paraId="7F251613" w14:textId="77777777" w:rsidR="00AA1069" w:rsidRPr="00337F2F" w:rsidRDefault="00AA1069">
      <w:pPr>
        <w:pStyle w:val="11"/>
        <w:numPr>
          <w:ilvl w:val="0"/>
          <w:numId w:val="42"/>
        </w:numPr>
        <w:tabs>
          <w:tab w:val="left" w:pos="566"/>
        </w:tabs>
        <w:spacing w:before="0" w:line="360" w:lineRule="auto"/>
        <w:ind w:left="567" w:right="357" w:hanging="425"/>
        <w:pPrChange w:id="3303" w:author="Shimon" w:date="2019-08-05T14:42:00Z">
          <w:pPr>
            <w:pStyle w:val="11"/>
            <w:numPr>
              <w:numId w:val="42"/>
            </w:numPr>
            <w:tabs>
              <w:tab w:val="left" w:pos="566"/>
              <w:tab w:val="num" w:pos="1440"/>
            </w:tabs>
            <w:spacing w:before="0" w:after="240" w:line="360" w:lineRule="auto"/>
            <w:ind w:left="566" w:right="360" w:hanging="425"/>
          </w:pPr>
        </w:pPrChange>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7303DF0C" w:rsidR="00AA1069" w:rsidRDefault="00AA1069">
      <w:pPr>
        <w:pStyle w:val="11"/>
        <w:tabs>
          <w:tab w:val="left" w:pos="620"/>
        </w:tabs>
        <w:spacing w:before="0" w:after="240" w:line="360" w:lineRule="auto"/>
        <w:ind w:left="620" w:firstLine="0"/>
        <w:rPr>
          <w:b/>
          <w:bCs/>
          <w:rtl/>
        </w:rPr>
        <w:pPrChange w:id="3304" w:author="Shimon" w:date="2019-08-05T14:45:00Z">
          <w:pPr>
            <w:pStyle w:val="11"/>
            <w:tabs>
              <w:tab w:val="left" w:pos="620"/>
            </w:tabs>
            <w:spacing w:before="0" w:after="240" w:line="360" w:lineRule="auto"/>
            <w:ind w:left="620" w:firstLine="0"/>
          </w:pPr>
        </w:pPrChange>
      </w:pPr>
      <w:r>
        <w:rPr>
          <w:rFonts w:hint="cs"/>
          <w:rtl/>
        </w:rPr>
        <w:t>כלומר</w:t>
      </w:r>
      <w:del w:id="3305" w:author="Shimon" w:date="2019-08-05T14:42:00Z">
        <w:r w:rsidDel="00060BF8">
          <w:rPr>
            <w:rFonts w:hint="cs"/>
            <w:rtl/>
          </w:rPr>
          <w:delText>, ל</w:delText>
        </w:r>
      </w:del>
      <w:del w:id="3306" w:author="Shimon" w:date="2019-07-30T18:19:00Z">
        <w:r w:rsidDel="00FC5D37">
          <w:rPr>
            <w:rFonts w:hint="cs"/>
            <w:rtl/>
          </w:rPr>
          <w:delText>פי חוזה הבכירים עליו חתם התובע</w:delText>
        </w:r>
      </w:del>
      <w:r>
        <w:rPr>
          <w:rFonts w:hint="cs"/>
          <w:rtl/>
        </w:rPr>
        <w:t xml:space="preserve">, עדכון המשכורת </w:t>
      </w:r>
      <w:ins w:id="3307" w:author="Shimon" w:date="2019-07-28T11:37:00Z">
        <w:r w:rsidR="0083561D">
          <w:rPr>
            <w:rFonts w:hint="cs"/>
            <w:rtl/>
          </w:rPr>
          <w:t>הקובעת</w:t>
        </w:r>
      </w:ins>
      <w:ins w:id="3308" w:author="Shimon" w:date="2019-07-28T11:38:00Z">
        <w:r w:rsidR="0083561D">
          <w:rPr>
            <w:rFonts w:hint="cs"/>
            <w:rtl/>
          </w:rPr>
          <w:t xml:space="preserve"> לצורך חישוב הפנסיה תהיה </w:t>
        </w:r>
      </w:ins>
      <w:del w:id="3309" w:author="Shimon" w:date="2019-07-28T11:39:00Z">
        <w:r w:rsidDel="0083561D">
          <w:rPr>
            <w:rFonts w:hint="cs"/>
            <w:rtl/>
          </w:rPr>
          <w:delText xml:space="preserve">יכול להיעשות באחת </w:delText>
        </w:r>
      </w:del>
      <w:ins w:id="3310" w:author="Shimon" w:date="2019-07-28T11:39:00Z">
        <w:r w:rsidR="0083561D">
          <w:rPr>
            <w:rFonts w:hint="cs"/>
            <w:rtl/>
          </w:rPr>
          <w:t xml:space="preserve">ע"פ החלופה </w:t>
        </w:r>
      </w:ins>
      <w:del w:id="3311" w:author="Shimon" w:date="2019-07-28T11:39:00Z">
        <w:r w:rsidDel="0083561D">
          <w:rPr>
            <w:rFonts w:hint="cs"/>
            <w:rtl/>
          </w:rPr>
          <w:delText>מהחלופ</w:delText>
        </w:r>
        <w:r w:rsidR="00BA4273" w:rsidDel="0083561D">
          <w:rPr>
            <w:rFonts w:hint="cs"/>
            <w:rtl/>
          </w:rPr>
          <w:delText>ות</w:delText>
        </w:r>
      </w:del>
      <w:ins w:id="3312" w:author="Shimon" w:date="2019-07-28T11:40:00Z">
        <w:r w:rsidR="0083561D">
          <w:rPr>
            <w:rFonts w:hint="cs"/>
            <w:rtl/>
          </w:rPr>
          <w:t xml:space="preserve"> שתניב לעובד  את הפנסיה </w:t>
        </w:r>
      </w:ins>
      <w:del w:id="3313" w:author="Shimon" w:date="2019-07-28T11:40:00Z">
        <w:r w:rsidR="00BA4273" w:rsidDel="0083561D">
          <w:rPr>
            <w:rFonts w:hint="cs"/>
            <w:rtl/>
          </w:rPr>
          <w:delText>, לפי</w:delText>
        </w:r>
      </w:del>
      <w:r w:rsidR="00BA4273">
        <w:rPr>
          <w:rFonts w:hint="cs"/>
          <w:rtl/>
        </w:rPr>
        <w:t>הגבוהה מבין</w:t>
      </w:r>
      <w:r w:rsidR="002016A5">
        <w:rPr>
          <w:rFonts w:hint="cs"/>
          <w:rtl/>
        </w:rPr>
        <w:t xml:space="preserve"> </w:t>
      </w:r>
      <w:ins w:id="3314" w:author="Shimon" w:date="2019-07-28T11:40:00Z">
        <w:r w:rsidR="0083561D">
          <w:rPr>
            <w:rFonts w:hint="cs"/>
            <w:rtl/>
          </w:rPr>
          <w:t>החלופות האפשריות</w:t>
        </w:r>
      </w:ins>
      <w:del w:id="3315" w:author="Shimon" w:date="2019-07-28T11:40:00Z">
        <w:r w:rsidDel="0083561D">
          <w:rPr>
            <w:rFonts w:hint="cs"/>
            <w:rtl/>
          </w:rPr>
          <w:delText>.</w:delText>
        </w:r>
      </w:del>
      <w:ins w:id="3316" w:author="Shimon" w:date="2019-08-05T14:43:00Z">
        <w:r w:rsidR="00060BF8">
          <w:rPr>
            <w:rFonts w:hint="cs"/>
            <w:b/>
            <w:bCs/>
            <w:rtl/>
          </w:rPr>
          <w:t xml:space="preserve">, </w:t>
        </w:r>
        <w:r w:rsidR="00060BF8" w:rsidRPr="00060BF8">
          <w:rPr>
            <w:rFonts w:hint="eastAsia"/>
            <w:rtl/>
            <w:rPrChange w:id="3317" w:author="Shimon" w:date="2019-08-05T14:43:00Z">
              <w:rPr>
                <w:rFonts w:hint="eastAsia"/>
                <w:b/>
                <w:bCs/>
                <w:rtl/>
              </w:rPr>
            </w:rPrChange>
          </w:rPr>
          <w:t>ברוח</w:t>
        </w:r>
        <w:r w:rsidR="00060BF8" w:rsidRPr="00060BF8">
          <w:rPr>
            <w:rtl/>
            <w:rPrChange w:id="3318" w:author="Shimon" w:date="2019-08-05T14:43:00Z">
              <w:rPr>
                <w:b/>
                <w:bCs/>
                <w:rtl/>
              </w:rPr>
            </w:rPrChange>
          </w:rPr>
          <w:t xml:space="preserve"> סעיף </w:t>
        </w:r>
      </w:ins>
      <w:ins w:id="3319" w:author="Shimon" w:date="2019-08-05T14:45:00Z">
        <w:r w:rsidR="00060BF8">
          <w:rPr>
            <w:rFonts w:hint="cs"/>
            <w:rtl/>
          </w:rPr>
          <w:t>12</w:t>
        </w:r>
      </w:ins>
      <w:ins w:id="3320" w:author="Shimon" w:date="2019-08-05T14:43:00Z">
        <w:r w:rsidR="00060BF8" w:rsidRPr="00060BF8">
          <w:rPr>
            <w:rtl/>
            <w:rPrChange w:id="3321" w:author="Shimon" w:date="2019-08-05T14:43:00Z">
              <w:rPr>
                <w:b/>
                <w:bCs/>
                <w:rtl/>
              </w:rPr>
            </w:rPrChange>
          </w:rPr>
          <w:t xml:space="preserve"> לחוק </w:t>
        </w:r>
        <w:r w:rsidR="00060BF8" w:rsidRPr="00060BF8">
          <w:rPr>
            <w:rFonts w:hint="eastAsia"/>
            <w:rtl/>
            <w:rPrChange w:id="3322" w:author="Shimon" w:date="2019-08-05T14:43:00Z">
              <w:rPr>
                <w:rFonts w:hint="eastAsia"/>
                <w:b/>
                <w:bCs/>
                <w:rtl/>
              </w:rPr>
            </w:rPrChange>
          </w:rPr>
          <w:t>הגימלאות</w:t>
        </w:r>
        <w:r w:rsidR="00060BF8">
          <w:rPr>
            <w:rFonts w:hint="cs"/>
            <w:rtl/>
          </w:rPr>
          <w:t>.</w:t>
        </w:r>
      </w:ins>
      <w:del w:id="3323" w:author="Shimon" w:date="2019-08-05T14:43:00Z">
        <w:r w:rsidDel="00060BF8">
          <w:rPr>
            <w:rFonts w:hint="cs"/>
            <w:rtl/>
          </w:rPr>
          <w:delText xml:space="preserve"> </w:delText>
        </w:r>
      </w:del>
    </w:p>
    <w:p w14:paraId="008A0118" w14:textId="77777777" w:rsidR="00DD42D4" w:rsidRDefault="00BA4273">
      <w:pPr>
        <w:pStyle w:val="11"/>
        <w:spacing w:before="0" w:after="240" w:line="360" w:lineRule="auto"/>
        <w:ind w:right="360" w:firstLine="154"/>
        <w:rPr>
          <w:ins w:id="3324" w:author="Shimon" w:date="2019-08-05T14:46:00Z"/>
          <w:rtl/>
        </w:rPr>
        <w:pPrChange w:id="3325" w:author="Shimon" w:date="2019-08-05T14:46:00Z">
          <w:pPr>
            <w:pStyle w:val="11"/>
            <w:tabs>
              <w:tab w:val="left" w:pos="566"/>
            </w:tabs>
            <w:spacing w:before="0" w:after="240" w:line="360" w:lineRule="auto"/>
            <w:ind w:left="566" w:firstLine="0"/>
          </w:pPr>
        </w:pPrChange>
      </w:pPr>
      <w:commentRangeStart w:id="3326"/>
      <w:r>
        <w:rPr>
          <w:rFonts w:hint="cs"/>
          <w:rtl/>
        </w:rPr>
        <w:t>התובע</w:t>
      </w:r>
      <w:commentRangeEnd w:id="3326"/>
      <w:r w:rsidRPr="00337F2F">
        <w:rPr>
          <w:rtl/>
        </w:rPr>
        <w:commentReference w:id="3326"/>
      </w:r>
      <w:r>
        <w:rPr>
          <w:rFonts w:hint="cs"/>
          <w:rtl/>
        </w:rPr>
        <w:t xml:space="preserve"> יטען כי במועד בו חתם על החוזה היה נהוג סולם דרגות המח"ר, כאשר שתי הדרגות הגבוהות בסולם המח"ר היו 12</w:t>
      </w:r>
      <w:del w:id="3327" w:author="Shimon" w:date="2019-08-05T14:45:00Z">
        <w:r w:rsidDel="00060BF8">
          <w:rPr>
            <w:rFonts w:hint="cs"/>
            <w:rtl/>
          </w:rPr>
          <w:delText xml:space="preserve"> </w:delText>
        </w:r>
        <w:r w:rsidDel="00060BF8">
          <w:rPr>
            <w:rtl/>
          </w:rPr>
          <w:delText>–</w:delText>
        </w:r>
      </w:del>
      <w:ins w:id="3328" w:author="Shimon" w:date="2019-08-05T14:45:00Z">
        <w:r w:rsidR="00060BF8">
          <w:rPr>
            <w:rFonts w:hint="cs"/>
            <w:rtl/>
          </w:rPr>
          <w:t>-</w:t>
        </w:r>
      </w:ins>
      <w:del w:id="3329" w:author="Shimon" w:date="2019-08-05T14:45:00Z">
        <w:r w:rsidDel="00060BF8">
          <w:rPr>
            <w:rFonts w:hint="cs"/>
            <w:rtl/>
          </w:rPr>
          <w:delText xml:space="preserve"> </w:delText>
        </w:r>
      </w:del>
      <w:r>
        <w:rPr>
          <w:rFonts w:hint="cs"/>
          <w:rtl/>
        </w:rPr>
        <w:t>13</w:t>
      </w:r>
      <w:del w:id="3330" w:author="Shimon" w:date="2019-07-28T22:55:00Z">
        <w:r w:rsidDel="00C13BE5">
          <w:rPr>
            <w:rFonts w:hint="cs"/>
            <w:rtl/>
          </w:rPr>
          <w:delText>,</w:delText>
        </w:r>
      </w:del>
      <w:ins w:id="3331" w:author="Shimon" w:date="2019-07-26T15:06:00Z">
        <w:r w:rsidR="006E55AF">
          <w:rPr>
            <w:rFonts w:hint="cs"/>
            <w:rtl/>
          </w:rPr>
          <w:t xml:space="preserve">.  </w:t>
        </w:r>
      </w:ins>
      <w:ins w:id="3332" w:author="Shimon" w:date="2019-07-26T15:08:00Z">
        <w:r w:rsidR="006E55AF">
          <w:rPr>
            <w:rFonts w:hint="cs"/>
            <w:rtl/>
          </w:rPr>
          <w:t xml:space="preserve">בשנת 1994 (ארבע שנים לאחר שהתובע חתם על חוזה בכירים) </w:t>
        </w:r>
      </w:ins>
      <w:ins w:id="3333" w:author="Shimon" w:date="2019-07-26T15:06:00Z">
        <w:r w:rsidR="006E55AF">
          <w:rPr>
            <w:rFonts w:hint="cs"/>
            <w:rtl/>
          </w:rPr>
          <w:t xml:space="preserve">הוחלף סולם </w:t>
        </w:r>
      </w:ins>
      <w:del w:id="3334" w:author="Shimon" w:date="2019-07-26T15:06:00Z">
        <w:r w:rsidDel="006E55AF">
          <w:rPr>
            <w:rFonts w:hint="cs"/>
            <w:rtl/>
          </w:rPr>
          <w:delText xml:space="preserve"> </w:delText>
        </w:r>
        <w:r w:rsidRPr="00DD42D4" w:rsidDel="006E55AF">
          <w:rPr>
            <w:rFonts w:hint="eastAsia"/>
            <w:b/>
            <w:bCs/>
            <w:rtl/>
          </w:rPr>
          <w:delText>ו</w:delText>
        </w:r>
      </w:del>
      <w:r w:rsidRPr="00DD42D4">
        <w:rPr>
          <w:rFonts w:hint="eastAsia"/>
          <w:b/>
          <w:bCs/>
          <w:rtl/>
        </w:rPr>
        <w:t>הדרגות</w:t>
      </w:r>
      <w:ins w:id="3335" w:author="Shimon" w:date="2019-07-26T15:06:00Z">
        <w:r w:rsidR="006E55AF" w:rsidRPr="00DD42D4">
          <w:rPr>
            <w:b/>
            <w:bCs/>
            <w:rtl/>
          </w:rPr>
          <w:t xml:space="preserve"> של דירוג </w:t>
        </w:r>
        <w:r w:rsidR="006E55AF" w:rsidRPr="00DD42D4">
          <w:rPr>
            <w:rFonts w:hint="eastAsia"/>
            <w:b/>
            <w:bCs/>
            <w:rtl/>
          </w:rPr>
          <w:t>המח</w:t>
        </w:r>
        <w:r w:rsidR="006E55AF" w:rsidRPr="00DD42D4">
          <w:rPr>
            <w:b/>
            <w:bCs/>
            <w:rtl/>
          </w:rPr>
          <w:t>"ר</w:t>
        </w:r>
      </w:ins>
      <w:del w:id="3336" w:author="Shimon" w:date="2019-08-05T14:45:00Z">
        <w:r w:rsidR="002016A5" w:rsidRPr="00DD42D4" w:rsidDel="00060BF8">
          <w:rPr>
            <w:b/>
            <w:bCs/>
            <w:rtl/>
          </w:rPr>
          <w:delText>.</w:delText>
        </w:r>
      </w:del>
      <w:r w:rsidR="002016A5" w:rsidRPr="00DD42D4">
        <w:rPr>
          <w:b/>
          <w:bCs/>
          <w:rtl/>
        </w:rPr>
        <w:t xml:space="preserve"> </w:t>
      </w:r>
      <w:ins w:id="3337" w:author="Shimon" w:date="2019-08-05T14:45:00Z">
        <w:r w:rsidR="00060BF8" w:rsidRPr="00DD42D4">
          <w:rPr>
            <w:rFonts w:hint="eastAsia"/>
            <w:b/>
            <w:bCs/>
            <w:rtl/>
          </w:rPr>
          <w:t>ו</w:t>
        </w:r>
      </w:ins>
      <w:ins w:id="3338" w:author="Shimon" w:date="2019-07-26T15:06:00Z">
        <w:r w:rsidR="006E55AF" w:rsidRPr="00DD42D4">
          <w:rPr>
            <w:rFonts w:hint="eastAsia"/>
            <w:b/>
            <w:bCs/>
            <w:rtl/>
          </w:rPr>
          <w:t>בסולם</w:t>
        </w:r>
        <w:r w:rsidR="006E55AF" w:rsidRPr="00DD42D4">
          <w:rPr>
            <w:b/>
            <w:bCs/>
            <w:rtl/>
          </w:rPr>
          <w:t xml:space="preserve"> </w:t>
        </w:r>
        <w:r w:rsidR="006E55AF" w:rsidRPr="00DD42D4">
          <w:rPr>
            <w:rFonts w:hint="eastAsia"/>
            <w:b/>
            <w:bCs/>
            <w:rtl/>
          </w:rPr>
          <w:t>החדש</w:t>
        </w:r>
      </w:ins>
      <w:ins w:id="3339" w:author="Shimon" w:date="2019-08-05T14:45:00Z">
        <w:r w:rsidR="00060BF8" w:rsidRPr="00DD42D4">
          <w:rPr>
            <w:b/>
            <w:bCs/>
            <w:rtl/>
          </w:rPr>
          <w:t>,</w:t>
        </w:r>
      </w:ins>
      <w:ins w:id="3340" w:author="Shimon" w:date="2019-07-26T15:06:00Z">
        <w:r w:rsidR="006E55AF" w:rsidRPr="00DD42D4">
          <w:rPr>
            <w:b/>
            <w:bCs/>
            <w:rtl/>
          </w:rPr>
          <w:t xml:space="preserve"> שתי הדרגות הגבוהות </w:t>
        </w:r>
      </w:ins>
      <w:del w:id="3341" w:author="Shimon" w:date="2019-07-26T15:07:00Z">
        <w:r w:rsidRPr="00DD42D4" w:rsidDel="006E55AF">
          <w:rPr>
            <w:b/>
            <w:bCs/>
            <w:rtl/>
          </w:rPr>
          <w:delText xml:space="preserve"> שהחליפו אותן בסולם החדש של העובדים האקדמאיים בשירות המדינה,</w:delText>
        </w:r>
      </w:del>
      <w:r w:rsidRPr="00DD42D4">
        <w:rPr>
          <w:b/>
          <w:bCs/>
          <w:rtl/>
        </w:rPr>
        <w:t xml:space="preserve"> הן דרגות 45 – 46.</w:t>
      </w:r>
      <w:r>
        <w:rPr>
          <w:rFonts w:hint="cs"/>
          <w:rtl/>
        </w:rPr>
        <w:t xml:space="preserve"> </w:t>
      </w:r>
      <w:del w:id="3342" w:author="Shimon" w:date="2019-07-26T15:08:00Z">
        <w:r w:rsidDel="006E55AF">
          <w:rPr>
            <w:rFonts w:hint="cs"/>
            <w:rtl/>
          </w:rPr>
          <w:delText>סולם הדרגות השתנה בשנת 1994 (ארבע שנים לאחר שהתובע חתם על חוזה בכירים)</w:delText>
        </w:r>
      </w:del>
    </w:p>
    <w:p w14:paraId="33415339" w14:textId="4958B8EE" w:rsidR="00BA4273" w:rsidDel="00DD42D4" w:rsidRDefault="006E55AF">
      <w:pPr>
        <w:pStyle w:val="11"/>
        <w:numPr>
          <w:ilvl w:val="0"/>
          <w:numId w:val="42"/>
        </w:numPr>
        <w:spacing w:before="0" w:after="240" w:line="360" w:lineRule="auto"/>
        <w:ind w:left="566" w:firstLine="154"/>
        <w:rPr>
          <w:del w:id="3343" w:author="Shimon" w:date="2019-08-05T14:46:00Z"/>
          <w:rtl/>
        </w:rPr>
        <w:pPrChange w:id="3344" w:author="Shimon" w:date="2019-08-05T14:46:00Z">
          <w:pPr>
            <w:pStyle w:val="11"/>
            <w:numPr>
              <w:numId w:val="14"/>
            </w:numPr>
            <w:tabs>
              <w:tab w:val="left" w:pos="566"/>
              <w:tab w:val="num" w:pos="1069"/>
            </w:tabs>
            <w:spacing w:before="0" w:after="240" w:line="360" w:lineRule="auto"/>
            <w:ind w:left="566" w:right="360" w:hanging="425"/>
          </w:pPr>
        </w:pPrChange>
      </w:pPr>
      <w:ins w:id="3345" w:author="Shimon" w:date="2019-07-26T15:05:00Z">
        <w:r>
          <w:rPr>
            <w:rFonts w:hint="cs"/>
            <w:rtl/>
          </w:rPr>
          <w:t xml:space="preserve"> </w:t>
        </w:r>
      </w:ins>
    </w:p>
    <w:p w14:paraId="6C228B18" w14:textId="4F453DB6" w:rsidR="00BA4273" w:rsidRDefault="00BA4273">
      <w:pPr>
        <w:pStyle w:val="11"/>
        <w:spacing w:before="0" w:after="240" w:line="360" w:lineRule="auto"/>
        <w:ind w:right="360" w:firstLine="154"/>
        <w:pPrChange w:id="3346" w:author="Shimon" w:date="2019-08-05T14:47:00Z">
          <w:pPr>
            <w:pStyle w:val="11"/>
            <w:tabs>
              <w:tab w:val="left" w:pos="566"/>
            </w:tabs>
            <w:spacing w:before="0" w:after="240" w:line="360" w:lineRule="auto"/>
            <w:ind w:left="566" w:firstLine="0"/>
          </w:pPr>
        </w:pPrChange>
      </w:pPr>
      <w:r>
        <w:rPr>
          <w:rFonts w:hint="cs"/>
          <w:rtl/>
        </w:rPr>
        <w:t xml:space="preserve">כפי שניתן לראות בחוזה </w:t>
      </w:r>
      <w:del w:id="3347" w:author="Shimon" w:date="2019-08-05T14:47:00Z">
        <w:r w:rsidDel="00DD42D4">
          <w:rPr>
            <w:rFonts w:hint="cs"/>
            <w:rtl/>
          </w:rPr>
          <w:delText>העבודה</w:delText>
        </w:r>
      </w:del>
      <w:ins w:id="3348" w:author="Shimon" w:date="2019-08-05T14:47:00Z">
        <w:r w:rsidR="00DD42D4">
          <w:rPr>
            <w:rFonts w:hint="cs"/>
            <w:rtl/>
          </w:rPr>
          <w:t>(סעיף 12)</w:t>
        </w:r>
      </w:ins>
      <w:r>
        <w:rPr>
          <w:rFonts w:hint="cs"/>
          <w:rtl/>
        </w:rPr>
        <w:t xml:space="preserve">, הדרגה בה שהה התובע </w:t>
      </w:r>
      <w:ins w:id="3349" w:author="Shimon" w:date="2019-08-05T14:47:00Z">
        <w:r w:rsidR="00DD42D4">
          <w:rPr>
            <w:rFonts w:hint="cs"/>
            <w:rtl/>
          </w:rPr>
          <w:t xml:space="preserve">בזמנו </w:t>
        </w:r>
      </w:ins>
      <w:r>
        <w:rPr>
          <w:rFonts w:hint="cs"/>
          <w:rtl/>
        </w:rPr>
        <w:t xml:space="preserve">היתה דרגה 12, </w:t>
      </w:r>
      <w:ins w:id="3350" w:author="Shimon" w:date="2019-07-24T13:46:00Z">
        <w:r w:rsidR="004070D3">
          <w:rPr>
            <w:rFonts w:hint="cs"/>
            <w:rtl/>
          </w:rPr>
          <w:t xml:space="preserve">דרגה אחת מתחת לדרגה העליונה בסולם דרגות המח"ר בזמנו, </w:t>
        </w:r>
      </w:ins>
      <w:r>
        <w:rPr>
          <w:rFonts w:hint="cs"/>
          <w:rtl/>
        </w:rPr>
        <w:t xml:space="preserve">המקבילה לדרגה 45 כיום. </w:t>
      </w:r>
      <w:del w:id="3351" w:author="Shimon" w:date="2019-07-30T18:22:00Z">
        <w:r w:rsidDel="000C1AFC">
          <w:rPr>
            <w:rFonts w:hint="cs"/>
            <w:rtl/>
          </w:rPr>
          <w:delText>לו היה נשאר התובע בסולם הדרגות, הוא היה</w:delText>
        </w:r>
      </w:del>
      <w:del w:id="3352" w:author="Shimon" w:date="2019-07-24T13:50:00Z">
        <w:r w:rsidDel="007239B6">
          <w:rPr>
            <w:rFonts w:hint="cs"/>
            <w:rtl/>
          </w:rPr>
          <w:delText xml:space="preserve"> מועבר לדרגה 45 בדירוג העובדים האקדמיים, וקרוב לוודאי </w:delText>
        </w:r>
        <w:r w:rsidDel="007239B6">
          <w:rPr>
            <w:rtl/>
          </w:rPr>
          <w:delText>–</w:delText>
        </w:r>
        <w:r w:rsidDel="007239B6">
          <w:rPr>
            <w:rFonts w:hint="cs"/>
            <w:rtl/>
          </w:rPr>
          <w:delText xml:space="preserve"> היה מתקדם לדרגה 13 ומועבר לדרגה 46.</w:delText>
        </w:r>
      </w:del>
      <w:ins w:id="3353" w:author="Shimon" w:date="2019-07-24T13:50:00Z">
        <w:r w:rsidR="007239B6">
          <w:rPr>
            <w:rFonts w:hint="cs"/>
            <w:rtl/>
          </w:rPr>
          <w:t xml:space="preserve"> </w:t>
        </w:r>
      </w:ins>
    </w:p>
    <w:p w14:paraId="043F0C50" w14:textId="00A8AF93" w:rsidR="00BA4273" w:rsidRDefault="00BA4273">
      <w:pPr>
        <w:pStyle w:val="11"/>
        <w:numPr>
          <w:ilvl w:val="0"/>
          <w:numId w:val="42"/>
        </w:numPr>
        <w:tabs>
          <w:tab w:val="left" w:pos="566"/>
        </w:tabs>
        <w:spacing w:before="0" w:after="240" w:line="360" w:lineRule="auto"/>
        <w:ind w:left="566" w:hanging="425"/>
        <w:pPrChange w:id="3354" w:author="Shimon" w:date="2019-07-28T11:43:00Z">
          <w:pPr>
            <w:pStyle w:val="11"/>
            <w:numPr>
              <w:numId w:val="14"/>
            </w:numPr>
            <w:tabs>
              <w:tab w:val="left" w:pos="566"/>
              <w:tab w:val="num" w:pos="1069"/>
            </w:tabs>
            <w:spacing w:before="0" w:after="240" w:line="360" w:lineRule="auto"/>
            <w:ind w:left="566" w:right="360" w:hanging="425"/>
          </w:pPr>
        </w:pPrChange>
      </w:pPr>
      <w:r>
        <w:rPr>
          <w:rFonts w:hint="cs"/>
          <w:rtl/>
        </w:rPr>
        <w:lastRenderedPageBreak/>
        <w:t xml:space="preserve">דברים אלה עולים </w:t>
      </w:r>
      <w:ins w:id="3355" w:author="Shimon" w:date="2019-07-28T11:42:00Z">
        <w:r w:rsidR="002D0248">
          <w:rPr>
            <w:rFonts w:hint="cs"/>
            <w:rtl/>
          </w:rPr>
          <w:t xml:space="preserve">קבלו ביטוי בין היתר </w:t>
        </w:r>
      </w:ins>
      <w:del w:id="3356" w:author="Shimon" w:date="2019-07-28T11:42:00Z">
        <w:r w:rsidDel="002D0248">
          <w:rPr>
            <w:rFonts w:hint="cs"/>
            <w:rtl/>
          </w:rPr>
          <w:delText xml:space="preserve">בקנה אחד עם עמדת הנציבות, אותה הציג </w:delText>
        </w:r>
        <w:r w:rsidRPr="00AF3B10" w:rsidDel="002D0248">
          <w:delText xml:space="preserve"> </w:delText>
        </w:r>
      </w:del>
      <w:ins w:id="3357" w:author="Shimon" w:date="2019-07-28T11:42:00Z">
        <w:r w:rsidR="002D0248">
          <w:rPr>
            <w:rFonts w:hint="cs"/>
            <w:rtl/>
          </w:rPr>
          <w:t xml:space="preserve">במכתב </w:t>
        </w:r>
      </w:ins>
      <w:r w:rsidRPr="00AF3B10">
        <w:rPr>
          <w:rtl/>
        </w:rPr>
        <w:t>המשנה</w:t>
      </w:r>
      <w:r w:rsidRPr="00AF3B10">
        <w:t xml:space="preserve"> </w:t>
      </w:r>
      <w:r w:rsidRPr="00AF3B10">
        <w:rPr>
          <w:rtl/>
        </w:rPr>
        <w:t>לנציב</w:t>
      </w:r>
      <w:r w:rsidRPr="00AF3B10">
        <w:t xml:space="preserve"> </w:t>
      </w:r>
      <w:r w:rsidRPr="00AF3B10">
        <w:rPr>
          <w:rtl/>
        </w:rPr>
        <w:t>מר</w:t>
      </w:r>
      <w:ins w:id="3358" w:author="Shimon" w:date="2019-07-30T18:20:00Z">
        <w:r w:rsidR="00FC5D37">
          <w:rPr>
            <w:rFonts w:hint="cs"/>
            <w:rtl/>
          </w:rPr>
          <w:t xml:space="preserve"> </w:t>
        </w:r>
      </w:ins>
      <w:ins w:id="3359" w:author="Shimon" w:date="2019-07-28T11:43:00Z">
        <w:r w:rsidR="002D0248">
          <w:rPr>
            <w:rFonts w:hint="cs"/>
            <w:rtl/>
          </w:rPr>
          <w:t xml:space="preserve">ד. </w:t>
        </w:r>
      </w:ins>
      <w:r w:rsidRPr="00AF3B10">
        <w:t xml:space="preserve"> </w:t>
      </w:r>
      <w:r w:rsidRPr="00AF3B10">
        <w:rPr>
          <w:rtl/>
        </w:rPr>
        <w:t>פרלשטיין</w:t>
      </w:r>
      <w:r>
        <w:rPr>
          <w:rFonts w:hint="cs"/>
          <w:rtl/>
        </w:rPr>
        <w:t xml:space="preserve">, </w:t>
      </w:r>
      <w:del w:id="3360" w:author="Shimon" w:date="2019-07-28T11:43:00Z">
        <w:r w:rsidDel="002D0248">
          <w:rPr>
            <w:rFonts w:hint="cs"/>
            <w:rtl/>
          </w:rPr>
          <w:delText>במ</w:delText>
        </w:r>
      </w:del>
      <w:ins w:id="3361" w:author="Shimon" w:date="2019-07-28T11:43:00Z">
        <w:r w:rsidR="002D0248">
          <w:rPr>
            <w:rFonts w:hint="cs"/>
            <w:rtl/>
          </w:rPr>
          <w:t>ש</w:t>
        </w:r>
      </w:ins>
      <w:r>
        <w:rPr>
          <w:rFonts w:hint="cs"/>
          <w:rtl/>
        </w:rPr>
        <w:t xml:space="preserve">כתב </w:t>
      </w:r>
      <w:del w:id="3362" w:author="Shimon" w:date="2019-07-28T11:43:00Z">
        <w:r w:rsidDel="002D0248">
          <w:rPr>
            <w:rFonts w:hint="cs"/>
            <w:rtl/>
          </w:rPr>
          <w:delText>שיצא</w:delText>
        </w:r>
      </w:del>
      <w:r>
        <w:rPr>
          <w:rFonts w:hint="cs"/>
          <w:rtl/>
        </w:rPr>
        <w:t xml:space="preserve"> </w:t>
      </w:r>
      <w:r w:rsidRPr="00AF3B10">
        <w:rPr>
          <w:rtl/>
        </w:rPr>
        <w:t>לסגל</w:t>
      </w:r>
      <w:r w:rsidRPr="00AF3B10">
        <w:t xml:space="preserve"> </w:t>
      </w:r>
      <w:r w:rsidRPr="00AF3B10">
        <w:rPr>
          <w:rtl/>
        </w:rPr>
        <w:t>הבכיר</w:t>
      </w:r>
      <w:r w:rsidRPr="00AF3B10">
        <w:t xml:space="preserve"> </w:t>
      </w:r>
      <w:r>
        <w:rPr>
          <w:rFonts w:hint="cs"/>
          <w:rtl/>
        </w:rPr>
        <w:t>ביום 1.5.1995</w:t>
      </w:r>
      <w:ins w:id="3363" w:author="Shimon" w:date="2019-08-05T14:48:00Z">
        <w:r w:rsidR="00DD42D4">
          <w:rPr>
            <w:rFonts w:hint="cs"/>
            <w:rtl/>
          </w:rPr>
          <w:t xml:space="preserve">, </w:t>
        </w:r>
      </w:ins>
      <w:del w:id="3364" w:author="Shimon" w:date="2019-07-28T22:57:00Z">
        <w:r w:rsidDel="00C13BE5">
          <w:rPr>
            <w:rFonts w:hint="cs"/>
            <w:rtl/>
          </w:rPr>
          <w:delText xml:space="preserve">. </w:delText>
        </w:r>
      </w:del>
      <w:ins w:id="3365" w:author="Shimon" w:date="2019-07-28T22:57:00Z">
        <w:r w:rsidR="00C13BE5">
          <w:rPr>
            <w:rFonts w:hint="cs"/>
            <w:rtl/>
          </w:rPr>
          <w:t xml:space="preserve">למעלה משנה לאחר החלפת סולם הדרגות, </w:t>
        </w:r>
      </w:ins>
      <w:del w:id="3366" w:author="Shimon" w:date="2019-07-28T11:43:00Z">
        <w:r w:rsidDel="002D0248">
          <w:rPr>
            <w:rFonts w:hint="cs"/>
            <w:rtl/>
          </w:rPr>
          <w:delText xml:space="preserve">וכך הוא כתב, </w:delText>
        </w:r>
      </w:del>
      <w:r>
        <w:rPr>
          <w:rFonts w:hint="cs"/>
          <w:rtl/>
        </w:rPr>
        <w:t xml:space="preserve">בין היתר: </w:t>
      </w:r>
      <w:ins w:id="3367" w:author="Shimon" w:date="2019-07-28T11:43:00Z">
        <w:r w:rsidR="002D0248">
          <w:rPr>
            <w:rFonts w:hint="cs"/>
            <w:b/>
            <w:bCs/>
            <w:rtl/>
          </w:rPr>
          <w:t>"</w:t>
        </w:r>
      </w:ins>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0EB5A923" w:rsidR="00BA4273" w:rsidRDefault="00BA4273">
      <w:pPr>
        <w:pStyle w:val="11"/>
        <w:tabs>
          <w:tab w:val="left" w:pos="566"/>
        </w:tabs>
        <w:spacing w:before="0" w:after="240" w:line="360" w:lineRule="auto"/>
        <w:ind w:left="566" w:firstLine="0"/>
        <w:rPr>
          <w:rtl/>
        </w:rPr>
        <w:pPrChange w:id="3368" w:author="Shimon" w:date="2019-07-28T23:09:00Z">
          <w:pPr>
            <w:pStyle w:val="11"/>
            <w:tabs>
              <w:tab w:val="left" w:pos="566"/>
            </w:tabs>
            <w:spacing w:before="0" w:after="240" w:line="360" w:lineRule="auto"/>
            <w:ind w:left="566" w:firstLine="0"/>
          </w:pPr>
        </w:pPrChange>
      </w:pPr>
      <w:r>
        <w:rPr>
          <w:rFonts w:hint="cs"/>
          <w:rtl/>
        </w:rPr>
        <w:t xml:space="preserve">המכתב </w:t>
      </w:r>
      <w:del w:id="3369" w:author="Shimon" w:date="2019-07-28T22:59:00Z">
        <w:r w:rsidDel="00C13BE5">
          <w:rPr>
            <w:rFonts w:hint="cs"/>
            <w:rtl/>
          </w:rPr>
          <w:delText xml:space="preserve">יצא </w:delText>
        </w:r>
      </w:del>
      <w:del w:id="3370" w:author="Shimon" w:date="2019-07-28T22:57:00Z">
        <w:r w:rsidDel="00C13BE5">
          <w:rPr>
            <w:rFonts w:hint="cs"/>
            <w:rtl/>
          </w:rPr>
          <w:delText xml:space="preserve">למעלה משנה לאחר החלפת סולם הדרגות, </w:delText>
        </w:r>
      </w:del>
      <w:del w:id="3371" w:author="Shimon" w:date="2019-07-28T23:00:00Z">
        <w:r w:rsidDel="00C13BE5">
          <w:rPr>
            <w:rFonts w:hint="cs"/>
            <w:rtl/>
          </w:rPr>
          <w:delText>ו</w:delText>
        </w:r>
      </w:del>
      <w:r>
        <w:rPr>
          <w:rFonts w:hint="cs"/>
          <w:rtl/>
        </w:rPr>
        <w:t xml:space="preserve">מלמד </w:t>
      </w:r>
      <w:del w:id="3372" w:author="Shimon" w:date="2019-07-24T13:31:00Z">
        <w:r w:rsidDel="00732CC7">
          <w:rPr>
            <w:rFonts w:hint="cs"/>
            <w:rtl/>
          </w:rPr>
          <w:delText xml:space="preserve">כי </w:delText>
        </w:r>
      </w:del>
      <w:ins w:id="3373" w:author="Shimon" w:date="2019-07-24T13:31:00Z">
        <w:r w:rsidR="00732CC7">
          <w:rPr>
            <w:rFonts w:hint="cs"/>
            <w:rtl/>
          </w:rPr>
          <w:t>כי</w:t>
        </w:r>
      </w:ins>
      <w:ins w:id="3374" w:author="Shimon" w:date="2019-07-24T13:32:00Z">
        <w:r w:rsidR="00732CC7">
          <w:rPr>
            <w:rFonts w:hint="cs"/>
            <w:rtl/>
          </w:rPr>
          <w:t xml:space="preserve"> </w:t>
        </w:r>
      </w:ins>
      <w:ins w:id="3375" w:author="Shimon" w:date="2019-07-28T23:07:00Z">
        <w:r w:rsidR="00112E04">
          <w:rPr>
            <w:rFonts w:hint="cs"/>
            <w:rtl/>
          </w:rPr>
          <w:t xml:space="preserve">הדרגות הרלוונטיות </w:t>
        </w:r>
      </w:ins>
      <w:ins w:id="3376" w:author="Shimon" w:date="2019-07-28T23:06:00Z">
        <w:r w:rsidR="00112E04">
          <w:rPr>
            <w:rFonts w:hint="cs"/>
            <w:rtl/>
          </w:rPr>
          <w:t>לצורך חישוב הגימלא בגין תקופת כתב המינוי</w:t>
        </w:r>
      </w:ins>
      <w:ins w:id="3377" w:author="Shimon" w:date="2019-07-28T23:08:00Z">
        <w:r w:rsidR="00112E04">
          <w:rPr>
            <w:rFonts w:hint="cs"/>
            <w:rtl/>
          </w:rPr>
          <w:t xml:space="preserve"> של</w:t>
        </w:r>
      </w:ins>
      <w:ins w:id="3378" w:author="Shimon" w:date="2019-07-28T23:06:00Z">
        <w:r w:rsidR="00112E04">
          <w:rPr>
            <w:rFonts w:hint="cs"/>
            <w:rtl/>
          </w:rPr>
          <w:t xml:space="preserve"> </w:t>
        </w:r>
      </w:ins>
      <w:r w:rsidR="002016A5">
        <w:rPr>
          <w:rFonts w:hint="cs"/>
          <w:rtl/>
        </w:rPr>
        <w:t xml:space="preserve">חשבים </w:t>
      </w:r>
      <w:r>
        <w:rPr>
          <w:rFonts w:hint="cs"/>
          <w:rtl/>
        </w:rPr>
        <w:t xml:space="preserve">בכירים (התפקיד שמילא התובע) </w:t>
      </w:r>
      <w:ins w:id="3379" w:author="Shimon" w:date="2019-07-28T23:05:00Z">
        <w:r w:rsidR="00112E04">
          <w:rPr>
            <w:rFonts w:hint="cs"/>
            <w:rtl/>
          </w:rPr>
          <w:t>המועסקים בחוזה בכירים</w:t>
        </w:r>
      </w:ins>
      <w:ins w:id="3380" w:author="Shimon" w:date="2019-07-28T23:00:00Z">
        <w:r w:rsidR="00C13BE5">
          <w:rPr>
            <w:rFonts w:hint="cs"/>
            <w:rtl/>
          </w:rPr>
          <w:t>,</w:t>
        </w:r>
      </w:ins>
      <w:del w:id="3381" w:author="Shimon" w:date="2019-07-24T13:32:00Z">
        <w:r w:rsidDel="00732CC7">
          <w:rPr>
            <w:rFonts w:hint="cs"/>
            <w:rtl/>
          </w:rPr>
          <w:delText xml:space="preserve">היו </w:delText>
        </w:r>
      </w:del>
      <w:del w:id="3382" w:author="Shimon" w:date="2019-07-24T13:33:00Z">
        <w:r w:rsidDel="00732CC7">
          <w:rPr>
            <w:rFonts w:hint="cs"/>
            <w:rtl/>
          </w:rPr>
          <w:delText>אמורים</w:delText>
        </w:r>
      </w:del>
      <w:ins w:id="3383" w:author="Shimon" w:date="2019-07-28T23:06:00Z">
        <w:r w:rsidR="00112E04">
          <w:rPr>
            <w:rFonts w:hint="cs"/>
            <w:rtl/>
          </w:rPr>
          <w:t xml:space="preserve"> </w:t>
        </w:r>
      </w:ins>
      <w:del w:id="3384" w:author="Shimon" w:date="2019-07-24T13:38:00Z">
        <w:r w:rsidDel="00732CC7">
          <w:rPr>
            <w:rFonts w:hint="cs"/>
            <w:rtl/>
          </w:rPr>
          <w:delText xml:space="preserve"> </w:delText>
        </w:r>
      </w:del>
      <w:del w:id="3385" w:author="Shimon" w:date="2019-07-24T13:39:00Z">
        <w:r w:rsidDel="004070D3">
          <w:rPr>
            <w:rFonts w:hint="cs"/>
            <w:rtl/>
          </w:rPr>
          <w:delText>להיות</w:delText>
        </w:r>
      </w:del>
      <w:del w:id="3386" w:author="Shimon" w:date="2019-07-28T23:08:00Z">
        <w:r w:rsidDel="00112E04">
          <w:rPr>
            <w:rFonts w:hint="cs"/>
            <w:rtl/>
          </w:rPr>
          <w:delText xml:space="preserve"> ב</w:delText>
        </w:r>
      </w:del>
      <w:ins w:id="3387" w:author="Shimon" w:date="2019-07-28T23:08:00Z">
        <w:r w:rsidR="00112E04">
          <w:rPr>
            <w:rFonts w:hint="cs"/>
            <w:rtl/>
          </w:rPr>
          <w:t xml:space="preserve">היא </w:t>
        </w:r>
      </w:ins>
      <w:r>
        <w:rPr>
          <w:rFonts w:hint="cs"/>
          <w:rtl/>
        </w:rPr>
        <w:t>אחת משתי הדרגות הגבוהות</w:t>
      </w:r>
      <w:ins w:id="3388" w:author="Shimon" w:date="2019-07-28T23:08:00Z">
        <w:r w:rsidR="00112E04">
          <w:rPr>
            <w:rFonts w:hint="cs"/>
            <w:rtl/>
          </w:rPr>
          <w:t xml:space="preserve"> בסולם דרגות המח</w:t>
        </w:r>
      </w:ins>
      <w:ins w:id="3389" w:author="Shimon" w:date="2019-07-28T23:09:00Z">
        <w:r w:rsidR="00112E04">
          <w:rPr>
            <w:rFonts w:hint="cs"/>
            <w:rtl/>
          </w:rPr>
          <w:t xml:space="preserve">"ר, </w:t>
        </w:r>
      </w:ins>
      <w:del w:id="3390" w:author="Shimon" w:date="2019-07-28T23:09:00Z">
        <w:r w:rsidDel="00112E04">
          <w:rPr>
            <w:rFonts w:hint="cs"/>
            <w:rtl/>
          </w:rPr>
          <w:delText xml:space="preserve">. </w:delText>
        </w:r>
      </w:del>
      <w:r>
        <w:rPr>
          <w:rFonts w:hint="cs"/>
          <w:rtl/>
        </w:rPr>
        <w:t xml:space="preserve">קרי </w:t>
      </w:r>
      <w:r>
        <w:rPr>
          <w:rtl/>
        </w:rPr>
        <w:t>–</w:t>
      </w:r>
      <w:r>
        <w:rPr>
          <w:rFonts w:hint="cs"/>
          <w:rtl/>
        </w:rPr>
        <w:t xml:space="preserve"> 45, 46.</w:t>
      </w:r>
    </w:p>
    <w:p w14:paraId="3C1B886F" w14:textId="77777777" w:rsidR="000C1AFC" w:rsidRDefault="00BA4273" w:rsidP="00337F2F">
      <w:pPr>
        <w:tabs>
          <w:tab w:val="left" w:pos="530"/>
        </w:tabs>
        <w:rPr>
          <w:ins w:id="3391" w:author="Shimon" w:date="2019-07-30T18:22:00Z"/>
          <w:rtl/>
        </w:rPr>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מסומן </w:t>
      </w:r>
      <w:r w:rsidRPr="00337F2F">
        <w:rPr>
          <w:rFonts w:ascii="David" w:hAnsi="David" w:cs="David"/>
          <w:i/>
          <w:iCs/>
          <w:highlight w:val="yellow"/>
          <w:u w:val="single"/>
          <w:rtl/>
        </w:rPr>
        <w:t>כנספח __</w:t>
      </w:r>
      <w:r>
        <w:rPr>
          <w:rFonts w:ascii="David" w:hAnsi="David" w:cs="David" w:hint="cs"/>
          <w:i/>
          <w:iCs/>
          <w:u w:val="single"/>
          <w:rtl/>
        </w:rPr>
        <w:t>.</w:t>
      </w:r>
      <w:ins w:id="3392" w:author="Shimon" w:date="2019-07-30T18:22:00Z">
        <w:r w:rsidR="000C1AFC" w:rsidRPr="000C1AFC">
          <w:rPr>
            <w:rFonts w:hint="cs"/>
            <w:rtl/>
          </w:rPr>
          <w:t xml:space="preserve"> </w:t>
        </w:r>
      </w:ins>
    </w:p>
    <w:p w14:paraId="53DD7DEB" w14:textId="77777777" w:rsidR="000C1AFC" w:rsidRDefault="000C1AFC" w:rsidP="00337F2F">
      <w:pPr>
        <w:tabs>
          <w:tab w:val="left" w:pos="530"/>
        </w:tabs>
        <w:rPr>
          <w:ins w:id="3393" w:author="Shimon" w:date="2019-07-30T18:22:00Z"/>
          <w:rtl/>
        </w:rPr>
      </w:pPr>
    </w:p>
    <w:p w14:paraId="5CDB946B" w14:textId="07B43E2B" w:rsidR="00BA4273" w:rsidRDefault="000C1AFC">
      <w:pPr>
        <w:tabs>
          <w:tab w:val="left" w:pos="530"/>
        </w:tabs>
        <w:rPr>
          <w:ins w:id="3394" w:author="Shimon" w:date="2019-07-26T15:10:00Z"/>
          <w:rFonts w:ascii="David" w:hAnsi="David" w:cs="David"/>
          <w:i/>
          <w:iCs/>
          <w:u w:val="single"/>
          <w:rtl/>
        </w:rPr>
        <w:pPrChange w:id="3395" w:author="Shimon" w:date="2019-07-30T18:22:00Z">
          <w:pPr>
            <w:tabs>
              <w:tab w:val="left" w:pos="530"/>
            </w:tabs>
          </w:pPr>
        </w:pPrChange>
      </w:pPr>
      <w:ins w:id="3396" w:author="Shimon" w:date="2019-07-30T18:22:00Z">
        <w:r w:rsidRPr="000C1AFC">
          <w:rPr>
            <w:rFonts w:cs="David" w:hint="eastAsia"/>
            <w:sz w:val="20"/>
            <w:rtl/>
            <w:rPrChange w:id="3397" w:author="Shimon" w:date="2019-07-30T18:22:00Z">
              <w:rPr>
                <w:rFonts w:hint="eastAsia"/>
                <w:rtl/>
              </w:rPr>
            </w:rPrChange>
          </w:rPr>
          <w:t>לו</w:t>
        </w:r>
        <w:r w:rsidRPr="000C1AFC">
          <w:rPr>
            <w:rFonts w:cs="David"/>
            <w:sz w:val="20"/>
            <w:rtl/>
            <w:rPrChange w:id="3398" w:author="Shimon" w:date="2019-07-30T18:22:00Z">
              <w:rPr>
                <w:rtl/>
              </w:rPr>
            </w:rPrChange>
          </w:rPr>
          <w:t xml:space="preserve"> היה התובע </w:t>
        </w:r>
        <w:r w:rsidRPr="00E626D9">
          <w:rPr>
            <w:rFonts w:cs="David" w:hint="cs"/>
            <w:sz w:val="20"/>
            <w:rtl/>
          </w:rPr>
          <w:t>נשאר</w:t>
        </w:r>
        <w:r w:rsidRPr="000C1AFC">
          <w:rPr>
            <w:rFonts w:cs="David"/>
            <w:sz w:val="20"/>
            <w:rtl/>
          </w:rPr>
          <w:t xml:space="preserve"> </w:t>
        </w:r>
        <w:r w:rsidRPr="000C1AFC">
          <w:rPr>
            <w:rFonts w:cs="David" w:hint="eastAsia"/>
            <w:sz w:val="20"/>
            <w:rtl/>
            <w:rPrChange w:id="3399" w:author="Shimon" w:date="2019-07-30T18:22:00Z">
              <w:rPr>
                <w:rFonts w:hint="eastAsia"/>
                <w:rtl/>
              </w:rPr>
            </w:rPrChange>
          </w:rPr>
          <w:t>בסולם</w:t>
        </w:r>
        <w:r w:rsidRPr="000C1AFC">
          <w:rPr>
            <w:rFonts w:cs="David"/>
            <w:sz w:val="20"/>
            <w:rtl/>
            <w:rPrChange w:id="3400" w:author="Shimon" w:date="2019-07-30T18:22:00Z">
              <w:rPr>
                <w:rtl/>
              </w:rPr>
            </w:rPrChange>
          </w:rPr>
          <w:t xml:space="preserve"> </w:t>
        </w:r>
        <w:r w:rsidRPr="000C1AFC">
          <w:rPr>
            <w:rFonts w:cs="David" w:hint="eastAsia"/>
            <w:sz w:val="20"/>
            <w:rtl/>
            <w:rPrChange w:id="3401" w:author="Shimon" w:date="2019-07-30T18:22:00Z">
              <w:rPr>
                <w:rFonts w:hint="eastAsia"/>
                <w:rtl/>
              </w:rPr>
            </w:rPrChange>
          </w:rPr>
          <w:t>הדרגות</w:t>
        </w:r>
        <w:r w:rsidRPr="000C1AFC">
          <w:rPr>
            <w:rFonts w:cs="David"/>
            <w:sz w:val="20"/>
            <w:rtl/>
            <w:rPrChange w:id="3402" w:author="Shimon" w:date="2019-07-30T18:22:00Z">
              <w:rPr>
                <w:rtl/>
              </w:rPr>
            </w:rPrChange>
          </w:rPr>
          <w:t xml:space="preserve">, </w:t>
        </w:r>
        <w:r w:rsidRPr="000C1AFC">
          <w:rPr>
            <w:rFonts w:cs="David" w:hint="eastAsia"/>
            <w:sz w:val="20"/>
            <w:rtl/>
            <w:rPrChange w:id="3403" w:author="Shimon" w:date="2019-07-30T18:22:00Z">
              <w:rPr>
                <w:rFonts w:hint="eastAsia"/>
                <w:rtl/>
              </w:rPr>
            </w:rPrChange>
          </w:rPr>
          <w:t>הוא</w:t>
        </w:r>
        <w:r w:rsidRPr="000C1AFC">
          <w:rPr>
            <w:rFonts w:cs="David"/>
            <w:sz w:val="20"/>
            <w:rtl/>
            <w:rPrChange w:id="3404" w:author="Shimon" w:date="2019-07-30T18:22:00Z">
              <w:rPr>
                <w:rtl/>
              </w:rPr>
            </w:rPrChange>
          </w:rPr>
          <w:t xml:space="preserve"> </w:t>
        </w:r>
        <w:r w:rsidRPr="000C1AFC">
          <w:rPr>
            <w:rFonts w:cs="David" w:hint="eastAsia"/>
            <w:sz w:val="20"/>
            <w:rtl/>
            <w:rPrChange w:id="3405" w:author="Shimon" w:date="2019-07-30T18:22:00Z">
              <w:rPr>
                <w:rFonts w:hint="eastAsia"/>
                <w:rtl/>
              </w:rPr>
            </w:rPrChange>
          </w:rPr>
          <w:t>היה</w:t>
        </w:r>
        <w:r w:rsidRPr="000C1AFC">
          <w:rPr>
            <w:rFonts w:cs="David"/>
            <w:sz w:val="20"/>
            <w:rtl/>
            <w:rPrChange w:id="3406" w:author="Shimon" w:date="2019-07-30T18:22:00Z">
              <w:rPr>
                <w:rtl/>
              </w:rPr>
            </w:rPrChange>
          </w:rPr>
          <w:t xml:space="preserve"> </w:t>
        </w:r>
        <w:r w:rsidRPr="000C1AFC">
          <w:rPr>
            <w:rFonts w:cs="David" w:hint="eastAsia"/>
            <w:sz w:val="20"/>
            <w:rtl/>
            <w:rPrChange w:id="3407" w:author="Shimon" w:date="2019-07-30T18:22:00Z">
              <w:rPr>
                <w:rFonts w:hint="eastAsia"/>
                <w:rtl/>
              </w:rPr>
            </w:rPrChange>
          </w:rPr>
          <w:t>ללא</w:t>
        </w:r>
        <w:r w:rsidRPr="000C1AFC">
          <w:rPr>
            <w:rFonts w:cs="David"/>
            <w:sz w:val="20"/>
            <w:rtl/>
            <w:rPrChange w:id="3408" w:author="Shimon" w:date="2019-07-30T18:22:00Z">
              <w:rPr>
                <w:rtl/>
              </w:rPr>
            </w:rPrChange>
          </w:rPr>
          <w:t xml:space="preserve"> </w:t>
        </w:r>
        <w:r w:rsidRPr="000C1AFC">
          <w:rPr>
            <w:rFonts w:cs="David" w:hint="eastAsia"/>
            <w:sz w:val="20"/>
            <w:rtl/>
            <w:rPrChange w:id="3409" w:author="Shimon" w:date="2019-07-30T18:22:00Z">
              <w:rPr>
                <w:rFonts w:hint="eastAsia"/>
                <w:rtl/>
              </w:rPr>
            </w:rPrChange>
          </w:rPr>
          <w:t>ספק</w:t>
        </w:r>
        <w:r w:rsidRPr="000C1AFC">
          <w:rPr>
            <w:rFonts w:cs="David"/>
            <w:sz w:val="20"/>
            <w:rtl/>
            <w:rPrChange w:id="3410" w:author="Shimon" w:date="2019-07-30T18:22:00Z">
              <w:rPr>
                <w:rtl/>
              </w:rPr>
            </w:rPrChange>
          </w:rPr>
          <w:t xml:space="preserve"> </w:t>
        </w:r>
        <w:r w:rsidRPr="000C1AFC">
          <w:rPr>
            <w:rFonts w:cs="David" w:hint="eastAsia"/>
            <w:sz w:val="20"/>
            <w:rtl/>
            <w:rPrChange w:id="3411" w:author="Shimon" w:date="2019-07-30T18:22:00Z">
              <w:rPr>
                <w:rFonts w:hint="eastAsia"/>
                <w:rtl/>
              </w:rPr>
            </w:rPrChange>
          </w:rPr>
          <w:t>מתקדם</w:t>
        </w:r>
        <w:r w:rsidRPr="000C1AFC">
          <w:rPr>
            <w:rFonts w:cs="David"/>
            <w:sz w:val="20"/>
            <w:rtl/>
            <w:rPrChange w:id="3412" w:author="Shimon" w:date="2019-07-30T18:22:00Z">
              <w:rPr>
                <w:rtl/>
              </w:rPr>
            </w:rPrChange>
          </w:rPr>
          <w:t xml:space="preserve"> </w:t>
        </w:r>
        <w:r w:rsidRPr="000C1AFC">
          <w:rPr>
            <w:rFonts w:cs="David" w:hint="eastAsia"/>
            <w:sz w:val="20"/>
            <w:rtl/>
            <w:rPrChange w:id="3413" w:author="Shimon" w:date="2019-07-30T18:22:00Z">
              <w:rPr>
                <w:rFonts w:hint="eastAsia"/>
                <w:rtl/>
              </w:rPr>
            </w:rPrChange>
          </w:rPr>
          <w:t>ברבות</w:t>
        </w:r>
        <w:r w:rsidRPr="000C1AFC">
          <w:rPr>
            <w:rFonts w:cs="David"/>
            <w:sz w:val="20"/>
            <w:rtl/>
            <w:rPrChange w:id="3414" w:author="Shimon" w:date="2019-07-30T18:22:00Z">
              <w:rPr>
                <w:rtl/>
              </w:rPr>
            </w:rPrChange>
          </w:rPr>
          <w:t xml:space="preserve"> </w:t>
        </w:r>
        <w:r w:rsidRPr="000C1AFC">
          <w:rPr>
            <w:rFonts w:cs="David" w:hint="eastAsia"/>
            <w:sz w:val="20"/>
            <w:rtl/>
            <w:rPrChange w:id="3415" w:author="Shimon" w:date="2019-07-30T18:22:00Z">
              <w:rPr>
                <w:rFonts w:hint="eastAsia"/>
                <w:rtl/>
              </w:rPr>
            </w:rPrChange>
          </w:rPr>
          <w:t>השנים</w:t>
        </w:r>
        <w:r w:rsidRPr="000C1AFC">
          <w:rPr>
            <w:rFonts w:cs="David"/>
            <w:sz w:val="20"/>
            <w:rtl/>
            <w:rPrChange w:id="3416" w:author="Shimon" w:date="2019-07-30T18:22:00Z">
              <w:rPr>
                <w:rtl/>
              </w:rPr>
            </w:rPrChange>
          </w:rPr>
          <w:t xml:space="preserve"> </w:t>
        </w:r>
        <w:r w:rsidRPr="000C1AFC">
          <w:rPr>
            <w:rFonts w:cs="David" w:hint="eastAsia"/>
            <w:sz w:val="20"/>
            <w:rtl/>
            <w:rPrChange w:id="3417" w:author="Shimon" w:date="2019-07-30T18:22:00Z">
              <w:rPr>
                <w:rFonts w:hint="eastAsia"/>
                <w:rtl/>
              </w:rPr>
            </w:rPrChange>
          </w:rPr>
          <w:t>לדרגה</w:t>
        </w:r>
        <w:r w:rsidRPr="000C1AFC">
          <w:rPr>
            <w:rFonts w:cs="David"/>
            <w:sz w:val="20"/>
            <w:rtl/>
            <w:rPrChange w:id="3418" w:author="Shimon" w:date="2019-07-30T18:22:00Z">
              <w:rPr>
                <w:rtl/>
              </w:rPr>
            </w:rPrChange>
          </w:rPr>
          <w:t xml:space="preserve"> </w:t>
        </w:r>
        <w:r w:rsidRPr="000C1AFC">
          <w:rPr>
            <w:rFonts w:cs="David" w:hint="eastAsia"/>
            <w:sz w:val="20"/>
            <w:rtl/>
            <w:rPrChange w:id="3419" w:author="Shimon" w:date="2019-07-30T18:22:00Z">
              <w:rPr>
                <w:rFonts w:hint="eastAsia"/>
                <w:rtl/>
              </w:rPr>
            </w:rPrChange>
          </w:rPr>
          <w:t>העליונה</w:t>
        </w:r>
        <w:r w:rsidRPr="000C1AFC">
          <w:rPr>
            <w:rFonts w:cs="David"/>
            <w:sz w:val="20"/>
            <w:rtl/>
            <w:rPrChange w:id="3420" w:author="Shimon" w:date="2019-07-30T18:22:00Z">
              <w:rPr>
                <w:rtl/>
              </w:rPr>
            </w:rPrChange>
          </w:rPr>
          <w:t xml:space="preserve"> </w:t>
        </w:r>
        <w:r w:rsidRPr="000C1AFC">
          <w:rPr>
            <w:rFonts w:cs="David" w:hint="eastAsia"/>
            <w:sz w:val="20"/>
            <w:rtl/>
            <w:rPrChange w:id="3421" w:author="Shimon" w:date="2019-07-30T18:22:00Z">
              <w:rPr>
                <w:rFonts w:hint="eastAsia"/>
                <w:rtl/>
              </w:rPr>
            </w:rPrChange>
          </w:rPr>
          <w:t>בסולם</w:t>
        </w:r>
        <w:r w:rsidRPr="000C1AFC">
          <w:rPr>
            <w:rFonts w:cs="David"/>
            <w:sz w:val="20"/>
            <w:rtl/>
            <w:rPrChange w:id="3422" w:author="Shimon" w:date="2019-07-30T18:22:00Z">
              <w:rPr>
                <w:rtl/>
              </w:rPr>
            </w:rPrChange>
          </w:rPr>
          <w:t xml:space="preserve"> </w:t>
        </w:r>
        <w:r w:rsidRPr="000C1AFC">
          <w:rPr>
            <w:rFonts w:cs="David" w:hint="eastAsia"/>
            <w:sz w:val="20"/>
            <w:rtl/>
            <w:rPrChange w:id="3423" w:author="Shimon" w:date="2019-07-30T18:22:00Z">
              <w:rPr>
                <w:rFonts w:hint="eastAsia"/>
                <w:rtl/>
              </w:rPr>
            </w:rPrChange>
          </w:rPr>
          <w:t>הדרגות</w:t>
        </w:r>
        <w:r w:rsidRPr="000C1AFC">
          <w:rPr>
            <w:rFonts w:cs="David"/>
            <w:sz w:val="20"/>
            <w:rtl/>
            <w:rPrChange w:id="3424" w:author="Shimon" w:date="2019-07-30T18:22:00Z">
              <w:rPr>
                <w:rtl/>
              </w:rPr>
            </w:rPrChange>
          </w:rPr>
          <w:t xml:space="preserve">, 46 </w:t>
        </w:r>
        <w:r w:rsidRPr="000C1AFC">
          <w:rPr>
            <w:rFonts w:cs="David" w:hint="eastAsia"/>
            <w:sz w:val="20"/>
            <w:rtl/>
            <w:rPrChange w:id="3425" w:author="Shimon" w:date="2019-07-30T18:22:00Z">
              <w:rPr>
                <w:rFonts w:hint="eastAsia"/>
                <w:rtl/>
              </w:rPr>
            </w:rPrChange>
          </w:rPr>
          <w:t>כיום</w:t>
        </w:r>
        <w:r w:rsidRPr="000C1AFC">
          <w:rPr>
            <w:rFonts w:cs="David"/>
            <w:sz w:val="20"/>
            <w:rtl/>
            <w:rPrChange w:id="3426" w:author="Shimon" w:date="2019-07-30T18:22:00Z">
              <w:rPr>
                <w:rtl/>
              </w:rPr>
            </w:rPrChange>
          </w:rPr>
          <w:t xml:space="preserve">, </w:t>
        </w:r>
        <w:r w:rsidRPr="000C1AFC">
          <w:rPr>
            <w:rFonts w:cs="David" w:hint="eastAsia"/>
            <w:sz w:val="20"/>
            <w:rtl/>
            <w:rPrChange w:id="3427" w:author="Shimon" w:date="2019-07-30T18:22:00Z">
              <w:rPr>
                <w:rFonts w:hint="eastAsia"/>
                <w:rtl/>
              </w:rPr>
            </w:rPrChange>
          </w:rPr>
          <w:t>אם</w:t>
        </w:r>
        <w:r w:rsidRPr="000C1AFC">
          <w:rPr>
            <w:rFonts w:cs="David"/>
            <w:sz w:val="20"/>
            <w:rtl/>
            <w:rPrChange w:id="3428" w:author="Shimon" w:date="2019-07-30T18:22:00Z">
              <w:rPr>
                <w:rtl/>
              </w:rPr>
            </w:rPrChange>
          </w:rPr>
          <w:t xml:space="preserve"> </w:t>
        </w:r>
        <w:r w:rsidRPr="000C1AFC">
          <w:rPr>
            <w:rFonts w:cs="David" w:hint="eastAsia"/>
            <w:sz w:val="20"/>
            <w:rtl/>
            <w:rPrChange w:id="3429" w:author="Shimon" w:date="2019-07-30T18:22:00Z">
              <w:rPr>
                <w:rFonts w:hint="eastAsia"/>
                <w:rtl/>
              </w:rPr>
            </w:rPrChange>
          </w:rPr>
          <w:t>כדרגה</w:t>
        </w:r>
        <w:r w:rsidRPr="000C1AFC">
          <w:rPr>
            <w:rFonts w:cs="David"/>
            <w:sz w:val="20"/>
            <w:rtl/>
            <w:rPrChange w:id="3430" w:author="Shimon" w:date="2019-07-30T18:22:00Z">
              <w:rPr>
                <w:rtl/>
              </w:rPr>
            </w:rPrChange>
          </w:rPr>
          <w:t xml:space="preserve"> </w:t>
        </w:r>
        <w:r w:rsidRPr="000C1AFC">
          <w:rPr>
            <w:rFonts w:cs="David" w:hint="eastAsia"/>
            <w:sz w:val="20"/>
            <w:rtl/>
            <w:rPrChange w:id="3431" w:author="Shimon" w:date="2019-07-30T18:22:00Z">
              <w:rPr>
                <w:rFonts w:hint="eastAsia"/>
                <w:rtl/>
              </w:rPr>
            </w:rPrChange>
          </w:rPr>
          <w:t>אישית</w:t>
        </w:r>
        <w:r w:rsidRPr="000C1AFC">
          <w:rPr>
            <w:rFonts w:cs="David"/>
            <w:sz w:val="20"/>
            <w:rtl/>
            <w:rPrChange w:id="3432" w:author="Shimon" w:date="2019-07-30T18:22:00Z">
              <w:rPr>
                <w:rtl/>
              </w:rPr>
            </w:rPrChange>
          </w:rPr>
          <w:t xml:space="preserve">, </w:t>
        </w:r>
        <w:r w:rsidRPr="000C1AFC">
          <w:rPr>
            <w:rFonts w:cs="David" w:hint="eastAsia"/>
            <w:sz w:val="20"/>
            <w:rtl/>
            <w:rPrChange w:id="3433" w:author="Shimon" w:date="2019-07-30T18:22:00Z">
              <w:rPr>
                <w:rFonts w:hint="eastAsia"/>
                <w:rtl/>
              </w:rPr>
            </w:rPrChange>
          </w:rPr>
          <w:t>ואו</w:t>
        </w:r>
        <w:r w:rsidRPr="000C1AFC">
          <w:rPr>
            <w:rFonts w:cs="David"/>
            <w:sz w:val="20"/>
            <w:rtl/>
            <w:rPrChange w:id="3434" w:author="Shimon" w:date="2019-07-30T18:22:00Z">
              <w:rPr>
                <w:rtl/>
              </w:rPr>
            </w:rPrChange>
          </w:rPr>
          <w:t xml:space="preserve"> </w:t>
        </w:r>
        <w:r w:rsidRPr="000C1AFC">
          <w:rPr>
            <w:rFonts w:cs="David" w:hint="eastAsia"/>
            <w:sz w:val="20"/>
            <w:rtl/>
            <w:rPrChange w:id="3435" w:author="Shimon" w:date="2019-07-30T18:22:00Z">
              <w:rPr>
                <w:rFonts w:hint="eastAsia"/>
                <w:rtl/>
              </w:rPr>
            </w:rPrChange>
          </w:rPr>
          <w:t>לפחות</w:t>
        </w:r>
        <w:r w:rsidRPr="000C1AFC">
          <w:rPr>
            <w:rFonts w:cs="David"/>
            <w:sz w:val="20"/>
            <w:rtl/>
            <w:rPrChange w:id="3436" w:author="Shimon" w:date="2019-07-30T18:22:00Z">
              <w:rPr>
                <w:rtl/>
              </w:rPr>
            </w:rPrChange>
          </w:rPr>
          <w:t xml:space="preserve"> </w:t>
        </w:r>
        <w:r w:rsidRPr="000C1AFC">
          <w:rPr>
            <w:rFonts w:cs="David" w:hint="eastAsia"/>
            <w:sz w:val="20"/>
            <w:rtl/>
            <w:rPrChange w:id="3437" w:author="Shimon" w:date="2019-07-30T18:22:00Z">
              <w:rPr>
                <w:rFonts w:hint="eastAsia"/>
                <w:rtl/>
              </w:rPr>
            </w:rPrChange>
          </w:rPr>
          <w:t>כדרגת</w:t>
        </w:r>
        <w:r w:rsidRPr="000C1AFC">
          <w:rPr>
            <w:rFonts w:cs="David"/>
            <w:sz w:val="20"/>
            <w:rtl/>
            <w:rPrChange w:id="3438" w:author="Shimon" w:date="2019-07-30T18:22:00Z">
              <w:rPr>
                <w:rtl/>
              </w:rPr>
            </w:rPrChange>
          </w:rPr>
          <w:t xml:space="preserve"> </w:t>
        </w:r>
        <w:r w:rsidRPr="000C1AFC">
          <w:rPr>
            <w:rFonts w:cs="David" w:hint="eastAsia"/>
            <w:sz w:val="20"/>
            <w:rtl/>
            <w:rPrChange w:id="3439" w:author="Shimon" w:date="2019-07-30T18:22:00Z">
              <w:rPr>
                <w:rFonts w:hint="eastAsia"/>
                <w:rtl/>
              </w:rPr>
            </w:rPrChange>
          </w:rPr>
          <w:t>פרישה</w:t>
        </w:r>
        <w:r>
          <w:rPr>
            <w:rFonts w:hint="cs"/>
            <w:rtl/>
          </w:rPr>
          <w:t xml:space="preserve">.  </w:t>
        </w:r>
      </w:ins>
    </w:p>
    <w:p w14:paraId="4AB1DE44" w14:textId="77777777" w:rsidR="004B15ED" w:rsidRDefault="004B15ED" w:rsidP="00337F2F">
      <w:pPr>
        <w:tabs>
          <w:tab w:val="left" w:pos="530"/>
        </w:tabs>
        <w:rPr>
          <w:ins w:id="3440" w:author="Shimon" w:date="2019-07-26T15:10:00Z"/>
          <w:rFonts w:ascii="David" w:hAnsi="David" w:cs="David"/>
          <w:i/>
          <w:iCs/>
          <w:u w:val="single"/>
          <w:rtl/>
        </w:rPr>
      </w:pPr>
    </w:p>
    <w:p w14:paraId="7B771C90" w14:textId="77777777" w:rsidR="001C747B" w:rsidRPr="0076608F" w:rsidRDefault="004B15ED">
      <w:pPr>
        <w:tabs>
          <w:tab w:val="left" w:pos="530"/>
        </w:tabs>
        <w:rPr>
          <w:ins w:id="3441" w:author="Shimon" w:date="2019-07-28T11:52:00Z"/>
          <w:rFonts w:ascii="David" w:hAnsi="David" w:cs="David"/>
          <w:i/>
          <w:iCs/>
          <w:highlight w:val="yellow"/>
          <w:u w:val="single"/>
          <w:rtl/>
          <w:rPrChange w:id="3442" w:author="Shimon" w:date="2019-08-05T18:36:00Z">
            <w:rPr>
              <w:ins w:id="3443" w:author="Shimon" w:date="2019-07-28T11:52:00Z"/>
              <w:rFonts w:ascii="David" w:hAnsi="David" w:cs="David"/>
              <w:i/>
              <w:iCs/>
              <w:u w:val="single"/>
              <w:rtl/>
            </w:rPr>
          </w:rPrChange>
        </w:rPr>
        <w:pPrChange w:id="3444" w:author="Shimon" w:date="2019-07-28T11:52:00Z">
          <w:pPr>
            <w:tabs>
              <w:tab w:val="left" w:pos="530"/>
            </w:tabs>
          </w:pPr>
        </w:pPrChange>
      </w:pPr>
      <w:ins w:id="3445" w:author="Shimon" w:date="2019-07-26T15:10:00Z">
        <w:r w:rsidRPr="0076608F">
          <w:rPr>
            <w:rFonts w:ascii="David" w:hAnsi="David" w:cs="David" w:hint="eastAsia"/>
            <w:i/>
            <w:iCs/>
            <w:highlight w:val="yellow"/>
            <w:u w:val="single"/>
            <w:rtl/>
            <w:rPrChange w:id="3446" w:author="Shimon" w:date="2019-08-05T18:36:00Z">
              <w:rPr>
                <w:rFonts w:ascii="David" w:hAnsi="David" w:cs="David" w:hint="eastAsia"/>
                <w:i/>
                <w:iCs/>
                <w:u w:val="single"/>
                <w:rtl/>
              </w:rPr>
            </w:rPrChange>
          </w:rPr>
          <w:t>להכניס</w:t>
        </w:r>
      </w:ins>
      <w:ins w:id="3447" w:author="Shimon" w:date="2019-07-28T10:56:00Z">
        <w:r w:rsidR="00ED5585" w:rsidRPr="0076608F">
          <w:rPr>
            <w:rFonts w:ascii="David" w:hAnsi="David" w:cs="David"/>
            <w:i/>
            <w:iCs/>
            <w:highlight w:val="yellow"/>
            <w:u w:val="single"/>
            <w:rtl/>
            <w:rPrChange w:id="3448" w:author="Shimon" w:date="2019-08-05T18:36:00Z">
              <w:rPr>
                <w:rFonts w:ascii="David" w:hAnsi="David" w:cs="David"/>
                <w:i/>
                <w:iCs/>
                <w:u w:val="single"/>
                <w:rtl/>
              </w:rPr>
            </w:rPrChange>
          </w:rPr>
          <w:t xml:space="preserve"> </w:t>
        </w:r>
      </w:ins>
      <w:ins w:id="3449" w:author="Shimon" w:date="2019-07-26T15:11:00Z">
        <w:r w:rsidRPr="0076608F">
          <w:rPr>
            <w:rFonts w:ascii="David" w:hAnsi="David" w:cs="David" w:hint="eastAsia"/>
            <w:i/>
            <w:iCs/>
            <w:highlight w:val="yellow"/>
            <w:u w:val="single"/>
            <w:rtl/>
            <w:rPrChange w:id="3450" w:author="Shimon" w:date="2019-08-05T18:36:00Z">
              <w:rPr>
                <w:rFonts w:ascii="David" w:hAnsi="David" w:cs="David" w:hint="eastAsia"/>
                <w:i/>
                <w:iCs/>
                <w:u w:val="single"/>
                <w:rtl/>
              </w:rPr>
            </w:rPrChange>
          </w:rPr>
          <w:t>את</w:t>
        </w:r>
      </w:ins>
      <w:ins w:id="3451" w:author="Shimon" w:date="2019-07-28T11:51:00Z">
        <w:r w:rsidR="002D0248" w:rsidRPr="0076608F">
          <w:rPr>
            <w:rFonts w:ascii="David" w:hAnsi="David" w:cs="David"/>
            <w:i/>
            <w:iCs/>
            <w:highlight w:val="yellow"/>
            <w:u w:val="single"/>
            <w:rtl/>
            <w:rPrChange w:id="3452" w:author="Shimon" w:date="2019-08-05T18:36:00Z">
              <w:rPr>
                <w:rFonts w:ascii="David" w:hAnsi="David" w:cs="David"/>
                <w:i/>
                <w:iCs/>
                <w:u w:val="single"/>
                <w:rtl/>
              </w:rPr>
            </w:rPrChange>
          </w:rPr>
          <w:t xml:space="preserve"> </w:t>
        </w:r>
      </w:ins>
      <w:ins w:id="3453" w:author="Shimon" w:date="2019-07-28T11:49:00Z">
        <w:r w:rsidR="002D0248" w:rsidRPr="0076608F">
          <w:rPr>
            <w:rFonts w:ascii="David" w:hAnsi="David" w:cs="David" w:hint="eastAsia"/>
            <w:i/>
            <w:iCs/>
            <w:highlight w:val="yellow"/>
            <w:u w:val="single"/>
            <w:rtl/>
            <w:rPrChange w:id="3454" w:author="Shimon" w:date="2019-08-05T18:36:00Z">
              <w:rPr>
                <w:rFonts w:ascii="David" w:hAnsi="David" w:cs="David" w:hint="eastAsia"/>
                <w:i/>
                <w:iCs/>
                <w:u w:val="single"/>
                <w:rtl/>
              </w:rPr>
            </w:rPrChange>
          </w:rPr>
          <w:t>העובדה</w:t>
        </w:r>
        <w:r w:rsidR="002D0248" w:rsidRPr="0076608F">
          <w:rPr>
            <w:rFonts w:ascii="David" w:hAnsi="David" w:cs="David"/>
            <w:i/>
            <w:iCs/>
            <w:highlight w:val="yellow"/>
            <w:u w:val="single"/>
            <w:rtl/>
            <w:rPrChange w:id="3455" w:author="Shimon" w:date="2019-08-05T18:36:00Z">
              <w:rPr>
                <w:rFonts w:ascii="David" w:hAnsi="David" w:cs="David"/>
                <w:i/>
                <w:iCs/>
                <w:u w:val="single"/>
                <w:rtl/>
              </w:rPr>
            </w:rPrChange>
          </w:rPr>
          <w:t xml:space="preserve"> שהמשכורת שלי ע"פ החוזה </w:t>
        </w:r>
        <w:r w:rsidR="002D0248" w:rsidRPr="0076608F">
          <w:rPr>
            <w:rFonts w:ascii="David" w:hAnsi="David" w:cs="David" w:hint="eastAsia"/>
            <w:i/>
            <w:iCs/>
            <w:highlight w:val="yellow"/>
            <w:u w:val="single"/>
            <w:rtl/>
            <w:rPrChange w:id="3456" w:author="Shimon" w:date="2019-08-05T18:36:00Z">
              <w:rPr>
                <w:rFonts w:ascii="David" w:hAnsi="David" w:cs="David" w:hint="eastAsia"/>
                <w:i/>
                <w:iCs/>
                <w:u w:val="single"/>
                <w:rtl/>
              </w:rPr>
            </w:rPrChange>
          </w:rPr>
          <w:t>היתה</w:t>
        </w:r>
        <w:r w:rsidR="002D0248" w:rsidRPr="0076608F">
          <w:rPr>
            <w:rFonts w:ascii="David" w:hAnsi="David" w:cs="David"/>
            <w:i/>
            <w:iCs/>
            <w:highlight w:val="yellow"/>
            <w:u w:val="single"/>
            <w:rtl/>
            <w:rPrChange w:id="3457" w:author="Shimon" w:date="2019-08-05T18:36:00Z">
              <w:rPr>
                <w:rFonts w:ascii="David" w:hAnsi="David" w:cs="David"/>
                <w:i/>
                <w:iCs/>
                <w:u w:val="single"/>
                <w:rtl/>
              </w:rPr>
            </w:rPrChange>
          </w:rPr>
          <w:t xml:space="preserve"> </w:t>
        </w:r>
      </w:ins>
      <w:ins w:id="3458" w:author="Shimon" w:date="2019-07-28T11:51:00Z">
        <w:r w:rsidR="002D0248" w:rsidRPr="0076608F">
          <w:rPr>
            <w:rFonts w:ascii="David" w:hAnsi="David" w:cs="David" w:hint="eastAsia"/>
            <w:i/>
            <w:iCs/>
            <w:highlight w:val="yellow"/>
            <w:u w:val="single"/>
            <w:rtl/>
            <w:rPrChange w:id="3459" w:author="Shimon" w:date="2019-08-05T18:36:00Z">
              <w:rPr>
                <w:rFonts w:ascii="David" w:hAnsi="David" w:cs="David" w:hint="eastAsia"/>
                <w:i/>
                <w:iCs/>
                <w:u w:val="single"/>
                <w:rtl/>
              </w:rPr>
            </w:rPrChange>
          </w:rPr>
          <w:t>ברמה</w:t>
        </w:r>
        <w:r w:rsidR="002D0248" w:rsidRPr="0076608F">
          <w:rPr>
            <w:rFonts w:ascii="David" w:hAnsi="David" w:cs="David"/>
            <w:i/>
            <w:iCs/>
            <w:highlight w:val="yellow"/>
            <w:u w:val="single"/>
            <w:rtl/>
            <w:rPrChange w:id="3460" w:author="Shimon" w:date="2019-08-05T18:36:00Z">
              <w:rPr>
                <w:rFonts w:ascii="David" w:hAnsi="David" w:cs="David"/>
                <w:i/>
                <w:iCs/>
                <w:u w:val="single"/>
                <w:rtl/>
              </w:rPr>
            </w:rPrChange>
          </w:rPr>
          <w:t xml:space="preserve"> </w:t>
        </w:r>
        <w:r w:rsidR="002D0248" w:rsidRPr="0076608F">
          <w:rPr>
            <w:rFonts w:ascii="David" w:hAnsi="David" w:cs="David" w:hint="eastAsia"/>
            <w:i/>
            <w:iCs/>
            <w:highlight w:val="yellow"/>
            <w:u w:val="single"/>
            <w:rtl/>
            <w:rPrChange w:id="3461" w:author="Shimon" w:date="2019-08-05T18:36:00Z">
              <w:rPr>
                <w:rFonts w:ascii="David" w:hAnsi="David" w:cs="David" w:hint="eastAsia"/>
                <w:i/>
                <w:iCs/>
                <w:u w:val="single"/>
                <w:rtl/>
              </w:rPr>
            </w:rPrChange>
          </w:rPr>
          <w:t>א</w:t>
        </w:r>
        <w:r w:rsidR="002D0248" w:rsidRPr="0076608F">
          <w:rPr>
            <w:rFonts w:ascii="David" w:hAnsi="David" w:cs="David"/>
            <w:i/>
            <w:iCs/>
            <w:highlight w:val="yellow"/>
            <w:u w:val="single"/>
            <w:rtl/>
            <w:rPrChange w:id="3462" w:author="Shimon" w:date="2019-08-05T18:36:00Z">
              <w:rPr>
                <w:rFonts w:ascii="David" w:hAnsi="David" w:cs="David"/>
                <w:i/>
                <w:iCs/>
                <w:u w:val="single"/>
                <w:rtl/>
              </w:rPr>
            </w:rPrChange>
          </w:rPr>
          <w:t>,</w:t>
        </w:r>
      </w:ins>
      <w:ins w:id="3463" w:author="Shimon" w:date="2019-07-28T11:52:00Z">
        <w:r w:rsidR="001C747B" w:rsidRPr="0076608F">
          <w:rPr>
            <w:rFonts w:ascii="David" w:hAnsi="David" w:cs="David"/>
            <w:i/>
            <w:iCs/>
            <w:highlight w:val="yellow"/>
            <w:u w:val="single"/>
            <w:rtl/>
            <w:rPrChange w:id="3464" w:author="Shimon" w:date="2019-08-05T18:36:00Z">
              <w:rPr>
                <w:rFonts w:ascii="David" w:hAnsi="David" w:cs="David"/>
                <w:i/>
                <w:iCs/>
                <w:u w:val="single"/>
                <w:rtl/>
              </w:rPr>
            </w:rPrChange>
          </w:rPr>
          <w:t xml:space="preserve"> (</w:t>
        </w:r>
      </w:ins>
      <w:ins w:id="3465" w:author="Shimon" w:date="2019-07-28T11:50:00Z">
        <w:r w:rsidR="002D0248" w:rsidRPr="0076608F">
          <w:rPr>
            <w:rFonts w:ascii="David" w:hAnsi="David" w:cs="David"/>
            <w:i/>
            <w:iCs/>
            <w:highlight w:val="yellow"/>
            <w:u w:val="single"/>
            <w:rtl/>
            <w:rPrChange w:id="3466" w:author="Shimon" w:date="2019-08-05T18:36:00Z">
              <w:rPr>
                <w:rFonts w:ascii="David" w:hAnsi="David" w:cs="David"/>
                <w:i/>
                <w:iCs/>
                <w:u w:val="single"/>
                <w:rtl/>
              </w:rPr>
            </w:rPrChange>
          </w:rPr>
          <w:t xml:space="preserve"> 90% ממשכורת סגן שר</w:t>
        </w:r>
      </w:ins>
      <w:ins w:id="3467" w:author="Shimon" w:date="2019-07-28T11:52:00Z">
        <w:r w:rsidR="001C747B" w:rsidRPr="0076608F">
          <w:rPr>
            <w:rFonts w:ascii="David" w:hAnsi="David" w:cs="David"/>
            <w:i/>
            <w:iCs/>
            <w:highlight w:val="yellow"/>
            <w:u w:val="single"/>
            <w:rtl/>
            <w:rPrChange w:id="3468" w:author="Shimon" w:date="2019-08-05T18:36:00Z">
              <w:rPr>
                <w:rFonts w:ascii="David" w:hAnsi="David" w:cs="David"/>
                <w:i/>
                <w:iCs/>
                <w:u w:val="single"/>
                <w:rtl/>
              </w:rPr>
            </w:rPrChange>
          </w:rPr>
          <w:t>)</w:t>
        </w:r>
      </w:ins>
      <w:ins w:id="3469" w:author="Shimon" w:date="2019-07-28T11:50:00Z">
        <w:r w:rsidR="002D0248" w:rsidRPr="0076608F">
          <w:rPr>
            <w:rFonts w:ascii="David" w:hAnsi="David" w:cs="David"/>
            <w:i/>
            <w:iCs/>
            <w:highlight w:val="yellow"/>
            <w:u w:val="single"/>
            <w:rtl/>
            <w:rPrChange w:id="3470" w:author="Shimon" w:date="2019-08-05T18:36:00Z">
              <w:rPr>
                <w:rFonts w:ascii="David" w:hAnsi="David" w:cs="David"/>
                <w:i/>
                <w:iCs/>
                <w:u w:val="single"/>
                <w:rtl/>
              </w:rPr>
            </w:rPrChange>
          </w:rPr>
          <w:t xml:space="preserve">, </w:t>
        </w:r>
      </w:ins>
    </w:p>
    <w:p w14:paraId="6E1D5C7B" w14:textId="176EF1C5" w:rsidR="00ED5585" w:rsidRPr="00337F2F" w:rsidRDefault="002D0248">
      <w:pPr>
        <w:tabs>
          <w:tab w:val="left" w:pos="530"/>
        </w:tabs>
        <w:rPr>
          <w:rFonts w:ascii="David" w:hAnsi="David" w:cs="David"/>
          <w:i/>
          <w:iCs/>
          <w:u w:val="single"/>
          <w:rtl/>
        </w:rPr>
        <w:pPrChange w:id="3471" w:author="Shimon" w:date="2019-07-28T11:54:00Z">
          <w:pPr>
            <w:tabs>
              <w:tab w:val="left" w:pos="530"/>
            </w:tabs>
          </w:pPr>
        </w:pPrChange>
      </w:pPr>
      <w:ins w:id="3472" w:author="Shimon" w:date="2019-07-28T11:50:00Z">
        <w:r w:rsidRPr="0076608F">
          <w:rPr>
            <w:rFonts w:ascii="David" w:hAnsi="David" w:cs="David" w:hint="eastAsia"/>
            <w:i/>
            <w:iCs/>
            <w:highlight w:val="yellow"/>
            <w:u w:val="single"/>
            <w:rtl/>
            <w:rPrChange w:id="3473" w:author="Shimon" w:date="2019-08-05T18:36:00Z">
              <w:rPr>
                <w:rFonts w:ascii="David" w:hAnsi="David" w:cs="David" w:hint="eastAsia"/>
                <w:i/>
                <w:iCs/>
                <w:u w:val="single"/>
                <w:rtl/>
              </w:rPr>
            </w:rPrChange>
          </w:rPr>
          <w:t>ע</w:t>
        </w:r>
        <w:r w:rsidRPr="0076608F">
          <w:rPr>
            <w:rFonts w:ascii="David" w:hAnsi="David" w:cs="David"/>
            <w:i/>
            <w:iCs/>
            <w:highlight w:val="yellow"/>
            <w:u w:val="single"/>
            <w:rtl/>
            <w:rPrChange w:id="3474" w:author="Shimon" w:date="2019-08-05T18:36:00Z">
              <w:rPr>
                <w:rFonts w:ascii="David" w:hAnsi="David" w:cs="David"/>
                <w:i/>
                <w:iCs/>
                <w:u w:val="single"/>
                <w:rtl/>
              </w:rPr>
            </w:rPrChange>
          </w:rPr>
          <w:t xml:space="preserve">"פ האמור </w:t>
        </w:r>
      </w:ins>
      <w:ins w:id="3475" w:author="Shimon" w:date="2019-07-28T11:45:00Z">
        <w:r w:rsidRPr="0076608F">
          <w:rPr>
            <w:rFonts w:ascii="David" w:hAnsi="David" w:cs="David"/>
            <w:i/>
            <w:iCs/>
            <w:highlight w:val="yellow"/>
            <w:u w:val="single"/>
            <w:rtl/>
            <w:rPrChange w:id="3476" w:author="Shimon" w:date="2019-08-05T18:36:00Z">
              <w:rPr>
                <w:rFonts w:ascii="David" w:hAnsi="David" w:cs="David"/>
                <w:i/>
                <w:iCs/>
                <w:u w:val="single"/>
                <w:rtl/>
              </w:rPr>
            </w:rPrChange>
          </w:rPr>
          <w:t xml:space="preserve"> </w:t>
        </w:r>
      </w:ins>
      <w:ins w:id="3477" w:author="Shimon" w:date="2019-07-28T10:57:00Z">
        <w:r w:rsidR="00ED5585" w:rsidRPr="0076608F">
          <w:rPr>
            <w:rFonts w:ascii="David" w:hAnsi="David" w:cs="David" w:hint="eastAsia"/>
            <w:i/>
            <w:iCs/>
            <w:highlight w:val="yellow"/>
            <w:u w:val="single"/>
            <w:rtl/>
            <w:rPrChange w:id="3478" w:author="Shimon" w:date="2019-08-05T18:36:00Z">
              <w:rPr>
                <w:rFonts w:ascii="David" w:hAnsi="David" w:cs="David" w:hint="eastAsia"/>
                <w:i/>
                <w:iCs/>
                <w:u w:val="single"/>
                <w:rtl/>
              </w:rPr>
            </w:rPrChange>
          </w:rPr>
          <w:t>ב</w:t>
        </w:r>
      </w:ins>
      <w:ins w:id="3479" w:author="Shimon" w:date="2019-07-26T15:11:00Z">
        <w:r w:rsidR="004B15ED" w:rsidRPr="0076608F">
          <w:rPr>
            <w:rFonts w:ascii="David" w:hAnsi="David" w:cs="David" w:hint="eastAsia"/>
            <w:i/>
            <w:iCs/>
            <w:highlight w:val="yellow"/>
            <w:u w:val="single"/>
            <w:rtl/>
            <w:rPrChange w:id="3480" w:author="Shimon" w:date="2019-08-05T18:36:00Z">
              <w:rPr>
                <w:rFonts w:ascii="David" w:hAnsi="David" w:cs="David" w:hint="eastAsia"/>
                <w:i/>
                <w:iCs/>
                <w:u w:val="single"/>
                <w:rtl/>
              </w:rPr>
            </w:rPrChange>
          </w:rPr>
          <w:t>הוראות</w:t>
        </w:r>
        <w:r w:rsidR="004B15ED" w:rsidRPr="0076608F">
          <w:rPr>
            <w:rFonts w:ascii="David" w:hAnsi="David" w:cs="David"/>
            <w:i/>
            <w:iCs/>
            <w:highlight w:val="yellow"/>
            <w:u w:val="single"/>
            <w:rtl/>
            <w:rPrChange w:id="3481" w:author="Shimon" w:date="2019-08-05T18:36:00Z">
              <w:rPr>
                <w:rFonts w:ascii="David" w:hAnsi="David" w:cs="David"/>
                <w:i/>
                <w:iCs/>
                <w:u w:val="single"/>
                <w:rtl/>
              </w:rPr>
            </w:rPrChange>
          </w:rPr>
          <w:t xml:space="preserve"> </w:t>
        </w:r>
        <w:r w:rsidR="004B15ED" w:rsidRPr="0076608F">
          <w:rPr>
            <w:rFonts w:ascii="David" w:hAnsi="David" w:cs="David" w:hint="eastAsia"/>
            <w:i/>
            <w:iCs/>
            <w:highlight w:val="yellow"/>
            <w:u w:val="single"/>
            <w:rtl/>
            <w:rPrChange w:id="3482" w:author="Shimon" w:date="2019-08-05T18:36:00Z">
              <w:rPr>
                <w:rFonts w:ascii="David" w:hAnsi="David" w:cs="David" w:hint="eastAsia"/>
                <w:i/>
                <w:iCs/>
                <w:u w:val="single"/>
                <w:rtl/>
              </w:rPr>
            </w:rPrChange>
          </w:rPr>
          <w:t>הנוהל</w:t>
        </w:r>
      </w:ins>
      <w:ins w:id="3483" w:author="Shimon" w:date="2019-07-26T15:12:00Z">
        <w:r w:rsidR="004B15ED" w:rsidRPr="0076608F">
          <w:rPr>
            <w:rFonts w:ascii="David" w:hAnsi="David" w:cs="David"/>
            <w:i/>
            <w:iCs/>
            <w:highlight w:val="yellow"/>
            <w:u w:val="single"/>
            <w:rtl/>
            <w:rPrChange w:id="3484" w:author="Shimon" w:date="2019-08-05T18:36:00Z">
              <w:rPr>
                <w:rFonts w:ascii="David" w:hAnsi="David" w:cs="David"/>
                <w:i/>
                <w:iCs/>
                <w:u w:val="single"/>
                <w:rtl/>
              </w:rPr>
            </w:rPrChange>
          </w:rPr>
          <w:t xml:space="preserve"> של </w:t>
        </w:r>
        <w:r w:rsidR="004B15ED" w:rsidRPr="0076608F">
          <w:rPr>
            <w:rFonts w:ascii="David" w:hAnsi="David" w:cs="David" w:hint="eastAsia"/>
            <w:i/>
            <w:iCs/>
            <w:highlight w:val="yellow"/>
            <w:u w:val="single"/>
            <w:rtl/>
            <w:rPrChange w:id="3485" w:author="Shimon" w:date="2019-08-05T18:36:00Z">
              <w:rPr>
                <w:rFonts w:ascii="David" w:hAnsi="David" w:cs="David" w:hint="eastAsia"/>
                <w:i/>
                <w:iCs/>
                <w:u w:val="single"/>
                <w:rtl/>
              </w:rPr>
            </w:rPrChange>
          </w:rPr>
          <w:t>נש</w:t>
        </w:r>
        <w:r w:rsidR="004B15ED" w:rsidRPr="0076608F">
          <w:rPr>
            <w:rFonts w:ascii="David" w:hAnsi="David" w:cs="David"/>
            <w:i/>
            <w:iCs/>
            <w:highlight w:val="yellow"/>
            <w:u w:val="single"/>
            <w:rtl/>
            <w:rPrChange w:id="3486" w:author="Shimon" w:date="2019-08-05T18:36:00Z">
              <w:rPr>
                <w:rFonts w:ascii="David" w:hAnsi="David" w:cs="David"/>
                <w:i/>
                <w:iCs/>
                <w:u w:val="single"/>
                <w:rtl/>
              </w:rPr>
            </w:rPrChange>
          </w:rPr>
          <w:t>"מ</w:t>
        </w:r>
      </w:ins>
      <w:ins w:id="3487" w:author="Shimon" w:date="2019-07-28T11:53:00Z">
        <w:r w:rsidR="001C747B" w:rsidRPr="0076608F">
          <w:rPr>
            <w:rFonts w:ascii="David" w:hAnsi="David" w:cs="David"/>
            <w:i/>
            <w:iCs/>
            <w:highlight w:val="yellow"/>
            <w:u w:val="single"/>
            <w:rtl/>
            <w:rPrChange w:id="3488" w:author="Shimon" w:date="2019-08-05T18:36:00Z">
              <w:rPr>
                <w:rFonts w:ascii="David" w:hAnsi="David" w:cs="David"/>
                <w:i/>
                <w:iCs/>
                <w:u w:val="single"/>
                <w:rtl/>
              </w:rPr>
            </w:rPrChange>
          </w:rPr>
          <w:t xml:space="preserve"> (משנת 1996</w:t>
        </w:r>
      </w:ins>
      <w:ins w:id="3489" w:author="Shimon" w:date="2019-07-28T11:54:00Z">
        <w:r w:rsidR="001C747B" w:rsidRPr="0076608F">
          <w:rPr>
            <w:rFonts w:ascii="David" w:hAnsi="David" w:cs="David"/>
            <w:i/>
            <w:iCs/>
            <w:highlight w:val="yellow"/>
            <w:u w:val="single"/>
            <w:rtl/>
            <w:rPrChange w:id="3490" w:author="Shimon" w:date="2019-08-05T18:36:00Z">
              <w:rPr>
                <w:rFonts w:ascii="David" w:hAnsi="David" w:cs="David"/>
                <w:i/>
                <w:iCs/>
                <w:u w:val="single"/>
                <w:rtl/>
              </w:rPr>
            </w:rPrChange>
          </w:rPr>
          <w:t>)</w:t>
        </w:r>
      </w:ins>
      <w:ins w:id="3491" w:author="Shimon" w:date="2019-07-28T10:56:00Z">
        <w:r w:rsidR="00ED5585" w:rsidRPr="0076608F">
          <w:rPr>
            <w:rFonts w:ascii="David" w:hAnsi="David" w:cs="David"/>
            <w:i/>
            <w:iCs/>
            <w:highlight w:val="yellow"/>
            <w:u w:val="single"/>
            <w:rtl/>
            <w:rPrChange w:id="3492" w:author="Shimon" w:date="2019-08-05T18:36:00Z">
              <w:rPr>
                <w:rFonts w:ascii="David" w:hAnsi="David" w:cs="David"/>
                <w:i/>
                <w:iCs/>
                <w:u w:val="single"/>
                <w:rtl/>
              </w:rPr>
            </w:rPrChange>
          </w:rPr>
          <w:t xml:space="preserve"> + </w:t>
        </w:r>
      </w:ins>
      <w:ins w:id="3493" w:author="Shimon" w:date="2019-07-28T10:55:00Z">
        <w:r w:rsidR="00ED5585" w:rsidRPr="0076608F">
          <w:rPr>
            <w:rFonts w:ascii="David" w:hAnsi="David" w:cs="David" w:hint="eastAsia"/>
            <w:i/>
            <w:iCs/>
            <w:highlight w:val="yellow"/>
            <w:u w:val="single"/>
            <w:rtl/>
            <w:rPrChange w:id="3494" w:author="Shimon" w:date="2019-08-05T18:36:00Z">
              <w:rPr>
                <w:rFonts w:ascii="David" w:hAnsi="David" w:cs="David" w:hint="eastAsia"/>
                <w:i/>
                <w:iCs/>
                <w:u w:val="single"/>
                <w:rtl/>
              </w:rPr>
            </w:rPrChange>
          </w:rPr>
          <w:t>מכתבו</w:t>
        </w:r>
        <w:r w:rsidR="00ED5585" w:rsidRPr="0076608F">
          <w:rPr>
            <w:rFonts w:ascii="David" w:hAnsi="David" w:cs="David"/>
            <w:i/>
            <w:iCs/>
            <w:highlight w:val="yellow"/>
            <w:u w:val="single"/>
            <w:rtl/>
            <w:rPrChange w:id="3495" w:author="Shimon" w:date="2019-08-05T18:36:00Z">
              <w:rPr>
                <w:rFonts w:ascii="David" w:hAnsi="David" w:cs="David"/>
                <w:i/>
                <w:iCs/>
                <w:u w:val="single"/>
                <w:rtl/>
              </w:rPr>
            </w:rPrChange>
          </w:rPr>
          <w:t xml:space="preserve"> </w:t>
        </w:r>
        <w:r w:rsidR="00ED5585" w:rsidRPr="0076608F">
          <w:rPr>
            <w:rFonts w:ascii="David" w:hAnsi="David" w:cs="David" w:hint="eastAsia"/>
            <w:i/>
            <w:iCs/>
            <w:highlight w:val="yellow"/>
            <w:u w:val="single"/>
            <w:rtl/>
            <w:rPrChange w:id="3496" w:author="Shimon" w:date="2019-08-05T18:36:00Z">
              <w:rPr>
                <w:rFonts w:ascii="David" w:hAnsi="David" w:cs="David" w:hint="eastAsia"/>
                <w:i/>
                <w:iCs/>
                <w:u w:val="single"/>
                <w:rtl/>
              </w:rPr>
            </w:rPrChange>
          </w:rPr>
          <w:t>של</w:t>
        </w:r>
        <w:r w:rsidR="00ED5585" w:rsidRPr="0076608F">
          <w:rPr>
            <w:rFonts w:ascii="David" w:hAnsi="David" w:cs="David"/>
            <w:i/>
            <w:iCs/>
            <w:highlight w:val="yellow"/>
            <w:u w:val="single"/>
            <w:rtl/>
            <w:rPrChange w:id="3497" w:author="Shimon" w:date="2019-08-05T18:36:00Z">
              <w:rPr>
                <w:rFonts w:ascii="David" w:hAnsi="David" w:cs="David"/>
                <w:i/>
                <w:iCs/>
                <w:u w:val="single"/>
                <w:rtl/>
              </w:rPr>
            </w:rPrChange>
          </w:rPr>
          <w:t xml:space="preserve"> </w:t>
        </w:r>
        <w:r w:rsidR="00ED5585" w:rsidRPr="0076608F">
          <w:rPr>
            <w:rFonts w:ascii="David" w:hAnsi="David" w:cs="David" w:hint="eastAsia"/>
            <w:i/>
            <w:iCs/>
            <w:highlight w:val="yellow"/>
            <w:u w:val="single"/>
            <w:rtl/>
            <w:rPrChange w:id="3498" w:author="Shimon" w:date="2019-08-05T18:36:00Z">
              <w:rPr>
                <w:rFonts w:ascii="David" w:hAnsi="David" w:cs="David" w:hint="eastAsia"/>
                <w:i/>
                <w:iCs/>
                <w:u w:val="single"/>
                <w:rtl/>
              </w:rPr>
            </w:rPrChange>
          </w:rPr>
          <w:t>יוסי</w:t>
        </w:r>
        <w:r w:rsidR="00ED5585" w:rsidRPr="0076608F">
          <w:rPr>
            <w:rFonts w:ascii="David" w:hAnsi="David" w:cs="David"/>
            <w:i/>
            <w:iCs/>
            <w:highlight w:val="yellow"/>
            <w:u w:val="single"/>
            <w:rtl/>
            <w:rPrChange w:id="3499" w:author="Shimon" w:date="2019-08-05T18:36:00Z">
              <w:rPr>
                <w:rFonts w:ascii="David" w:hAnsi="David" w:cs="David"/>
                <w:i/>
                <w:iCs/>
                <w:u w:val="single"/>
                <w:rtl/>
              </w:rPr>
            </w:rPrChange>
          </w:rPr>
          <w:t xml:space="preserve"> </w:t>
        </w:r>
        <w:r w:rsidR="00ED5585" w:rsidRPr="0076608F">
          <w:rPr>
            <w:rFonts w:ascii="David" w:hAnsi="David" w:cs="David" w:hint="eastAsia"/>
            <w:i/>
            <w:iCs/>
            <w:highlight w:val="yellow"/>
            <w:u w:val="single"/>
            <w:rtl/>
            <w:rPrChange w:id="3500" w:author="Shimon" w:date="2019-08-05T18:36:00Z">
              <w:rPr>
                <w:rFonts w:ascii="David" w:hAnsi="David" w:cs="David" w:hint="eastAsia"/>
                <w:i/>
                <w:iCs/>
                <w:u w:val="single"/>
                <w:rtl/>
              </w:rPr>
            </w:rPrChange>
          </w:rPr>
          <w:t>יהודה</w:t>
        </w:r>
      </w:ins>
      <w:ins w:id="3501" w:author="Shimon" w:date="2019-07-28T10:56:00Z">
        <w:r w:rsidR="00ED5585" w:rsidRPr="0076608F">
          <w:rPr>
            <w:rFonts w:ascii="David" w:hAnsi="David" w:cs="David"/>
            <w:i/>
            <w:iCs/>
            <w:highlight w:val="yellow"/>
            <w:u w:val="single"/>
            <w:rtl/>
            <w:rPrChange w:id="3502" w:author="Shimon" w:date="2019-08-05T18:36:00Z">
              <w:rPr>
                <w:rFonts w:ascii="David" w:hAnsi="David" w:cs="David"/>
                <w:i/>
                <w:iCs/>
                <w:u w:val="single"/>
                <w:rtl/>
              </w:rPr>
            </w:rPrChange>
          </w:rPr>
          <w:t xml:space="preserve">, </w:t>
        </w:r>
      </w:ins>
      <w:ins w:id="3503" w:author="Shimon" w:date="2019-07-28T10:57:00Z">
        <w:r w:rsidR="00ED5585" w:rsidRPr="0076608F">
          <w:rPr>
            <w:rFonts w:ascii="David" w:hAnsi="David" w:cs="David"/>
            <w:i/>
            <w:iCs/>
            <w:highlight w:val="yellow"/>
            <w:u w:val="single"/>
            <w:rtl/>
            <w:rPrChange w:id="3504" w:author="Shimon" w:date="2019-08-05T18:36:00Z">
              <w:rPr>
                <w:rFonts w:ascii="David" w:hAnsi="David" w:cs="David"/>
                <w:i/>
                <w:iCs/>
                <w:u w:val="single"/>
                <w:rtl/>
              </w:rPr>
            </w:rPrChange>
          </w:rPr>
          <w:t>(</w:t>
        </w:r>
      </w:ins>
      <w:ins w:id="3505" w:author="Shimon" w:date="2019-07-28T10:56:00Z">
        <w:r w:rsidR="00ED5585" w:rsidRPr="0076608F">
          <w:rPr>
            <w:rFonts w:ascii="David" w:hAnsi="David" w:cs="David" w:hint="eastAsia"/>
            <w:i/>
            <w:iCs/>
            <w:highlight w:val="yellow"/>
            <w:u w:val="single"/>
            <w:rtl/>
            <w:rPrChange w:id="3506" w:author="Shimon" w:date="2019-08-05T18:36:00Z">
              <w:rPr>
                <w:rFonts w:ascii="David" w:hAnsi="David" w:cs="David" w:hint="eastAsia"/>
                <w:i/>
                <w:iCs/>
                <w:u w:val="single"/>
                <w:rtl/>
              </w:rPr>
            </w:rPrChange>
          </w:rPr>
          <w:t>סגן</w:t>
        </w:r>
      </w:ins>
      <w:ins w:id="3507" w:author="Shimon" w:date="2019-07-28T11:48:00Z">
        <w:r w:rsidRPr="0076608F">
          <w:rPr>
            <w:rFonts w:ascii="David" w:hAnsi="David" w:cs="David"/>
            <w:i/>
            <w:iCs/>
            <w:highlight w:val="yellow"/>
            <w:u w:val="single"/>
            <w:rtl/>
            <w:rPrChange w:id="3508" w:author="Shimon" w:date="2019-08-05T18:36:00Z">
              <w:rPr>
                <w:rFonts w:ascii="David" w:hAnsi="David" w:cs="David"/>
                <w:i/>
                <w:iCs/>
                <w:u w:val="single"/>
                <w:rtl/>
              </w:rPr>
            </w:rPrChange>
          </w:rPr>
          <w:t xml:space="preserve"> ראש </w:t>
        </w:r>
        <w:r w:rsidRPr="0076608F">
          <w:rPr>
            <w:rFonts w:ascii="David" w:hAnsi="David" w:cs="David" w:hint="eastAsia"/>
            <w:i/>
            <w:iCs/>
            <w:highlight w:val="yellow"/>
            <w:u w:val="single"/>
            <w:rtl/>
            <w:rPrChange w:id="3509" w:author="Shimon" w:date="2019-08-05T18:36:00Z">
              <w:rPr>
                <w:rFonts w:ascii="David" w:hAnsi="David" w:cs="David" w:hint="eastAsia"/>
                <w:i/>
                <w:iCs/>
                <w:u w:val="single"/>
                <w:rtl/>
              </w:rPr>
            </w:rPrChange>
          </w:rPr>
          <w:t>מינהל</w:t>
        </w:r>
        <w:r w:rsidRPr="0076608F">
          <w:rPr>
            <w:rFonts w:ascii="David" w:hAnsi="David" w:cs="David"/>
            <w:i/>
            <w:iCs/>
            <w:highlight w:val="yellow"/>
            <w:u w:val="single"/>
            <w:rtl/>
            <w:rPrChange w:id="3510" w:author="Shimon" w:date="2019-08-05T18:36:00Z">
              <w:rPr>
                <w:rFonts w:ascii="David" w:hAnsi="David" w:cs="David"/>
                <w:i/>
                <w:iCs/>
                <w:u w:val="single"/>
                <w:rtl/>
              </w:rPr>
            </w:rPrChange>
          </w:rPr>
          <w:t xml:space="preserve"> הסגל הבכיר</w:t>
        </w:r>
      </w:ins>
      <w:ins w:id="3511" w:author="Shimon" w:date="2019-07-28T11:49:00Z">
        <w:r w:rsidRPr="0076608F">
          <w:rPr>
            <w:rFonts w:ascii="David" w:hAnsi="David" w:cs="David"/>
            <w:i/>
            <w:iCs/>
            <w:highlight w:val="yellow"/>
            <w:u w:val="single"/>
            <w:rtl/>
            <w:rPrChange w:id="3512" w:author="Shimon" w:date="2019-08-05T18:36:00Z">
              <w:rPr>
                <w:rFonts w:ascii="David" w:hAnsi="David" w:cs="David"/>
                <w:i/>
                <w:iCs/>
                <w:u w:val="single"/>
                <w:rtl/>
              </w:rPr>
            </w:rPrChange>
          </w:rPr>
          <w:t>)</w:t>
        </w:r>
      </w:ins>
      <w:ins w:id="3513" w:author="Shimon" w:date="2019-07-28T11:54:00Z">
        <w:r w:rsidR="001C747B" w:rsidRPr="0076608F">
          <w:rPr>
            <w:rFonts w:ascii="David" w:hAnsi="David" w:cs="David"/>
            <w:i/>
            <w:iCs/>
            <w:highlight w:val="yellow"/>
            <w:u w:val="single"/>
            <w:rtl/>
            <w:rPrChange w:id="3514" w:author="Shimon" w:date="2019-08-05T18:36:00Z">
              <w:rPr>
                <w:rFonts w:ascii="David" w:hAnsi="David" w:cs="David"/>
                <w:i/>
                <w:iCs/>
                <w:u w:val="single"/>
                <w:rtl/>
              </w:rPr>
            </w:rPrChange>
          </w:rPr>
          <w:t xml:space="preserve">, </w:t>
        </w:r>
      </w:ins>
      <w:ins w:id="3515" w:author="Shimon" w:date="2019-07-26T15:12:00Z">
        <w:r w:rsidR="004B15ED" w:rsidRPr="0076608F">
          <w:rPr>
            <w:rFonts w:ascii="David" w:hAnsi="David" w:cs="David"/>
            <w:i/>
            <w:iCs/>
            <w:highlight w:val="yellow"/>
            <w:u w:val="single"/>
            <w:rtl/>
            <w:rPrChange w:id="3516" w:author="Shimon" w:date="2019-08-05T18:36:00Z">
              <w:rPr>
                <w:rFonts w:ascii="David" w:hAnsi="David" w:cs="David"/>
                <w:i/>
                <w:iCs/>
                <w:u w:val="single"/>
                <w:rtl/>
              </w:rPr>
            </w:rPrChange>
          </w:rPr>
          <w:t xml:space="preserve"> </w:t>
        </w:r>
      </w:ins>
      <w:ins w:id="3517" w:author="Shimon" w:date="2019-07-28T11:52:00Z">
        <w:r w:rsidR="001C747B" w:rsidRPr="0076608F">
          <w:rPr>
            <w:rFonts w:ascii="David" w:hAnsi="David" w:cs="David" w:hint="eastAsia"/>
            <w:i/>
            <w:iCs/>
            <w:highlight w:val="yellow"/>
            <w:u w:val="single"/>
            <w:rtl/>
            <w:rPrChange w:id="3518" w:author="Shimon" w:date="2019-08-05T18:36:00Z">
              <w:rPr>
                <w:rFonts w:ascii="David" w:hAnsi="David" w:cs="David" w:hint="eastAsia"/>
                <w:i/>
                <w:iCs/>
                <w:u w:val="single"/>
                <w:rtl/>
              </w:rPr>
            </w:rPrChange>
          </w:rPr>
          <w:t>חוזה</w:t>
        </w:r>
        <w:r w:rsidR="001C747B" w:rsidRPr="0076608F">
          <w:rPr>
            <w:rFonts w:ascii="David" w:hAnsi="David" w:cs="David"/>
            <w:i/>
            <w:iCs/>
            <w:highlight w:val="yellow"/>
            <w:u w:val="single"/>
            <w:rtl/>
            <w:rPrChange w:id="3519" w:author="Shimon" w:date="2019-08-05T18:36:00Z">
              <w:rPr>
                <w:rFonts w:ascii="David" w:hAnsi="David" w:cs="David"/>
                <w:i/>
                <w:iCs/>
                <w:u w:val="single"/>
                <w:rtl/>
              </w:rPr>
            </w:rPrChange>
          </w:rPr>
          <w:t xml:space="preserve"> ברמה א </w:t>
        </w:r>
      </w:ins>
      <w:ins w:id="3520" w:author="Shimon" w:date="2019-07-28T11:53:00Z">
        <w:r w:rsidR="001C747B" w:rsidRPr="0076608F">
          <w:rPr>
            <w:rFonts w:ascii="David" w:hAnsi="David" w:cs="David" w:hint="eastAsia"/>
            <w:i/>
            <w:iCs/>
            <w:highlight w:val="yellow"/>
            <w:u w:val="single"/>
            <w:rtl/>
            <w:rPrChange w:id="3521" w:author="Shimon" w:date="2019-08-05T18:36:00Z">
              <w:rPr>
                <w:rFonts w:ascii="David" w:hAnsi="David" w:cs="David" w:hint="eastAsia"/>
                <w:i/>
                <w:iCs/>
                <w:u w:val="single"/>
                <w:rtl/>
              </w:rPr>
            </w:rPrChange>
          </w:rPr>
          <w:t>נחתמה</w:t>
        </w:r>
        <w:r w:rsidR="001C747B" w:rsidRPr="0076608F">
          <w:rPr>
            <w:rFonts w:ascii="David" w:hAnsi="David" w:cs="David"/>
            <w:i/>
            <w:iCs/>
            <w:highlight w:val="yellow"/>
            <w:u w:val="single"/>
            <w:rtl/>
            <w:rPrChange w:id="3522" w:author="Shimon" w:date="2019-08-05T18:36:00Z">
              <w:rPr>
                <w:rFonts w:ascii="David" w:hAnsi="David" w:cs="David"/>
                <w:i/>
                <w:iCs/>
                <w:u w:val="single"/>
                <w:rtl/>
              </w:rPr>
            </w:rPrChange>
          </w:rPr>
          <w:t xml:space="preserve"> </w:t>
        </w:r>
        <w:r w:rsidR="001C747B" w:rsidRPr="0076608F">
          <w:rPr>
            <w:rFonts w:ascii="David" w:hAnsi="David" w:cs="David" w:hint="eastAsia"/>
            <w:i/>
            <w:iCs/>
            <w:highlight w:val="yellow"/>
            <w:u w:val="single"/>
            <w:rtl/>
            <w:rPrChange w:id="3523" w:author="Shimon" w:date="2019-08-05T18:36:00Z">
              <w:rPr>
                <w:rFonts w:ascii="David" w:hAnsi="David" w:cs="David" w:hint="eastAsia"/>
                <w:i/>
                <w:iCs/>
                <w:u w:val="single"/>
                <w:rtl/>
              </w:rPr>
            </w:rPrChange>
          </w:rPr>
          <w:t>רק</w:t>
        </w:r>
        <w:r w:rsidR="001C747B" w:rsidRPr="0076608F">
          <w:rPr>
            <w:rFonts w:ascii="David" w:hAnsi="David" w:cs="David"/>
            <w:i/>
            <w:iCs/>
            <w:highlight w:val="yellow"/>
            <w:u w:val="single"/>
            <w:rtl/>
            <w:rPrChange w:id="3524" w:author="Shimon" w:date="2019-08-05T18:36:00Z">
              <w:rPr>
                <w:rFonts w:ascii="David" w:hAnsi="David" w:cs="David"/>
                <w:i/>
                <w:iCs/>
                <w:u w:val="single"/>
                <w:rtl/>
              </w:rPr>
            </w:rPrChange>
          </w:rPr>
          <w:t xml:space="preserve"> </w:t>
        </w:r>
        <w:r w:rsidR="001C747B" w:rsidRPr="0076608F">
          <w:rPr>
            <w:rFonts w:ascii="David" w:hAnsi="David" w:cs="David" w:hint="eastAsia"/>
            <w:i/>
            <w:iCs/>
            <w:highlight w:val="yellow"/>
            <w:u w:val="single"/>
            <w:rtl/>
            <w:rPrChange w:id="3525" w:author="Shimon" w:date="2019-08-05T18:36:00Z">
              <w:rPr>
                <w:rFonts w:ascii="David" w:hAnsi="David" w:cs="David" w:hint="eastAsia"/>
                <w:i/>
                <w:iCs/>
                <w:u w:val="single"/>
                <w:rtl/>
              </w:rPr>
            </w:rPrChange>
          </w:rPr>
          <w:t>עם</w:t>
        </w:r>
        <w:r w:rsidR="001C747B" w:rsidRPr="0076608F">
          <w:rPr>
            <w:rFonts w:ascii="David" w:hAnsi="David" w:cs="David"/>
            <w:i/>
            <w:iCs/>
            <w:highlight w:val="yellow"/>
            <w:u w:val="single"/>
            <w:rtl/>
            <w:rPrChange w:id="3526" w:author="Shimon" w:date="2019-08-05T18:36:00Z">
              <w:rPr>
                <w:rFonts w:ascii="David" w:hAnsi="David" w:cs="David"/>
                <w:i/>
                <w:iCs/>
                <w:u w:val="single"/>
                <w:rtl/>
              </w:rPr>
            </w:rPrChange>
          </w:rPr>
          <w:t xml:space="preserve"> </w:t>
        </w:r>
        <w:r w:rsidR="001C747B" w:rsidRPr="0076608F">
          <w:rPr>
            <w:rFonts w:ascii="David" w:hAnsi="David" w:cs="David" w:hint="eastAsia"/>
            <w:i/>
            <w:iCs/>
            <w:highlight w:val="yellow"/>
            <w:u w:val="single"/>
            <w:rtl/>
            <w:rPrChange w:id="3527" w:author="Shimon" w:date="2019-08-05T18:36:00Z">
              <w:rPr>
                <w:rFonts w:ascii="David" w:hAnsi="David" w:cs="David" w:hint="eastAsia"/>
                <w:i/>
                <w:iCs/>
                <w:u w:val="single"/>
                <w:rtl/>
              </w:rPr>
            </w:rPrChange>
          </w:rPr>
          <w:t>מי</w:t>
        </w:r>
        <w:r w:rsidR="001C747B" w:rsidRPr="0076608F">
          <w:rPr>
            <w:rFonts w:ascii="David" w:hAnsi="David" w:cs="David"/>
            <w:i/>
            <w:iCs/>
            <w:highlight w:val="yellow"/>
            <w:u w:val="single"/>
            <w:rtl/>
            <w:rPrChange w:id="3528" w:author="Shimon" w:date="2019-08-05T18:36:00Z">
              <w:rPr>
                <w:rFonts w:ascii="David" w:hAnsi="David" w:cs="David"/>
                <w:i/>
                <w:iCs/>
                <w:u w:val="single"/>
                <w:rtl/>
              </w:rPr>
            </w:rPrChange>
          </w:rPr>
          <w:t xml:space="preserve"> </w:t>
        </w:r>
        <w:r w:rsidR="001C747B" w:rsidRPr="0076608F">
          <w:rPr>
            <w:rFonts w:ascii="David" w:hAnsi="David" w:cs="David" w:hint="eastAsia"/>
            <w:i/>
            <w:iCs/>
            <w:highlight w:val="yellow"/>
            <w:u w:val="single"/>
            <w:rtl/>
            <w:rPrChange w:id="3529" w:author="Shimon" w:date="2019-08-05T18:36:00Z">
              <w:rPr>
                <w:rFonts w:ascii="David" w:hAnsi="David" w:cs="David" w:hint="eastAsia"/>
                <w:i/>
                <w:iCs/>
                <w:u w:val="single"/>
                <w:rtl/>
              </w:rPr>
            </w:rPrChange>
          </w:rPr>
          <w:t>שהיה</w:t>
        </w:r>
        <w:r w:rsidR="001C747B" w:rsidRPr="0076608F">
          <w:rPr>
            <w:rFonts w:ascii="David" w:hAnsi="David" w:cs="David"/>
            <w:i/>
            <w:iCs/>
            <w:highlight w:val="yellow"/>
            <w:u w:val="single"/>
            <w:rtl/>
            <w:rPrChange w:id="3530" w:author="Shimon" w:date="2019-08-05T18:36:00Z">
              <w:rPr>
                <w:rFonts w:ascii="David" w:hAnsi="David" w:cs="David"/>
                <w:i/>
                <w:iCs/>
                <w:u w:val="single"/>
                <w:rtl/>
              </w:rPr>
            </w:rPrChange>
          </w:rPr>
          <w:t xml:space="preserve"> </w:t>
        </w:r>
        <w:r w:rsidR="001C747B" w:rsidRPr="0076608F">
          <w:rPr>
            <w:rFonts w:ascii="David" w:hAnsi="David" w:cs="David" w:hint="eastAsia"/>
            <w:i/>
            <w:iCs/>
            <w:highlight w:val="yellow"/>
            <w:u w:val="single"/>
            <w:rtl/>
            <w:rPrChange w:id="3531" w:author="Shimon" w:date="2019-08-05T18:36:00Z">
              <w:rPr>
                <w:rFonts w:ascii="David" w:hAnsi="David" w:cs="David" w:hint="eastAsia"/>
                <w:i/>
                <w:iCs/>
                <w:u w:val="single"/>
                <w:rtl/>
              </w:rPr>
            </w:rPrChange>
          </w:rPr>
          <w:t>בדרגה</w:t>
        </w:r>
        <w:r w:rsidR="001C747B" w:rsidRPr="0076608F">
          <w:rPr>
            <w:rFonts w:ascii="David" w:hAnsi="David" w:cs="David"/>
            <w:i/>
            <w:iCs/>
            <w:highlight w:val="yellow"/>
            <w:u w:val="single"/>
            <w:rtl/>
            <w:rPrChange w:id="3532" w:author="Shimon" w:date="2019-08-05T18:36:00Z">
              <w:rPr>
                <w:rFonts w:ascii="David" w:hAnsi="David" w:cs="David"/>
                <w:i/>
                <w:iCs/>
                <w:u w:val="single"/>
                <w:rtl/>
              </w:rPr>
            </w:rPrChange>
          </w:rPr>
          <w:t xml:space="preserve"> 45 </w:t>
        </w:r>
        <w:r w:rsidR="001C747B" w:rsidRPr="0076608F">
          <w:rPr>
            <w:rFonts w:ascii="David" w:hAnsi="David" w:cs="David" w:hint="eastAsia"/>
            <w:i/>
            <w:iCs/>
            <w:highlight w:val="yellow"/>
            <w:u w:val="single"/>
            <w:rtl/>
            <w:rPrChange w:id="3533" w:author="Shimon" w:date="2019-08-05T18:36:00Z">
              <w:rPr>
                <w:rFonts w:ascii="David" w:hAnsi="David" w:cs="David" w:hint="eastAsia"/>
                <w:i/>
                <w:iCs/>
                <w:u w:val="single"/>
                <w:rtl/>
              </w:rPr>
            </w:rPrChange>
          </w:rPr>
          <w:t>ומעלה</w:t>
        </w:r>
        <w:r w:rsidR="001C747B" w:rsidRPr="0076608F">
          <w:rPr>
            <w:rFonts w:ascii="David" w:hAnsi="David" w:cs="David"/>
            <w:i/>
            <w:iCs/>
            <w:highlight w:val="yellow"/>
            <w:u w:val="single"/>
            <w:rtl/>
            <w:rPrChange w:id="3534" w:author="Shimon" w:date="2019-08-05T18:36:00Z">
              <w:rPr>
                <w:rFonts w:ascii="David" w:hAnsi="David" w:cs="David"/>
                <w:i/>
                <w:iCs/>
                <w:u w:val="single"/>
                <w:rtl/>
              </w:rPr>
            </w:rPrChange>
          </w:rPr>
          <w:t>.</w:t>
        </w:r>
      </w:ins>
      <w:ins w:id="3535" w:author="Shimon" w:date="2019-07-28T10:53:00Z">
        <w:r w:rsidR="00ED5585">
          <w:rPr>
            <w:rFonts w:ascii="David" w:hAnsi="David" w:cs="David" w:hint="cs"/>
            <w:i/>
            <w:iCs/>
            <w:u w:val="single"/>
            <w:rtl/>
          </w:rPr>
          <w:t xml:space="preserve">  </w:t>
        </w:r>
      </w:ins>
    </w:p>
    <w:p w14:paraId="7D46605C" w14:textId="77777777" w:rsidR="00BA4273" w:rsidRDefault="00BA4273" w:rsidP="00337F2F">
      <w:pPr>
        <w:rPr>
          <w:i/>
          <w:iCs/>
          <w:u w:val="single"/>
          <w:rtl/>
        </w:rPr>
      </w:pPr>
    </w:p>
    <w:p w14:paraId="0FEBA2A9" w14:textId="77777777" w:rsidR="00BA4273" w:rsidRDefault="00BA4273" w:rsidP="00337F2F">
      <w:pPr>
        <w:rPr>
          <w:i/>
          <w:iCs/>
          <w:u w:val="single"/>
          <w:rtl/>
        </w:rPr>
      </w:pPr>
    </w:p>
    <w:p w14:paraId="5DCBDCF9" w14:textId="59D24928" w:rsidR="00BA4273" w:rsidRPr="00337F2F" w:rsidRDefault="00E07007">
      <w:pPr>
        <w:pStyle w:val="11"/>
        <w:numPr>
          <w:ilvl w:val="0"/>
          <w:numId w:val="42"/>
        </w:numPr>
        <w:tabs>
          <w:tab w:val="left" w:pos="566"/>
        </w:tabs>
        <w:spacing w:before="0" w:after="240" w:line="360" w:lineRule="auto"/>
        <w:ind w:left="566" w:hanging="425"/>
        <w:rPr>
          <w:rtl/>
        </w:rPr>
        <w:pPrChange w:id="3536" w:author="Shimon" w:date="2019-07-30T18:26:00Z">
          <w:pPr>
            <w:pStyle w:val="11"/>
            <w:numPr>
              <w:numId w:val="14"/>
            </w:numPr>
            <w:tabs>
              <w:tab w:val="left" w:pos="566"/>
              <w:tab w:val="num" w:pos="1069"/>
            </w:tabs>
            <w:spacing w:before="0" w:after="240" w:line="360" w:lineRule="auto"/>
            <w:ind w:left="566" w:right="360" w:hanging="425"/>
          </w:pPr>
        </w:pPrChange>
      </w:pPr>
      <w:r>
        <w:rPr>
          <w:rFonts w:hint="cs"/>
          <w:rtl/>
        </w:rPr>
        <w:t xml:space="preserve"> </w:t>
      </w:r>
      <w:r w:rsidR="000C1AFC">
        <w:rPr>
          <w:rFonts w:hint="cs"/>
          <w:rtl/>
        </w:rPr>
        <w:t>התובע יטען כי</w:t>
      </w:r>
      <w:r w:rsidR="00BA4273" w:rsidRPr="00337F2F">
        <w:rPr>
          <w:rFonts w:hint="cs"/>
          <w:rtl/>
        </w:rPr>
        <w:t xml:space="preserve"> </w:t>
      </w:r>
      <w:r w:rsidR="000C1AFC">
        <w:rPr>
          <w:rFonts w:hint="cs"/>
          <w:rtl/>
        </w:rPr>
        <w:t xml:space="preserve"> </w:t>
      </w:r>
      <w:del w:id="3537" w:author="Shimon" w:date="2019-07-28T12:12:00Z">
        <w:r w:rsidR="00812422" w:rsidDel="00E07007">
          <w:rPr>
            <w:rFonts w:hint="cs"/>
            <w:rtl/>
          </w:rPr>
          <w:delText xml:space="preserve"> </w:delText>
        </w:r>
        <w:r w:rsidR="001C747B" w:rsidDel="00E07007">
          <w:rPr>
            <w:rFonts w:hint="cs"/>
            <w:rtl/>
          </w:rPr>
          <w:delText>צורך הגימלה עבור תקופת המינוי</w:delText>
        </w:r>
        <w:r w:rsidR="00812422" w:rsidDel="00E07007">
          <w:rPr>
            <w:rFonts w:hint="cs"/>
            <w:rtl/>
          </w:rPr>
          <w:delText xml:space="preserve">הוא זכאי </w:delText>
        </w:r>
        <w:r w:rsidR="00BA4273" w:rsidRPr="00337F2F" w:rsidDel="00E07007">
          <w:rPr>
            <w:rFonts w:hint="cs"/>
            <w:rtl/>
          </w:rPr>
          <w:delText xml:space="preserve">דרגת פרישה </w:delText>
        </w:r>
        <w:r w:rsidR="00812422" w:rsidDel="00E07007">
          <w:rPr>
            <w:rFonts w:hint="cs"/>
            <w:rtl/>
          </w:rPr>
          <w:delText xml:space="preserve"> </w:delText>
        </w:r>
      </w:del>
      <w:r w:rsidR="00BA4273" w:rsidRPr="00337F2F">
        <w:rPr>
          <w:rFonts w:hint="cs"/>
          <w:rtl/>
        </w:rPr>
        <w:t>בהתאם לחוק הגימלאות</w:t>
      </w:r>
      <w:r w:rsidR="000C1AFC">
        <w:rPr>
          <w:rFonts w:hint="cs"/>
          <w:rtl/>
        </w:rPr>
        <w:t xml:space="preserve"> </w:t>
      </w:r>
      <w:ins w:id="3538" w:author="Shimon" w:date="2019-07-30T18:24:00Z">
        <w:r w:rsidR="000C1AFC">
          <w:rPr>
            <w:rFonts w:hint="cs"/>
            <w:rtl/>
          </w:rPr>
          <w:t>(</w:t>
        </w:r>
        <w:r w:rsidR="000C1AFC" w:rsidRPr="0076608F">
          <w:rPr>
            <w:rFonts w:hint="eastAsia"/>
            <w:color w:val="2F5496" w:themeColor="accent5" w:themeShade="BF"/>
            <w:highlight w:val="yellow"/>
            <w:rtl/>
            <w:rPrChange w:id="3539" w:author="Shimon" w:date="2019-08-05T18:36:00Z">
              <w:rPr>
                <w:rFonts w:hint="eastAsia"/>
                <w:rtl/>
              </w:rPr>
            </w:rPrChange>
          </w:rPr>
          <w:t>האם</w:t>
        </w:r>
        <w:r w:rsidR="000C1AFC" w:rsidRPr="0076608F">
          <w:rPr>
            <w:color w:val="2F5496" w:themeColor="accent5" w:themeShade="BF"/>
            <w:highlight w:val="yellow"/>
            <w:rtl/>
            <w:rPrChange w:id="3540" w:author="Shimon" w:date="2019-08-05T18:36:00Z">
              <w:rPr>
                <w:rtl/>
              </w:rPr>
            </w:rPrChange>
          </w:rPr>
          <w:t xml:space="preserve"> </w:t>
        </w:r>
        <w:r w:rsidR="000C1AFC" w:rsidRPr="0076608F">
          <w:rPr>
            <w:rFonts w:hint="eastAsia"/>
            <w:color w:val="2F5496" w:themeColor="accent5" w:themeShade="BF"/>
            <w:highlight w:val="yellow"/>
            <w:rtl/>
            <w:rPrChange w:id="3541" w:author="Shimon" w:date="2019-08-05T18:36:00Z">
              <w:rPr>
                <w:rFonts w:hint="eastAsia"/>
                <w:rtl/>
              </w:rPr>
            </w:rPrChange>
          </w:rPr>
          <w:t>להזכיר</w:t>
        </w:r>
      </w:ins>
      <w:ins w:id="3542" w:author="Shimon" w:date="2019-08-05T14:50:00Z">
        <w:r w:rsidR="00DD42D4" w:rsidRPr="0076608F">
          <w:rPr>
            <w:color w:val="2F5496" w:themeColor="accent5" w:themeShade="BF"/>
            <w:highlight w:val="yellow"/>
            <w:rtl/>
            <w:rPrChange w:id="3543" w:author="Shimon" w:date="2019-08-05T18:36:00Z">
              <w:rPr>
                <w:color w:val="2F5496" w:themeColor="accent5" w:themeShade="BF"/>
                <w:rtl/>
              </w:rPr>
            </w:rPrChange>
          </w:rPr>
          <w:t xml:space="preserve"> כאן </w:t>
        </w:r>
      </w:ins>
      <w:ins w:id="3544" w:author="Shimon" w:date="2019-07-30T18:24:00Z">
        <w:r w:rsidR="000C1AFC" w:rsidRPr="0076608F">
          <w:rPr>
            <w:color w:val="2F5496" w:themeColor="accent5" w:themeShade="BF"/>
            <w:highlight w:val="yellow"/>
            <w:rtl/>
            <w:rPrChange w:id="3545" w:author="Shimon" w:date="2019-08-05T18:36:00Z">
              <w:rPr>
                <w:rtl/>
              </w:rPr>
            </w:rPrChange>
          </w:rPr>
          <w:t xml:space="preserve"> את חוק </w:t>
        </w:r>
        <w:r w:rsidR="000C1AFC" w:rsidRPr="0076608F">
          <w:rPr>
            <w:rFonts w:hint="eastAsia"/>
            <w:color w:val="2F5496" w:themeColor="accent5" w:themeShade="BF"/>
            <w:highlight w:val="yellow"/>
            <w:rtl/>
            <w:rPrChange w:id="3546" w:author="Shimon" w:date="2019-08-05T18:36:00Z">
              <w:rPr>
                <w:rFonts w:hint="eastAsia"/>
                <w:rtl/>
              </w:rPr>
            </w:rPrChange>
          </w:rPr>
          <w:t>הגימלאות</w:t>
        </w:r>
        <w:r w:rsidR="000C1AFC" w:rsidRPr="0076608F">
          <w:rPr>
            <w:color w:val="2F5496" w:themeColor="accent5" w:themeShade="BF"/>
            <w:highlight w:val="yellow"/>
            <w:rtl/>
            <w:rPrChange w:id="3547" w:author="Shimon" w:date="2019-08-05T18:36:00Z">
              <w:rPr>
                <w:rtl/>
              </w:rPr>
            </w:rPrChange>
          </w:rPr>
          <w:t>?)</w:t>
        </w:r>
      </w:ins>
      <w:r w:rsidR="00BA4273" w:rsidRPr="00DD42D4">
        <w:rPr>
          <w:color w:val="2F5496" w:themeColor="accent5" w:themeShade="BF"/>
          <w:rtl/>
          <w:rPrChange w:id="3548" w:author="Shimon" w:date="2019-08-05T14:50:00Z">
            <w:rPr>
              <w:rtl/>
            </w:rPr>
          </w:rPrChange>
        </w:rPr>
        <w:t xml:space="preserve"> </w:t>
      </w:r>
      <w:r w:rsidR="00BA4273" w:rsidRPr="00337F2F">
        <w:rPr>
          <w:rFonts w:hint="cs"/>
          <w:rtl/>
        </w:rPr>
        <w:t>והכללים החלים על עובדים הפורשים משירות המדינה</w:t>
      </w:r>
      <w:r w:rsidR="00812422">
        <w:rPr>
          <w:rFonts w:hint="cs"/>
          <w:rtl/>
        </w:rPr>
        <w:t xml:space="preserve">, </w:t>
      </w:r>
      <w:ins w:id="3549" w:author="Shimon" w:date="2019-07-30T18:26:00Z">
        <w:r w:rsidR="000C1AFC">
          <w:rPr>
            <w:rFonts w:hint="cs"/>
            <w:rtl/>
          </w:rPr>
          <w:t xml:space="preserve">בהתחשב </w:t>
        </w:r>
      </w:ins>
      <w:del w:id="3550" w:author="Shimon" w:date="2019-07-30T18:26:00Z">
        <w:r w:rsidR="00BA4273" w:rsidRPr="00337F2F" w:rsidDel="000C1AFC">
          <w:rPr>
            <w:rtl/>
          </w:rPr>
          <w:delText>אחר</w:delText>
        </w:r>
        <w:r w:rsidR="00BA4273" w:rsidRPr="00337F2F" w:rsidDel="000C1AFC">
          <w:delText xml:space="preserve"> </w:delText>
        </w:r>
      </w:del>
      <w:r w:rsidR="00BA4273" w:rsidRPr="00337F2F">
        <w:rPr>
          <w:rtl/>
        </w:rPr>
        <w:t>כ</w:t>
      </w:r>
      <w:r w:rsidR="00BA4273" w:rsidRPr="00337F2F">
        <w:t xml:space="preserve"> 44</w:t>
      </w:r>
      <w:del w:id="3551" w:author="Shimon" w:date="2019-07-30T18:25:00Z">
        <w:r w:rsidR="00BA4273" w:rsidRPr="00337F2F" w:rsidDel="000C1AFC">
          <w:delText>-</w:delText>
        </w:r>
      </w:del>
      <w:r w:rsidR="00BA4273" w:rsidRPr="00337F2F">
        <w:t xml:space="preserve"> </w:t>
      </w:r>
      <w:r w:rsidR="00BA4273" w:rsidRPr="00337F2F">
        <w:rPr>
          <w:rtl/>
        </w:rPr>
        <w:t>שנ</w:t>
      </w:r>
      <w:r w:rsidR="00BA4273" w:rsidRPr="00337F2F">
        <w:rPr>
          <w:rFonts w:hint="cs"/>
          <w:rtl/>
        </w:rPr>
        <w:t xml:space="preserve">ות שירות במדינה, בתוספת 3 שנות וותק צבאי, ובהתחשב בקיצורי הפז"מ </w:t>
      </w:r>
      <w:del w:id="3552" w:author="Shimon" w:date="2019-07-28T12:10:00Z">
        <w:r w:rsidR="00BA4273" w:rsidRPr="00337F2F" w:rsidDel="00812422">
          <w:rPr>
            <w:rFonts w:hint="cs"/>
            <w:rtl/>
          </w:rPr>
          <w:delText>מכוח ה</w:delText>
        </w:r>
      </w:del>
      <w:ins w:id="3553" w:author="Shimon" w:date="2019-07-28T12:10:00Z">
        <w:r w:rsidR="00812422">
          <w:rPr>
            <w:rFonts w:hint="cs"/>
            <w:rtl/>
          </w:rPr>
          <w:t>ו</w:t>
        </w:r>
      </w:ins>
      <w:r w:rsidR="00BA4273" w:rsidRPr="00337F2F">
        <w:rPr>
          <w:rFonts w:hint="cs"/>
          <w:rtl/>
        </w:rPr>
        <w:t xml:space="preserve">תואר השני </w:t>
      </w:r>
      <w:ins w:id="3554" w:author="Shimon" w:date="2019-07-28T12:10:00Z">
        <w:r w:rsidR="00812422">
          <w:rPr>
            <w:rFonts w:hint="cs"/>
            <w:rtl/>
          </w:rPr>
          <w:t xml:space="preserve"> </w:t>
        </w:r>
      </w:ins>
      <w:r w:rsidR="00BA4273" w:rsidRPr="00337F2F">
        <w:rPr>
          <w:rFonts w:hint="cs"/>
          <w:rtl/>
        </w:rPr>
        <w:t xml:space="preserve">שיש לתובע, </w:t>
      </w:r>
      <w:ins w:id="3555" w:author="Shimon" w:date="2019-07-28T12:09:00Z">
        <w:r w:rsidR="00812422">
          <w:rPr>
            <w:rFonts w:hint="cs"/>
            <w:rtl/>
          </w:rPr>
          <w:t>עובד זכאי לדרגת פרישה אחת לפחות</w:t>
        </w:r>
      </w:ins>
      <w:ins w:id="3556" w:author="Shimon" w:date="2019-07-28T12:12:00Z">
        <w:r>
          <w:rPr>
            <w:rFonts w:hint="cs"/>
            <w:rtl/>
          </w:rPr>
          <w:t xml:space="preserve">. </w:t>
        </w:r>
      </w:ins>
      <w:ins w:id="3557" w:author="Shimon" w:date="2019-07-28T12:09:00Z">
        <w:r w:rsidR="00812422">
          <w:rPr>
            <w:rFonts w:hint="cs"/>
            <w:rtl/>
          </w:rPr>
          <w:t xml:space="preserve"> </w:t>
        </w:r>
      </w:ins>
      <w:ins w:id="3558" w:author="Shimon" w:date="2019-07-28T12:12:00Z">
        <w:r w:rsidRPr="00337F2F">
          <w:rPr>
            <w:rFonts w:hint="cs"/>
            <w:rtl/>
          </w:rPr>
          <w:t>התובע יטען כי</w:t>
        </w:r>
      </w:ins>
      <w:ins w:id="3559" w:author="Shimon" w:date="2019-07-28T12:18:00Z">
        <w:r>
          <w:rPr>
            <w:rFonts w:hint="cs"/>
            <w:rtl/>
          </w:rPr>
          <w:t xml:space="preserve"> ע"פ החוזה, </w:t>
        </w:r>
      </w:ins>
      <w:ins w:id="3560" w:author="Shimon" w:date="2019-07-28T12:12:00Z">
        <w:r>
          <w:rPr>
            <w:rFonts w:hint="cs"/>
            <w:rtl/>
          </w:rPr>
          <w:t>לצורך קביעת הדרגה לחישוב הגימלה עבור תקופת המינוי, הוא זכאי ל</w:t>
        </w:r>
        <w:r w:rsidRPr="00337F2F">
          <w:rPr>
            <w:rFonts w:hint="cs"/>
            <w:rtl/>
          </w:rPr>
          <w:t xml:space="preserve">דרגת פרישה </w:t>
        </w:r>
        <w:r>
          <w:rPr>
            <w:rFonts w:hint="cs"/>
            <w:rtl/>
          </w:rPr>
          <w:t xml:space="preserve">(+46). </w:t>
        </w:r>
      </w:ins>
      <w:del w:id="3561" w:author="Shimon" w:date="2019-07-28T12:14:00Z">
        <w:r w:rsidR="00BA4273" w:rsidRPr="00337F2F" w:rsidDel="00E07007">
          <w:rPr>
            <w:rFonts w:hint="cs"/>
            <w:rtl/>
          </w:rPr>
          <w:delText xml:space="preserve">הוא זכאי, לכל הפחות, לדרגת פרישה אחת. </w:delText>
        </w:r>
      </w:del>
      <w:r w:rsidR="00BA4273" w:rsidRPr="00337F2F">
        <w:rPr>
          <w:rFonts w:hint="cs"/>
          <w:rtl/>
        </w:rPr>
        <w:t xml:space="preserve">כפי שנפרט להלן, </w:t>
      </w:r>
      <w:r w:rsidR="002016A5">
        <w:rPr>
          <w:rFonts w:hint="cs"/>
          <w:rtl/>
        </w:rPr>
        <w:t>ו</w:t>
      </w:r>
      <w:r w:rsidR="00BA4273" w:rsidRPr="00337F2F">
        <w:rPr>
          <w:rFonts w:hint="cs"/>
          <w:rtl/>
        </w:rPr>
        <w:t>דרגה זאת כבר אושרה לתובע בשנת 2005</w:t>
      </w:r>
      <w:ins w:id="3562" w:author="Shimon" w:date="2019-07-28T12:14:00Z">
        <w:r>
          <w:rPr>
            <w:rFonts w:hint="cs"/>
            <w:rtl/>
          </w:rPr>
          <w:t>.</w:t>
        </w:r>
      </w:ins>
    </w:p>
    <w:p w14:paraId="3B003CA6" w14:textId="77777777" w:rsidR="00BA4273" w:rsidRDefault="00BA4273" w:rsidP="00337F2F">
      <w:pPr>
        <w:rPr>
          <w:rStyle w:val="emailstyle17"/>
          <w:rFonts w:ascii="Times New Roman" w:hAnsi="Times New Roman" w:cs="David"/>
          <w:color w:val="auto"/>
          <w:rtl/>
        </w:rPr>
      </w:pPr>
    </w:p>
    <w:p w14:paraId="639C9E3E" w14:textId="5BF42AE6" w:rsidR="00232423" w:rsidRPr="004E3ABC" w:rsidRDefault="00232423" w:rsidP="00A74C42">
      <w:pPr>
        <w:pStyle w:val="11"/>
        <w:numPr>
          <w:ilvl w:val="0"/>
          <w:numId w:val="42"/>
        </w:numPr>
        <w:tabs>
          <w:tab w:val="left" w:pos="566"/>
        </w:tabs>
        <w:spacing w:before="0" w:after="240" w:line="360" w:lineRule="auto"/>
        <w:ind w:left="566"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15E637FE" w14:textId="71F87E68" w:rsidR="00134E6D" w:rsidRDefault="0076608F">
      <w:pPr>
        <w:pStyle w:val="11"/>
        <w:numPr>
          <w:ilvl w:val="1"/>
          <w:numId w:val="42"/>
        </w:numPr>
        <w:tabs>
          <w:tab w:val="left" w:pos="948"/>
        </w:tabs>
        <w:spacing w:before="0" w:after="120" w:line="360" w:lineRule="auto"/>
        <w:ind w:left="1089" w:right="284" w:hanging="635"/>
        <w:rPr>
          <w:ins w:id="3563" w:author="Shimon" w:date="2019-07-28T12:22:00Z"/>
        </w:rPr>
        <w:pPrChange w:id="3564" w:author="Shimon" w:date="2019-08-05T18:40:00Z">
          <w:pPr>
            <w:pStyle w:val="11"/>
            <w:numPr>
              <w:ilvl w:val="1"/>
              <w:numId w:val="14"/>
            </w:numPr>
            <w:tabs>
              <w:tab w:val="num" w:pos="792"/>
              <w:tab w:val="left" w:pos="1160"/>
            </w:tabs>
            <w:spacing w:before="0" w:after="240" w:line="360" w:lineRule="auto"/>
            <w:ind w:left="1160" w:right="792" w:hanging="540"/>
          </w:pPr>
        </w:pPrChange>
      </w:pPr>
      <w:ins w:id="3565" w:author="Shimon" w:date="2019-08-05T18:39:00Z">
        <w:r>
          <w:rPr>
            <w:rFonts w:hint="cs"/>
            <w:rtl/>
          </w:rPr>
          <w:t xml:space="preserve">   </w:t>
        </w:r>
      </w:ins>
      <w:r w:rsidR="00232423">
        <w:rPr>
          <w:rFonts w:hint="cs"/>
          <w:rtl/>
        </w:rPr>
        <w:t xml:space="preserve">ביום 24.1.2005, </w:t>
      </w:r>
      <w:ins w:id="3566" w:author="Shimon" w:date="2019-07-28T12:20:00Z">
        <w:r w:rsidR="00E07007">
          <w:rPr>
            <w:rFonts w:hint="cs"/>
            <w:rtl/>
          </w:rPr>
          <w:t xml:space="preserve">במסגרת סיכומים </w:t>
        </w:r>
      </w:ins>
      <w:del w:id="3567" w:author="Shimon" w:date="2019-07-28T12:20:00Z">
        <w:r w:rsidR="00232423" w:rsidDel="00E07007">
          <w:rPr>
            <w:rFonts w:hint="cs"/>
            <w:rtl/>
          </w:rPr>
          <w:delText>דין ודברים</w:delText>
        </w:r>
      </w:del>
      <w:ins w:id="3568" w:author="Shimon" w:date="2019-07-28T12:20:00Z">
        <w:r w:rsidR="00E07007" w:rsidRPr="00E07007">
          <w:rPr>
            <w:rFonts w:hint="cs"/>
            <w:rtl/>
          </w:rPr>
          <w:t xml:space="preserve"> </w:t>
        </w:r>
        <w:r w:rsidR="00E07007">
          <w:rPr>
            <w:rFonts w:hint="cs"/>
            <w:rtl/>
          </w:rPr>
          <w:t>על הע</w:t>
        </w:r>
      </w:ins>
      <w:r w:rsidR="003042DE">
        <w:rPr>
          <w:rFonts w:hint="cs"/>
          <w:rtl/>
        </w:rPr>
        <w:t xml:space="preserve">ברת </w:t>
      </w:r>
      <w:ins w:id="3569" w:author="Shimon" w:date="2019-07-28T12:20:00Z">
        <w:r w:rsidR="00E07007">
          <w:rPr>
            <w:rFonts w:hint="cs"/>
            <w:rtl/>
          </w:rPr>
          <w:t xml:space="preserve">התובע </w:t>
        </w:r>
      </w:ins>
      <w:r w:rsidR="003042DE">
        <w:rPr>
          <w:rFonts w:hint="cs"/>
          <w:rtl/>
        </w:rPr>
        <w:t xml:space="preserve">לתפקיד </w:t>
      </w:r>
      <w:ins w:id="3570" w:author="Shimon" w:date="2019-07-28T12:20:00Z">
        <w:r w:rsidR="00E07007">
          <w:rPr>
            <w:rFonts w:hint="cs"/>
            <w:rtl/>
          </w:rPr>
          <w:t>חשב מוסדות דת</w:t>
        </w:r>
      </w:ins>
      <w:r w:rsidR="003042DE">
        <w:rPr>
          <w:rFonts w:hint="cs"/>
          <w:rtl/>
        </w:rPr>
        <w:t>, קיבל התובע מכתב מ</w:t>
      </w:r>
      <w:r w:rsidR="00232423">
        <w:rPr>
          <w:rFonts w:hint="cs"/>
          <w:rtl/>
        </w:rPr>
        <w:t xml:space="preserve">מר יעקב ברגר, המשנה לנציב שירות המדינה באותה עת, </w:t>
      </w:r>
      <w:del w:id="3571" w:author="Shimon" w:date="2019-07-28T12:20:00Z">
        <w:r w:rsidR="00232423" w:rsidDel="00E07007">
          <w:rPr>
            <w:rFonts w:hint="cs"/>
            <w:rtl/>
          </w:rPr>
          <w:delText xml:space="preserve">על העסקתו של התובע כחשב מוסדות דת, </w:delText>
        </w:r>
      </w:del>
      <w:ins w:id="3572" w:author="Shimon" w:date="2019-07-28T12:21:00Z">
        <w:r w:rsidR="00E07007">
          <w:rPr>
            <w:rFonts w:hint="cs"/>
            <w:rtl/>
          </w:rPr>
          <w:t xml:space="preserve">המבהיר כי </w:t>
        </w:r>
      </w:ins>
      <w:del w:id="3573" w:author="Shimon" w:date="2019-07-28T12:21:00Z">
        <w:r w:rsidR="00232423" w:rsidDel="00E07007">
          <w:rPr>
            <w:rFonts w:hint="cs"/>
            <w:rtl/>
          </w:rPr>
          <w:delText>ב</w:delText>
        </w:r>
      </w:del>
      <w:r w:rsidR="00232423">
        <w:rPr>
          <w:rFonts w:hint="cs"/>
          <w:rtl/>
        </w:rPr>
        <w:t>מעמד</w:t>
      </w:r>
      <w:ins w:id="3574" w:author="Shimon" w:date="2019-07-28T12:21:00Z">
        <w:r w:rsidR="00E07007">
          <w:rPr>
            <w:rFonts w:hint="cs"/>
            <w:rtl/>
          </w:rPr>
          <w:t>ו</w:t>
        </w:r>
      </w:ins>
      <w:r w:rsidR="00232423">
        <w:rPr>
          <w:rFonts w:hint="cs"/>
          <w:rtl/>
        </w:rPr>
        <w:t xml:space="preserve"> </w:t>
      </w:r>
      <w:ins w:id="3575" w:author="Shimon" w:date="2019-07-28T12:22:00Z">
        <w:r w:rsidR="00134E6D">
          <w:rPr>
            <w:rFonts w:hint="cs"/>
            <w:rtl/>
          </w:rPr>
          <w:t xml:space="preserve">של התובע הוא </w:t>
        </w:r>
      </w:ins>
      <w:r w:rsidR="00232423">
        <w:rPr>
          <w:rFonts w:hint="cs"/>
          <w:rtl/>
        </w:rPr>
        <w:t>של "</w:t>
      </w:r>
      <w:r w:rsidR="00232423" w:rsidRPr="001F1871">
        <w:rPr>
          <w:rFonts w:hint="cs"/>
          <w:b/>
          <w:bCs/>
          <w:rtl/>
        </w:rPr>
        <w:t>חשב בכיר, לרבות שכר ותשלומים נלווים, דרגה נוכחית קידום וגימלאות</w:t>
      </w:r>
      <w:r w:rsidR="00232423">
        <w:rPr>
          <w:rFonts w:hint="cs"/>
          <w:rtl/>
        </w:rPr>
        <w:t xml:space="preserve">". </w:t>
      </w:r>
    </w:p>
    <w:p w14:paraId="0FC4DFC3" w14:textId="5DB419F7" w:rsidR="00134E6D" w:rsidRDefault="00232423">
      <w:pPr>
        <w:pStyle w:val="11"/>
        <w:numPr>
          <w:ilvl w:val="1"/>
          <w:numId w:val="42"/>
        </w:numPr>
        <w:tabs>
          <w:tab w:val="clear" w:pos="792"/>
        </w:tabs>
        <w:spacing w:before="0" w:after="120" w:line="360" w:lineRule="auto"/>
        <w:ind w:left="948" w:right="794" w:hanging="539"/>
        <w:rPr>
          <w:ins w:id="3576" w:author="Shimon" w:date="2019-07-28T12:23:00Z"/>
        </w:rPr>
        <w:pPrChange w:id="3577" w:author="Shimon" w:date="2019-08-05T18:36:00Z">
          <w:pPr>
            <w:pStyle w:val="11"/>
            <w:numPr>
              <w:ilvl w:val="1"/>
              <w:numId w:val="14"/>
            </w:numPr>
            <w:tabs>
              <w:tab w:val="num" w:pos="792"/>
              <w:tab w:val="left" w:pos="1160"/>
            </w:tabs>
            <w:spacing w:before="0" w:after="240" w:line="360" w:lineRule="auto"/>
            <w:ind w:left="1160" w:right="792" w:hanging="540"/>
          </w:pPr>
        </w:pPrChange>
      </w:pPr>
      <w:r>
        <w:rPr>
          <w:rFonts w:hint="cs"/>
          <w:rtl/>
        </w:rPr>
        <w:t>לעניין דרגה אישית, כותב מר ברגר את הדברים המפורשים להלן</w:t>
      </w:r>
      <w:ins w:id="3578" w:author="Shimon" w:date="2019-07-28T12:23:00Z">
        <w:r w:rsidR="00134E6D">
          <w:rPr>
            <w:rFonts w:hint="cs"/>
            <w:rtl/>
          </w:rPr>
          <w:t>:</w:t>
        </w:r>
      </w:ins>
    </w:p>
    <w:p w14:paraId="2D6241C2" w14:textId="38CFA4B1" w:rsidR="00232423" w:rsidDel="00134E6D" w:rsidRDefault="00134E6D">
      <w:pPr>
        <w:pStyle w:val="11"/>
        <w:tabs>
          <w:tab w:val="left" w:pos="1160"/>
        </w:tabs>
        <w:spacing w:before="0" w:after="240" w:line="360" w:lineRule="auto"/>
        <w:ind w:left="1160" w:right="360" w:firstLine="0"/>
        <w:rPr>
          <w:del w:id="3579" w:author="Shimon" w:date="2019-07-28T12:23:00Z"/>
        </w:rPr>
        <w:pPrChange w:id="3580" w:author="Shimon" w:date="2019-07-28T12:23:00Z">
          <w:pPr>
            <w:pStyle w:val="11"/>
            <w:numPr>
              <w:ilvl w:val="1"/>
              <w:numId w:val="14"/>
            </w:numPr>
            <w:tabs>
              <w:tab w:val="num" w:pos="792"/>
              <w:tab w:val="left" w:pos="1160"/>
            </w:tabs>
            <w:spacing w:before="0" w:after="240" w:line="360" w:lineRule="auto"/>
            <w:ind w:left="1160" w:right="792" w:hanging="540"/>
          </w:pPr>
        </w:pPrChange>
      </w:pPr>
      <w:del w:id="3581" w:author="Shimon" w:date="2019-07-28T12:25:00Z">
        <w:r w:rsidDel="00134E6D">
          <w:rPr>
            <w:rFonts w:hint="cs"/>
            <w:rtl/>
          </w:rPr>
          <w:delText xml:space="preserve"> </w:delText>
        </w:r>
      </w:del>
    </w:p>
    <w:p w14:paraId="2D816CEB" w14:textId="74CA646A" w:rsidR="00232423" w:rsidDel="00134E6D" w:rsidRDefault="00232423">
      <w:pPr>
        <w:pStyle w:val="11"/>
        <w:tabs>
          <w:tab w:val="left" w:pos="1160"/>
        </w:tabs>
        <w:spacing w:before="0" w:after="240" w:line="360" w:lineRule="auto"/>
        <w:ind w:left="1160" w:right="360" w:firstLine="0"/>
        <w:rPr>
          <w:del w:id="3582" w:author="Shimon" w:date="2019-07-28T12:26:00Z"/>
          <w:rStyle w:val="emailstyle17"/>
          <w:rFonts w:ascii="Times New Roman" w:hAnsi="Times New Roman" w:cs="David"/>
          <w:i/>
          <w:iCs/>
          <w:color w:val="auto"/>
          <w:rtl/>
        </w:rPr>
        <w:pPrChange w:id="3583" w:author="Shimon" w:date="2019-07-28T12:23:00Z">
          <w:pPr>
            <w:pStyle w:val="11"/>
            <w:spacing w:before="0" w:line="360" w:lineRule="auto"/>
            <w:ind w:left="1610" w:right="450" w:firstLine="0"/>
          </w:pPr>
        </w:pPrChange>
      </w:pPr>
      <w:del w:id="3584" w:author="Shimon" w:date="2019-07-28T12:25:00Z">
        <w:r w:rsidRPr="00601232" w:rsidDel="00134E6D">
          <w:rPr>
            <w:rStyle w:val="emailstyle17"/>
            <w:rFonts w:ascii="Times New Roman" w:hAnsi="Times New Roman" w:cs="David" w:hint="cs"/>
            <w:i/>
            <w:iCs/>
            <w:noProof/>
            <w:color w:val="auto"/>
            <w:lang w:eastAsia="en-US"/>
          </w:rPr>
          <w:drawing>
            <wp:inline distT="0" distB="0" distL="0" distR="0" wp14:anchorId="36C136DB" wp14:editId="6919F22F">
              <wp:extent cx="4410075" cy="914400"/>
              <wp:effectExtent l="0" t="0" r="9525"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10075" cy="914400"/>
                      </a:xfrm>
                      <a:prstGeom prst="rect">
                        <a:avLst/>
                      </a:prstGeom>
                      <a:noFill/>
                      <a:ln>
                        <a:noFill/>
                      </a:ln>
                    </pic:spPr>
                  </pic:pic>
                </a:graphicData>
              </a:graphic>
            </wp:inline>
          </w:drawing>
        </w:r>
      </w:del>
    </w:p>
    <w:p w14:paraId="593C4B1C" w14:textId="77777777" w:rsidR="00232423" w:rsidRDefault="00232423">
      <w:pPr>
        <w:pStyle w:val="11"/>
        <w:tabs>
          <w:tab w:val="left" w:pos="1160"/>
        </w:tabs>
        <w:spacing w:before="0" w:after="240" w:line="360" w:lineRule="auto"/>
        <w:ind w:left="1160" w:right="360" w:firstLine="0"/>
        <w:pPrChange w:id="3585" w:author="Shimon" w:date="2019-07-28T12:26:00Z">
          <w:pPr>
            <w:pStyle w:val="11"/>
            <w:spacing w:before="0" w:after="240" w:line="360" w:lineRule="auto"/>
            <w:ind w:left="1160" w:firstLine="0"/>
          </w:pPr>
        </w:pPrChange>
      </w:pPr>
      <w:r>
        <w:rPr>
          <w:rFonts w:hint="cs"/>
          <w:rtl/>
        </w:rPr>
        <w:lastRenderedPageBreak/>
        <w:t xml:space="preserve">בסעיף 8, המסיים את מכתבו, מר ברגר מוסיף וקובע כי </w:t>
      </w:r>
      <w:r w:rsidRPr="001F1871">
        <w:rPr>
          <w:rFonts w:hint="cs"/>
          <w:b/>
          <w:bCs/>
          <w:rtl/>
        </w:rPr>
        <w:t xml:space="preserve">האמור במכתב בא </w:t>
      </w:r>
      <w:r w:rsidRPr="00134E6D">
        <w:rPr>
          <w:rFonts w:hint="eastAsia"/>
          <w:b/>
          <w:bCs/>
          <w:rtl/>
        </w:rPr>
        <w:t>להוסיף</w:t>
      </w:r>
      <w:r w:rsidRPr="001F1871">
        <w:rPr>
          <w:rFonts w:hint="cs"/>
          <w:b/>
          <w:bCs/>
          <w:rtl/>
        </w:rPr>
        <w:t xml:space="preserve"> על כל זכות של התובע מכוח הסכם הבכירים, הכללים החלים עליו והוראות הדין</w:t>
      </w:r>
      <w:r w:rsidRPr="001F1871">
        <w:rPr>
          <w:rFonts w:hint="cs"/>
          <w:rtl/>
        </w:rPr>
        <w:t>.</w:t>
      </w:r>
    </w:p>
    <w:p w14:paraId="6D152887" w14:textId="00E85F1E" w:rsidR="0076608F" w:rsidRPr="00D87433" w:rsidDel="0076608F" w:rsidRDefault="00232423">
      <w:pPr>
        <w:pStyle w:val="11"/>
        <w:tabs>
          <w:tab w:val="left" w:pos="521"/>
        </w:tabs>
        <w:spacing w:before="0" w:after="240" w:line="360" w:lineRule="auto"/>
        <w:ind w:left="1160" w:hanging="540"/>
        <w:rPr>
          <w:del w:id="3586" w:author="Shimon" w:date="2019-08-05T18:44:00Z"/>
          <w:rStyle w:val="emailstyle17"/>
          <w:rFonts w:ascii="Times New Roman" w:hAnsi="Times New Roman" w:cs="David"/>
          <w:i/>
          <w:iCs/>
          <w:color w:val="auto"/>
          <w:sz w:val="24"/>
          <w:rtl/>
          <w:rPrChange w:id="3587" w:author="Shimon" w:date="2019-08-05T18:45:00Z">
            <w:rPr>
              <w:del w:id="3588" w:author="Shimon" w:date="2019-08-05T18:44:00Z"/>
              <w:rStyle w:val="emailstyle17"/>
              <w:rFonts w:ascii="Times New Roman" w:hAnsi="Times New Roman" w:cs="David"/>
              <w:i/>
              <w:iCs/>
              <w:color w:val="auto"/>
              <w:rtl/>
            </w:rPr>
          </w:rPrChange>
        </w:rPr>
        <w:pPrChange w:id="3589" w:author="Shimon" w:date="2019-08-05T18:46:00Z">
          <w:pPr>
            <w:pStyle w:val="11"/>
            <w:tabs>
              <w:tab w:val="left" w:pos="521"/>
            </w:tabs>
            <w:spacing w:before="0" w:after="240" w:line="360" w:lineRule="auto"/>
            <w:ind w:left="1160" w:hanging="540"/>
          </w:pPr>
        </w:pPrChange>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0E73E3">
        <w:rPr>
          <w:rStyle w:val="emailstyle17"/>
          <w:rFonts w:ascii="Times New Roman" w:hAnsi="Times New Roman" w:cs="David"/>
          <w:i/>
          <w:iCs/>
          <w:color w:val="auto"/>
          <w:highlight w:val="yellow"/>
          <w:rtl/>
        </w:rPr>
        <w:t>מסומ</w:t>
      </w:r>
      <w:r w:rsidRPr="000E73E3">
        <w:rPr>
          <w:rStyle w:val="emailstyle17"/>
          <w:rFonts w:ascii="Times New Roman" w:hAnsi="Times New Roman" w:cs="David" w:hint="cs"/>
          <w:i/>
          <w:iCs/>
          <w:color w:val="auto"/>
          <w:highlight w:val="yellow"/>
          <w:rtl/>
        </w:rPr>
        <w:t>ן</w:t>
      </w:r>
      <w:r w:rsidRPr="000E73E3">
        <w:rPr>
          <w:rStyle w:val="emailstyle17"/>
          <w:rFonts w:ascii="Times New Roman" w:hAnsi="Times New Roman" w:cs="David"/>
          <w:i/>
          <w:iCs/>
          <w:color w:val="auto"/>
          <w:highlight w:val="yellow"/>
          <w:rtl/>
        </w:rPr>
        <w:t xml:space="preserve"> </w:t>
      </w:r>
      <w:r w:rsidRPr="000E73E3">
        <w:rPr>
          <w:rStyle w:val="emailstyle17"/>
          <w:rFonts w:ascii="Times New Roman" w:hAnsi="Times New Roman" w:cs="David"/>
          <w:i/>
          <w:iCs/>
          <w:color w:val="auto"/>
          <w:highlight w:val="yellow"/>
          <w:u w:val="single"/>
          <w:rtl/>
        </w:rPr>
        <w:t xml:space="preserve">כנספח </w:t>
      </w:r>
      <w:r w:rsidRPr="000E73E3">
        <w:rPr>
          <w:rStyle w:val="emailstyle17"/>
          <w:rFonts w:ascii="Times New Roman" w:hAnsi="Times New Roman" w:cs="David" w:hint="cs"/>
          <w:i/>
          <w:iCs/>
          <w:color w:val="auto"/>
          <w:highlight w:val="yellow"/>
          <w:u w:val="single"/>
          <w:rtl/>
        </w:rPr>
        <w:t>__</w:t>
      </w:r>
      <w:r w:rsidRPr="00D74F54">
        <w:rPr>
          <w:rStyle w:val="emailstyle17"/>
          <w:rFonts w:ascii="Times New Roman" w:hAnsi="Times New Roman" w:cs="David"/>
          <w:i/>
          <w:iCs/>
          <w:color w:val="auto"/>
          <w:rtl/>
        </w:rPr>
        <w:t>.</w:t>
      </w:r>
    </w:p>
    <w:p w14:paraId="0A7003B2" w14:textId="0700F9A7" w:rsidR="0076608F" w:rsidRDefault="00232423">
      <w:pPr>
        <w:pStyle w:val="11"/>
        <w:spacing w:before="0" w:after="240" w:line="360" w:lineRule="auto"/>
        <w:ind w:left="947" w:firstLine="0"/>
        <w:rPr>
          <w:ins w:id="3590" w:author="Shimon" w:date="2019-08-05T18:41:00Z"/>
          <w:rtl/>
        </w:rPr>
        <w:pPrChange w:id="3591" w:author="Shimon" w:date="2019-08-05T18:46:00Z">
          <w:pPr>
            <w:pStyle w:val="11"/>
            <w:spacing w:before="0" w:after="240" w:line="360" w:lineRule="auto"/>
            <w:ind w:left="948" w:firstLine="0"/>
          </w:pPr>
        </w:pPrChange>
      </w:pPr>
      <w:del w:id="3592" w:author="Shimon" w:date="2019-07-28T23:11:00Z">
        <w:r w:rsidDel="00112E04">
          <w:rPr>
            <w:rFonts w:hint="cs"/>
            <w:rtl/>
          </w:rPr>
          <w:delText>התובע מודע לכך ש</w:delText>
        </w:r>
      </w:del>
      <w:del w:id="3593" w:author="Shimon" w:date="2019-08-05T18:37:00Z">
        <w:r w:rsidDel="0076608F">
          <w:rPr>
            <w:rFonts w:hint="cs"/>
            <w:rtl/>
          </w:rPr>
          <w:delText xml:space="preserve">המדינה טענה </w:delText>
        </w:r>
      </w:del>
      <w:del w:id="3594" w:author="Shimon" w:date="2019-08-05T18:44:00Z">
        <w:r w:rsidDel="0076608F">
          <w:rPr>
            <w:rFonts w:hint="cs"/>
            <w:rtl/>
          </w:rPr>
          <w:delText xml:space="preserve">כי </w:delText>
        </w:r>
        <w:r w:rsidRPr="0076608F" w:rsidDel="0076608F">
          <w:rPr>
            <w:rFonts w:hint="eastAsia"/>
            <w:b/>
            <w:bCs/>
            <w:rtl/>
            <w:rPrChange w:id="3595" w:author="Shimon" w:date="2019-08-05T18:38:00Z">
              <w:rPr>
                <w:rFonts w:hint="eastAsia"/>
                <w:rtl/>
              </w:rPr>
            </w:rPrChange>
          </w:rPr>
          <w:delText>מדובר</w:delText>
        </w:r>
        <w:r w:rsidRPr="0076608F" w:rsidDel="0076608F">
          <w:rPr>
            <w:b/>
            <w:bCs/>
            <w:rtl/>
            <w:rPrChange w:id="3596" w:author="Shimon" w:date="2019-08-05T18:38:00Z">
              <w:rPr>
                <w:rtl/>
              </w:rPr>
            </w:rPrChange>
          </w:rPr>
          <w:delText xml:space="preserve"> </w:delText>
        </w:r>
        <w:r w:rsidRPr="0076608F" w:rsidDel="0076608F">
          <w:rPr>
            <w:rFonts w:hint="eastAsia"/>
            <w:b/>
            <w:bCs/>
            <w:rtl/>
            <w:rPrChange w:id="3597" w:author="Shimon" w:date="2019-08-05T18:38:00Z">
              <w:rPr>
                <w:rFonts w:hint="eastAsia"/>
                <w:rtl/>
              </w:rPr>
            </w:rPrChange>
          </w:rPr>
          <w:delText>בטעות</w:delText>
        </w:r>
        <w:r w:rsidRPr="0076608F" w:rsidDel="0076608F">
          <w:rPr>
            <w:b/>
            <w:bCs/>
            <w:rtl/>
            <w:rPrChange w:id="3598" w:author="Shimon" w:date="2019-08-05T18:38:00Z">
              <w:rPr>
                <w:rtl/>
              </w:rPr>
            </w:rPrChange>
          </w:rPr>
          <w:delText>,</w:delText>
        </w:r>
        <w:r w:rsidDel="0076608F">
          <w:rPr>
            <w:rFonts w:hint="cs"/>
            <w:rtl/>
          </w:rPr>
          <w:delText xml:space="preserve"> אולם בכל הכבוד </w:delText>
        </w:r>
        <w:r w:rsidDel="0076608F">
          <w:rPr>
            <w:rtl/>
          </w:rPr>
          <w:delText>–</w:delText>
        </w:r>
        <w:r w:rsidDel="0076608F">
          <w:rPr>
            <w:rFonts w:hint="cs"/>
            <w:rtl/>
          </w:rPr>
          <w:delText xml:space="preserve"> תשובה זאת אינה מתקבלת על הדעת</w:delText>
        </w:r>
      </w:del>
    </w:p>
    <w:p w14:paraId="69D8580F" w14:textId="366CD4F2" w:rsidR="00D87433" w:rsidRDefault="0076608F" w:rsidP="00221606">
      <w:pPr>
        <w:pStyle w:val="11"/>
        <w:numPr>
          <w:ilvl w:val="1"/>
          <w:numId w:val="42"/>
        </w:numPr>
        <w:spacing w:before="0" w:after="240" w:line="360" w:lineRule="auto"/>
        <w:ind w:left="948" w:right="426" w:hanging="540"/>
        <w:rPr>
          <w:ins w:id="3599" w:author="Shimon" w:date="2019-08-05T18:46:00Z"/>
        </w:rPr>
        <w:pPrChange w:id="3600" w:author="Shimon" w:date="2019-08-18T09:53:00Z">
          <w:pPr>
            <w:pStyle w:val="11"/>
            <w:numPr>
              <w:ilvl w:val="1"/>
              <w:numId w:val="14"/>
            </w:numPr>
            <w:tabs>
              <w:tab w:val="num" w:pos="792"/>
            </w:tabs>
            <w:spacing w:before="0" w:after="240" w:line="360" w:lineRule="auto"/>
            <w:ind w:left="1160" w:right="792" w:hanging="540"/>
          </w:pPr>
        </w:pPrChange>
      </w:pPr>
      <w:ins w:id="3601" w:author="Shimon" w:date="2019-08-05T18:44:00Z">
        <w:r>
          <w:rPr>
            <w:rFonts w:hint="cs"/>
            <w:rtl/>
          </w:rPr>
          <w:t xml:space="preserve">   </w:t>
        </w:r>
      </w:ins>
    </w:p>
    <w:p w14:paraId="04C47556" w14:textId="5246CEA4" w:rsidR="00232423" w:rsidRDefault="0076608F">
      <w:pPr>
        <w:pStyle w:val="11"/>
        <w:numPr>
          <w:ilvl w:val="1"/>
          <w:numId w:val="42"/>
        </w:numPr>
        <w:spacing w:before="0" w:after="240" w:line="360" w:lineRule="auto"/>
        <w:ind w:left="948" w:right="426" w:hanging="540"/>
        <w:pPrChange w:id="3602" w:author="Shimon" w:date="2019-08-05T18:53:00Z">
          <w:pPr>
            <w:pStyle w:val="11"/>
            <w:numPr>
              <w:ilvl w:val="1"/>
              <w:numId w:val="14"/>
            </w:numPr>
            <w:tabs>
              <w:tab w:val="num" w:pos="792"/>
            </w:tabs>
            <w:spacing w:before="0" w:after="240" w:line="360" w:lineRule="auto"/>
            <w:ind w:left="1160" w:right="792" w:hanging="540"/>
          </w:pPr>
        </w:pPrChange>
      </w:pPr>
      <w:ins w:id="3603" w:author="Shimon" w:date="2019-08-05T18:43:00Z">
        <w:r>
          <w:rPr>
            <w:rFonts w:hint="cs"/>
            <w:rtl/>
          </w:rPr>
          <w:t>דומה שמול כל טיעון מבוסס בעניינו של התובע, המדינה טוענת שוב ושוב שמדובר ב"טעויות", המשמשות את המדינה כתירוץ להתחמקות מקיום התחייבויותיה.</w:t>
        </w:r>
      </w:ins>
      <w:ins w:id="3604" w:author="Shimon" w:date="2019-08-05T18:47:00Z">
        <w:r w:rsidR="00D87433">
          <w:rPr>
            <w:rFonts w:hint="cs"/>
            <w:rtl/>
          </w:rPr>
          <w:t xml:space="preserve"> </w:t>
        </w:r>
      </w:ins>
      <w:del w:id="3605" w:author="Shimon" w:date="2019-08-05T18:41:00Z">
        <w:r w:rsidR="00232423" w:rsidDel="0076608F">
          <w:rPr>
            <w:rFonts w:hint="cs"/>
            <w:rtl/>
          </w:rPr>
          <w:delText xml:space="preserve"> </w:delText>
        </w:r>
      </w:del>
      <w:r w:rsidR="00232423">
        <w:rPr>
          <w:rFonts w:hint="cs"/>
          <w:rtl/>
        </w:rPr>
        <w:t>בהתחשב בלשון ההסכם וברוחו, בציפיות וההסתכמות של התובע</w:t>
      </w:r>
      <w:del w:id="3606" w:author="Shimon" w:date="2019-08-05T18:53:00Z">
        <w:r w:rsidR="00232423" w:rsidDel="00D87433">
          <w:rPr>
            <w:rFonts w:hint="cs"/>
            <w:rtl/>
          </w:rPr>
          <w:delText>,</w:delText>
        </w:r>
      </w:del>
      <w:ins w:id="3607" w:author="Shimon" w:date="2019-08-05T18:53:00Z">
        <w:r w:rsidR="00D87433">
          <w:rPr>
            <w:rFonts w:hint="cs"/>
            <w:rtl/>
          </w:rPr>
          <w:t>.</w:t>
        </w:r>
      </w:ins>
      <w:r w:rsidR="00232423">
        <w:rPr>
          <w:rFonts w:hint="cs"/>
          <w:rtl/>
        </w:rPr>
        <w:t xml:space="preserve"> </w:t>
      </w:r>
      <w:del w:id="3608" w:author="Shimon" w:date="2019-08-05T18:53:00Z">
        <w:r w:rsidR="00232423" w:rsidDel="00D87433">
          <w:rPr>
            <w:rFonts w:hint="cs"/>
            <w:rtl/>
          </w:rPr>
          <w:delText>נוכח התנהלות המדינה בעניינו של עובד אחר, מאחר שהמכתב יצא מהגורם המוסמך לכך, וגם מאחר</w:delText>
        </w:r>
      </w:del>
      <w:r w:rsidR="00232423">
        <w:rPr>
          <w:rFonts w:hint="cs"/>
          <w:rtl/>
        </w:rPr>
        <w:t xml:space="preserve"> </w:t>
      </w:r>
      <w:del w:id="3609" w:author="Shimon" w:date="2019-08-05T18:43:00Z">
        <w:r w:rsidR="00232423" w:rsidDel="0076608F">
          <w:rPr>
            <w:rFonts w:hint="cs"/>
            <w:rtl/>
          </w:rPr>
          <w:delText>שדומה שבעניינו של התובע</w:delText>
        </w:r>
      </w:del>
      <w:del w:id="3610" w:author="Shimon" w:date="2019-08-05T14:54:00Z">
        <w:r w:rsidR="00232423" w:rsidDel="00DD42D4">
          <w:rPr>
            <w:rFonts w:hint="cs"/>
            <w:rtl/>
          </w:rPr>
          <w:delText xml:space="preserve"> נפלו </w:delText>
        </w:r>
      </w:del>
      <w:del w:id="3611" w:author="Shimon" w:date="2019-08-05T18:43:00Z">
        <w:r w:rsidR="00232423" w:rsidDel="0076608F">
          <w:rPr>
            <w:rFonts w:hint="cs"/>
            <w:rtl/>
          </w:rPr>
          <w:delText>"טעויות"</w:delText>
        </w:r>
      </w:del>
      <w:del w:id="3612" w:author="Shimon" w:date="2019-08-05T14:54:00Z">
        <w:r w:rsidR="00232423" w:rsidDel="00DD42D4">
          <w:rPr>
            <w:rFonts w:hint="cs"/>
            <w:rtl/>
          </w:rPr>
          <w:delText xml:space="preserve"> רבות</w:delText>
        </w:r>
      </w:del>
      <w:del w:id="3613" w:author="Shimon" w:date="2019-08-05T18:43:00Z">
        <w:r w:rsidR="00232423" w:rsidDel="0076608F">
          <w:rPr>
            <w:rFonts w:hint="cs"/>
            <w:rtl/>
          </w:rPr>
          <w:delText>, המשמשות את המדינה כתירוץ להתחמקות מקיום התחייבויותיה.</w:delText>
        </w:r>
      </w:del>
    </w:p>
    <w:p w14:paraId="7F20FC0D" w14:textId="4500AC8B" w:rsidR="00683394" w:rsidRDefault="00232423" w:rsidP="00900FE3">
      <w:pPr>
        <w:pStyle w:val="11"/>
        <w:spacing w:before="0" w:after="240" w:line="360" w:lineRule="auto"/>
        <w:ind w:left="1160" w:firstLine="0"/>
        <w:pPrChange w:id="3614" w:author="Shimon" w:date="2019-08-18T18:13:00Z">
          <w:pPr>
            <w:pStyle w:val="11"/>
            <w:spacing w:before="0" w:after="240" w:line="360" w:lineRule="auto"/>
            <w:ind w:left="1160" w:firstLine="0"/>
          </w:pPr>
        </w:pPrChange>
      </w:pPr>
      <w:del w:id="3615" w:author="Shimon" w:date="2019-08-05T18:41:00Z">
        <w:r w:rsidDel="0076608F">
          <w:rPr>
            <w:rFonts w:hint="cs"/>
            <w:rtl/>
          </w:rPr>
          <w:delText xml:space="preserve">ודוק </w:delText>
        </w:r>
        <w:r w:rsidDel="0076608F">
          <w:rPr>
            <w:rtl/>
          </w:rPr>
          <w:delText>–</w:delText>
        </w:r>
        <w:r w:rsidDel="0076608F">
          <w:rPr>
            <w:rFonts w:hint="cs"/>
            <w:rtl/>
          </w:rPr>
          <w:delText xml:space="preserve"> התובע יטען כי אין זה סביר (או ראוי) שעובד שמקבל מסמך רשמי מהגורם הרשמי יידרש לבדוק ולבחון האם מסמך זה בתוקף, או שאולי מדובר ב </w:delText>
        </w:r>
        <w:r w:rsidDel="0076608F">
          <w:rPr>
            <w:rtl/>
          </w:rPr>
          <w:delText>–</w:delText>
        </w:r>
        <w:r w:rsidDel="0076608F">
          <w:rPr>
            <w:rFonts w:hint="cs"/>
            <w:rtl/>
          </w:rPr>
          <w:delText xml:space="preserve"> "טעות". </w:delText>
        </w:r>
      </w:del>
    </w:p>
    <w:p w14:paraId="021E01DA" w14:textId="77777777" w:rsidR="00232423" w:rsidRPr="00DD42D4" w:rsidRDefault="00232423" w:rsidP="00337F2F">
      <w:pPr>
        <w:rPr>
          <w:rStyle w:val="emailstyle17"/>
          <w:rFonts w:ascii="Times New Roman" w:hAnsi="Times New Roman" w:cs="David"/>
          <w:color w:val="auto"/>
          <w:rtl/>
        </w:rPr>
      </w:pPr>
    </w:p>
    <w:p w14:paraId="44E77269" w14:textId="77777777" w:rsidR="00232423" w:rsidRPr="00A9089A" w:rsidRDefault="00232423" w:rsidP="00A74C42">
      <w:pPr>
        <w:pStyle w:val="11"/>
        <w:numPr>
          <w:ilvl w:val="0"/>
          <w:numId w:val="42"/>
        </w:numPr>
        <w:tabs>
          <w:tab w:val="left" w:pos="566"/>
        </w:tabs>
        <w:spacing w:before="0" w:after="240" w:line="360" w:lineRule="auto"/>
        <w:ind w:left="566"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62C8F">
      <w:pPr>
        <w:pStyle w:val="11"/>
        <w:numPr>
          <w:ilvl w:val="1"/>
          <w:numId w:val="42"/>
        </w:numPr>
        <w:spacing w:before="0" w:after="240" w:line="360" w:lineRule="auto"/>
        <w:ind w:left="1160" w:right="0" w:hanging="540"/>
      </w:pPr>
      <w:r>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77777777" w:rsidR="00232423" w:rsidRDefault="00232423" w:rsidP="00262C8F">
      <w:pPr>
        <w:pStyle w:val="11"/>
        <w:numPr>
          <w:ilvl w:val="1"/>
          <w:numId w:val="42"/>
        </w:numPr>
        <w:spacing w:before="0" w:after="240" w:line="360" w:lineRule="auto"/>
        <w:ind w:left="1160" w:right="0" w:hanging="540"/>
      </w:pPr>
      <w:r>
        <w:rPr>
          <w:rFonts w:hint="cs"/>
          <w:rtl/>
        </w:rPr>
        <w:t>סיכום הפגישה נערך על ידי הנתבעת, ונמסר לתובע לאחר עיכוב ממושך ופניות רבות מספור. סיכום הישיבה 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7D2314E2"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p>
    <w:p w14:paraId="45E51E7C" w14:textId="4C80A210"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46+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ins w:id="3616" w:author="Shimon" w:date="2019-07-28T23:13:00Z">
        <w:r w:rsidR="00670B36">
          <w:rPr>
            <w:rFonts w:ascii="David" w:hAnsi="David" w:cs="David" w:hint="cs"/>
            <w:i/>
            <w:iCs/>
            <w:rtl/>
            <w:lang w:eastAsia="en-US"/>
          </w:rPr>
          <w:t>"</w:t>
        </w:r>
      </w:ins>
    </w:p>
    <w:p w14:paraId="01CF429C" w14:textId="7DD6288F" w:rsidR="00232423" w:rsidRDefault="00232423" w:rsidP="00232423">
      <w:pPr>
        <w:autoSpaceDE w:val="0"/>
        <w:autoSpaceDN w:val="0"/>
        <w:adjustRightInd w:val="0"/>
        <w:spacing w:after="240"/>
        <w:ind w:left="1160"/>
      </w:pPr>
      <w:r w:rsidRPr="00850894">
        <w:rPr>
          <w:rFonts w:ascii="David" w:hAnsi="David" w:cs="David"/>
          <w:i/>
          <w:iCs/>
          <w:rtl/>
          <w:lang w:eastAsia="en-US"/>
        </w:rPr>
        <w:t>ההחלטה</w:t>
      </w:r>
      <w:r w:rsidRPr="00850894">
        <w:rPr>
          <w:rFonts w:ascii="David" w:hAnsi="David" w:cs="David"/>
          <w:i/>
          <w:iCs/>
          <w:lang w:eastAsia="en-US"/>
        </w:rPr>
        <w:t xml:space="preserve"> </w:t>
      </w:r>
      <w:r w:rsidRPr="00850894">
        <w:rPr>
          <w:rFonts w:ascii="David" w:hAnsi="David" w:cs="David"/>
          <w:i/>
          <w:iCs/>
          <w:rtl/>
          <w:lang w:eastAsia="en-US"/>
        </w:rPr>
        <w:t>היא</w:t>
      </w:r>
      <w:r w:rsidRPr="00850894">
        <w:rPr>
          <w:rFonts w:ascii="David" w:hAnsi="David" w:cs="David"/>
          <w:i/>
          <w:iCs/>
          <w:lang w:eastAsia="en-US"/>
        </w:rPr>
        <w:t xml:space="preserve"> </w:t>
      </w:r>
      <w:r w:rsidRPr="00850894">
        <w:rPr>
          <w:rFonts w:ascii="David" w:hAnsi="David" w:cs="David"/>
          <w:i/>
          <w:iCs/>
          <w:rtl/>
          <w:lang w:eastAsia="en-US"/>
        </w:rPr>
        <w:t>לא</w:t>
      </w:r>
      <w:r w:rsidRPr="00850894">
        <w:rPr>
          <w:rFonts w:ascii="David" w:hAnsi="David" w:cs="David"/>
          <w:i/>
          <w:iCs/>
          <w:lang w:eastAsia="en-US"/>
        </w:rPr>
        <w:t xml:space="preserve"> </w:t>
      </w:r>
      <w:r w:rsidRPr="00850894">
        <w:rPr>
          <w:rFonts w:ascii="David" w:hAnsi="David" w:cs="David"/>
          <w:i/>
          <w:iCs/>
          <w:rtl/>
          <w:lang w:eastAsia="en-US"/>
        </w:rPr>
        <w:t>שלי</w:t>
      </w:r>
      <w:r w:rsidRPr="00850894">
        <w:rPr>
          <w:rFonts w:ascii="David" w:hAnsi="David" w:cs="David"/>
          <w:i/>
          <w:iCs/>
          <w:lang w:eastAsia="en-US"/>
        </w:rPr>
        <w:t xml:space="preserve"> </w:t>
      </w:r>
      <w:r w:rsidRPr="00850894">
        <w:rPr>
          <w:rFonts w:ascii="David" w:hAnsi="David" w:cs="David"/>
          <w:i/>
          <w:iCs/>
          <w:rtl/>
          <w:lang w:eastAsia="en-US"/>
        </w:rPr>
        <w:t>לבד</w:t>
      </w:r>
      <w:r w:rsidRPr="00850894">
        <w:rPr>
          <w:rFonts w:ascii="David" w:hAnsi="David" w:cs="David"/>
          <w:i/>
          <w:iCs/>
          <w:lang w:eastAsia="en-US"/>
        </w:rPr>
        <w:t xml:space="preserve">. </w:t>
      </w:r>
      <w:r w:rsidRPr="00850894">
        <w:rPr>
          <w:rFonts w:ascii="David" w:hAnsi="David" w:cs="David"/>
          <w:i/>
          <w:iCs/>
          <w:rtl/>
          <w:lang w:eastAsia="en-US"/>
        </w:rPr>
        <w:t>אני</w:t>
      </w:r>
      <w:r w:rsidRPr="00850894">
        <w:rPr>
          <w:rFonts w:ascii="David" w:hAnsi="David" w:cs="David"/>
          <w:i/>
          <w:iCs/>
          <w:lang w:eastAsia="en-US"/>
        </w:rPr>
        <w:t xml:space="preserve"> </w:t>
      </w:r>
      <w:r w:rsidRPr="00850894">
        <w:rPr>
          <w:rFonts w:ascii="David" w:hAnsi="David" w:cs="David"/>
          <w:i/>
          <w:iCs/>
          <w:rtl/>
          <w:lang w:eastAsia="en-US"/>
        </w:rPr>
        <w:t>צריך</w:t>
      </w:r>
      <w:r w:rsidRPr="00850894">
        <w:rPr>
          <w:rFonts w:ascii="David" w:hAnsi="David" w:cs="David"/>
          <w:i/>
          <w:iCs/>
          <w:lang w:eastAsia="en-US"/>
        </w:rPr>
        <w:t xml:space="preserve"> </w:t>
      </w:r>
      <w:r w:rsidRPr="00850894">
        <w:rPr>
          <w:rFonts w:ascii="David" w:hAnsi="David" w:cs="David"/>
          <w:i/>
          <w:iCs/>
          <w:rtl/>
          <w:lang w:eastAsia="en-US"/>
        </w:rPr>
        <w:t>לשבת</w:t>
      </w:r>
      <w:r w:rsidRPr="00850894">
        <w:rPr>
          <w:rFonts w:ascii="David" w:hAnsi="David" w:cs="David"/>
          <w:i/>
          <w:iCs/>
          <w:lang w:eastAsia="en-US"/>
        </w:rPr>
        <w:t xml:space="preserve"> </w:t>
      </w:r>
      <w:r w:rsidRPr="00850894">
        <w:rPr>
          <w:rFonts w:ascii="David" w:hAnsi="David" w:cs="David"/>
          <w:i/>
          <w:iCs/>
          <w:rtl/>
          <w:lang w:eastAsia="en-US"/>
        </w:rPr>
        <w:t>עם</w:t>
      </w:r>
      <w:r w:rsidRPr="00850894">
        <w:rPr>
          <w:rFonts w:ascii="David" w:hAnsi="David" w:cs="David"/>
          <w:i/>
          <w:iCs/>
          <w:lang w:eastAsia="en-US"/>
        </w:rPr>
        <w:t xml:space="preserve"> </w:t>
      </w:r>
      <w:r w:rsidRPr="00850894">
        <w:rPr>
          <w:rFonts w:ascii="David" w:hAnsi="David" w:cs="David"/>
          <w:i/>
          <w:iCs/>
          <w:rtl/>
          <w:lang w:eastAsia="en-US"/>
        </w:rPr>
        <w:t>אחרים</w:t>
      </w:r>
      <w:r w:rsidRPr="00850894">
        <w:rPr>
          <w:rFonts w:ascii="David" w:hAnsi="David" w:cs="David"/>
          <w:i/>
          <w:iCs/>
          <w:lang w:eastAsia="en-US"/>
        </w:rPr>
        <w:t xml:space="preserve"> </w:t>
      </w:r>
      <w:r w:rsidRPr="00850894">
        <w:rPr>
          <w:rFonts w:ascii="David" w:hAnsi="David" w:cs="David"/>
          <w:i/>
          <w:iCs/>
          <w:rtl/>
          <w:lang w:eastAsia="en-US"/>
        </w:rPr>
        <w:t>בענין</w:t>
      </w:r>
      <w:r w:rsidRPr="00850894">
        <w:rPr>
          <w:rFonts w:ascii="David" w:hAnsi="David" w:cs="David"/>
          <w:i/>
          <w:iCs/>
          <w:lang w:eastAsia="en-US"/>
        </w:rPr>
        <w:t xml:space="preserve"> </w:t>
      </w:r>
      <w:r w:rsidRPr="00850894">
        <w:rPr>
          <w:rFonts w:ascii="David" w:hAnsi="David" w:cs="David"/>
          <w:i/>
          <w:iCs/>
          <w:rtl/>
          <w:lang w:eastAsia="en-US"/>
        </w:rPr>
        <w:t>זה</w:t>
      </w:r>
      <w:r w:rsidRPr="00850894">
        <w:rPr>
          <w:rFonts w:ascii="David" w:hAnsi="David" w:cs="David"/>
          <w:i/>
          <w:iCs/>
          <w:lang w:eastAsia="en-US"/>
        </w:rPr>
        <w:t xml:space="preserve">. </w:t>
      </w:r>
      <w:r w:rsidRPr="00850894">
        <w:rPr>
          <w:rFonts w:ascii="David" w:hAnsi="David" w:cs="David"/>
          <w:i/>
          <w:iCs/>
          <w:rtl/>
          <w:lang w:eastAsia="en-US"/>
        </w:rPr>
        <w:t>הבדיקה</w:t>
      </w:r>
      <w:r w:rsidRPr="00850894">
        <w:rPr>
          <w:rFonts w:ascii="David" w:hAnsi="David" w:cs="David"/>
          <w:i/>
          <w:iCs/>
          <w:lang w:eastAsia="en-US"/>
        </w:rPr>
        <w:t xml:space="preserve"> </w:t>
      </w:r>
      <w:r w:rsidRPr="00850894">
        <w:rPr>
          <w:rFonts w:ascii="David" w:hAnsi="David" w:cs="David"/>
          <w:i/>
          <w:iCs/>
          <w:rtl/>
          <w:lang w:eastAsia="en-US"/>
        </w:rPr>
        <w:t>תיקח</w:t>
      </w:r>
      <w:r w:rsidRPr="00850894">
        <w:rPr>
          <w:rFonts w:ascii="David" w:hAnsi="David" w:cs="David"/>
          <w:i/>
          <w:iCs/>
          <w:lang w:eastAsia="en-US"/>
        </w:rPr>
        <w:t xml:space="preserve"> </w:t>
      </w:r>
      <w:r w:rsidRPr="00850894">
        <w:rPr>
          <w:rFonts w:ascii="David" w:hAnsi="David" w:cs="David"/>
          <w:i/>
          <w:iCs/>
          <w:rtl/>
          <w:lang w:eastAsia="en-US"/>
        </w:rPr>
        <w:t>זמן</w:t>
      </w:r>
      <w:r w:rsidRPr="00850894">
        <w:rPr>
          <w:rFonts w:ascii="David" w:hAnsi="David" w:cs="David"/>
          <w:i/>
          <w:iCs/>
          <w:lang w:eastAsia="en-US"/>
        </w:rPr>
        <w:t xml:space="preserve"> </w:t>
      </w:r>
      <w:r w:rsidRPr="00850894">
        <w:rPr>
          <w:rFonts w:ascii="David" w:hAnsi="David" w:cs="David"/>
          <w:i/>
          <w:iCs/>
          <w:rtl/>
          <w:lang w:eastAsia="en-US"/>
        </w:rPr>
        <w:t>ותקבל</w:t>
      </w:r>
      <w:r>
        <w:rPr>
          <w:rFonts w:ascii="David" w:hAnsi="David" w:cs="David" w:hint="cs"/>
          <w:i/>
          <w:iCs/>
          <w:rtl/>
          <w:lang w:eastAsia="en-US"/>
        </w:rPr>
        <w:t xml:space="preserve"> </w:t>
      </w:r>
      <w:r w:rsidRPr="00850894">
        <w:rPr>
          <w:rFonts w:ascii="David" w:hAnsi="David" w:cs="David"/>
          <w:i/>
          <w:iCs/>
          <w:rtl/>
          <w:lang w:eastAsia="en-US"/>
        </w:rPr>
        <w:t>תשובה</w:t>
      </w:r>
      <w:r w:rsidRPr="00850894">
        <w:rPr>
          <w:rFonts w:ascii="David" w:hAnsi="David" w:cs="David"/>
          <w:i/>
          <w:iCs/>
          <w:lang w:eastAsia="en-US"/>
        </w:rPr>
        <w:t xml:space="preserve"> </w:t>
      </w:r>
      <w:r w:rsidRPr="00850894">
        <w:rPr>
          <w:rFonts w:ascii="David" w:hAnsi="David" w:cs="David"/>
          <w:i/>
          <w:iCs/>
          <w:rtl/>
          <w:lang w:eastAsia="en-US"/>
        </w:rPr>
        <w:t>תוך</w:t>
      </w:r>
      <w:r w:rsidRPr="00850894">
        <w:rPr>
          <w:rFonts w:ascii="David" w:hAnsi="David" w:cs="David"/>
          <w:i/>
          <w:iCs/>
          <w:lang w:eastAsia="en-US"/>
        </w:rPr>
        <w:t xml:space="preserve"> </w:t>
      </w:r>
      <w:r w:rsidRPr="00850894">
        <w:rPr>
          <w:rFonts w:ascii="David" w:hAnsi="David" w:cs="David"/>
          <w:i/>
          <w:iCs/>
          <w:rtl/>
          <w:lang w:eastAsia="en-US"/>
        </w:rPr>
        <w:t>חודש</w:t>
      </w:r>
      <w:r w:rsidRPr="00850894">
        <w:rPr>
          <w:rFonts w:ascii="David" w:hAnsi="David" w:cs="David"/>
          <w:i/>
          <w:iCs/>
          <w:lang w:eastAsia="en-US"/>
        </w:rPr>
        <w:t xml:space="preserve"> </w:t>
      </w:r>
      <w:r w:rsidRPr="00850894">
        <w:rPr>
          <w:rFonts w:ascii="David" w:hAnsi="David" w:cs="David"/>
          <w:i/>
          <w:iCs/>
          <w:rtl/>
          <w:lang w:eastAsia="en-US"/>
        </w:rPr>
        <w:t>ימים</w:t>
      </w:r>
      <w:r>
        <w:rPr>
          <w:rFonts w:ascii="David" w:hAnsi="David" w:hint="cs"/>
          <w:rtl/>
          <w:lang w:eastAsia="en-US"/>
        </w:rPr>
        <w:t>".</w:t>
      </w:r>
    </w:p>
    <w:p w14:paraId="6B485BC3" w14:textId="28B12892" w:rsidR="003A1F82" w:rsidRDefault="00232423">
      <w:pPr>
        <w:pStyle w:val="11"/>
        <w:tabs>
          <w:tab w:val="left" w:pos="566"/>
        </w:tabs>
        <w:spacing w:before="0" w:after="240" w:line="360" w:lineRule="auto"/>
        <w:ind w:left="1160" w:right="360" w:hanging="540"/>
        <w:rPr>
          <w:rtl/>
        </w:rPr>
        <w:pPrChange w:id="3617" w:author="Shimon" w:date="2019-07-28T23:14:00Z">
          <w:pPr>
            <w:pStyle w:val="11"/>
            <w:tabs>
              <w:tab w:val="left" w:pos="566"/>
            </w:tabs>
            <w:spacing w:before="0" w:after="240" w:line="360" w:lineRule="auto"/>
            <w:ind w:left="1160" w:right="360" w:hanging="540"/>
          </w:pPr>
        </w:pPrChange>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r>
        <w:rPr>
          <w:rFonts w:hint="cs"/>
          <w:rtl/>
        </w:rPr>
        <w:t xml:space="preserve"> </w:t>
      </w:r>
    </w:p>
    <w:p w14:paraId="7C89DCC8" w14:textId="77777777" w:rsidR="00232423" w:rsidRDefault="00232423" w:rsidP="00262C8F">
      <w:pPr>
        <w:pStyle w:val="11"/>
        <w:numPr>
          <w:ilvl w:val="1"/>
          <w:numId w:val="42"/>
        </w:numPr>
        <w:spacing w:before="0" w:after="240" w:line="360" w:lineRule="auto"/>
        <w:ind w:left="1160" w:right="0" w:hanging="540"/>
      </w:pPr>
      <w:r>
        <w:rPr>
          <w:rFonts w:hint="cs"/>
          <w:rtl/>
        </w:rPr>
        <w:t>סיכום לחוד וביצוע לחוד. למרבה הצער התנהלות המדינה בעניין זה משקפת את הדרך העגומה בה היא התנהלה ומתנהלת בעניינו של התובע.</w:t>
      </w:r>
    </w:p>
    <w:p w14:paraId="5439B527" w14:textId="2F6E3159" w:rsidR="00232423" w:rsidRPr="00337F2F" w:rsidDel="00670B36" w:rsidRDefault="00232423" w:rsidP="00337F2F">
      <w:pPr>
        <w:rPr>
          <w:del w:id="3618" w:author="Shimon" w:date="2019-07-28T23:14:00Z"/>
          <w:rStyle w:val="emailstyle17"/>
          <w:rFonts w:ascii="Times New Roman" w:hAnsi="Times New Roman" w:cs="David"/>
          <w:color w:val="auto"/>
          <w:rtl/>
        </w:rPr>
      </w:pPr>
    </w:p>
    <w:p w14:paraId="7A7DDB24" w14:textId="3167E1AC" w:rsidR="00D85373" w:rsidDel="00670B36" w:rsidRDefault="00D85373" w:rsidP="00337F2F">
      <w:pPr>
        <w:rPr>
          <w:del w:id="3619" w:author="Shimon" w:date="2019-07-28T23:14:00Z"/>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lastRenderedPageBreak/>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5F9D2810" w:rsidR="00D85373" w:rsidRPr="00337F2F" w:rsidRDefault="00063C61" w:rsidP="00793940">
      <w:pPr>
        <w:pStyle w:val="11"/>
        <w:tabs>
          <w:tab w:val="left" w:pos="566"/>
        </w:tabs>
        <w:spacing w:before="0" w:after="240" w:line="360" w:lineRule="auto"/>
        <w:ind w:left="566" w:right="360" w:firstLine="0"/>
        <w:rPr>
          <w:rStyle w:val="emailstyle17"/>
          <w:rFonts w:cs="David"/>
          <w:b/>
          <w:bCs/>
          <w:color w:val="auto"/>
          <w:sz w:val="22"/>
          <w:szCs w:val="28"/>
          <w:u w:val="single"/>
          <w:rtl/>
        </w:rPr>
        <w:pPrChange w:id="3620" w:author="Shimon" w:date="2019-08-18T11:13:00Z">
          <w:pPr>
            <w:pStyle w:val="11"/>
            <w:numPr>
              <w:numId w:val="14"/>
            </w:numPr>
            <w:tabs>
              <w:tab w:val="left" w:pos="566"/>
              <w:tab w:val="num" w:pos="1069"/>
            </w:tabs>
            <w:spacing w:before="0" w:after="240" w:line="360" w:lineRule="auto"/>
            <w:ind w:left="566" w:right="360" w:hanging="360"/>
          </w:pPr>
        </w:pPrChange>
      </w:pPr>
      <w:ins w:id="3621" w:author="Shimon" w:date="2019-07-28T12:34:00Z">
        <w:r w:rsidRPr="00063C61">
          <w:rPr>
            <w:rStyle w:val="emailstyle17"/>
            <w:rFonts w:cs="David" w:hint="cs"/>
            <w:color w:val="auto"/>
            <w:sz w:val="22"/>
            <w:rtl/>
          </w:rPr>
          <w:t>התובע יוסיף ויטען כי גם לתובע וגם למדינה היה ברור ומובן שדרגת הפרישה עבור ת</w:t>
        </w:r>
        <w:r w:rsidR="00681ABF">
          <w:rPr>
            <w:rStyle w:val="emailstyle17"/>
            <w:rFonts w:cs="David" w:hint="cs"/>
            <w:color w:val="auto"/>
            <w:sz w:val="22"/>
            <w:rtl/>
          </w:rPr>
          <w:t>קופת כתב המינוי המדינה תהיה +46</w:t>
        </w:r>
      </w:ins>
      <w:ins w:id="3622" w:author="Shimon" w:date="2019-07-30T18:30:00Z">
        <w:r w:rsidR="00681ABF">
          <w:rPr>
            <w:rStyle w:val="emailstyle17"/>
            <w:rFonts w:cs="David" w:hint="cs"/>
            <w:color w:val="auto"/>
            <w:sz w:val="22"/>
            <w:rtl/>
          </w:rPr>
          <w:t>. במשך שנים היא ניכתה ממשכורתו</w:t>
        </w:r>
      </w:ins>
      <w:ins w:id="3623" w:author="Shimon" w:date="2019-07-30T18:31:00Z">
        <w:r w:rsidR="00681ABF">
          <w:rPr>
            <w:rStyle w:val="emailstyle17"/>
            <w:rFonts w:cs="David" w:hint="cs"/>
            <w:color w:val="auto"/>
            <w:sz w:val="22"/>
            <w:rtl/>
          </w:rPr>
          <w:t xml:space="preserve"> סכומים גבוהים </w:t>
        </w:r>
      </w:ins>
      <w:ins w:id="3624" w:author="Shimon" w:date="2019-07-30T18:32:00Z">
        <w:r w:rsidR="00681ABF">
          <w:rPr>
            <w:rStyle w:val="emailstyle17"/>
            <w:rFonts w:cs="David" w:hint="cs"/>
            <w:color w:val="auto"/>
            <w:sz w:val="22"/>
            <w:rtl/>
          </w:rPr>
          <w:t xml:space="preserve">כחלקו במימון הפנסיה שלו לפי דרגה 46+ בשיא הותק, מדי חודש היא ציינה על תלוש המשכורת שמשכורתו לצורך חישוב הפנסיה </w:t>
        </w:r>
      </w:ins>
      <w:ins w:id="3625" w:author="Shimon" w:date="2019-07-30T18:33:00Z">
        <w:r w:rsidR="00681ABF">
          <w:rPr>
            <w:rStyle w:val="emailstyle17"/>
            <w:rFonts w:cs="David" w:hint="cs"/>
            <w:color w:val="auto"/>
            <w:sz w:val="22"/>
            <w:rtl/>
          </w:rPr>
          <w:t xml:space="preserve">לתקופת כתב המינוי </w:t>
        </w:r>
      </w:ins>
      <w:ins w:id="3626" w:author="Shimon" w:date="2019-07-30T18:32:00Z">
        <w:r w:rsidR="00681ABF">
          <w:rPr>
            <w:rStyle w:val="emailstyle17"/>
            <w:rFonts w:cs="David" w:hint="cs"/>
            <w:color w:val="auto"/>
            <w:sz w:val="22"/>
            <w:rtl/>
          </w:rPr>
          <w:t>היא לפי דרגה 46</w:t>
        </w:r>
      </w:ins>
      <w:ins w:id="3627" w:author="Shimon" w:date="2019-07-30T18:33:00Z">
        <w:r w:rsidR="00681ABF">
          <w:rPr>
            <w:rStyle w:val="emailstyle17"/>
            <w:rFonts w:cs="David" w:hint="cs"/>
            <w:color w:val="auto"/>
            <w:sz w:val="22"/>
            <w:rtl/>
          </w:rPr>
          <w:t xml:space="preserve">+ </w:t>
        </w:r>
      </w:ins>
      <w:ins w:id="3628" w:author="Shimon" w:date="2019-07-30T18:35:00Z">
        <w:r w:rsidR="00681ABF">
          <w:rPr>
            <w:rStyle w:val="emailstyle17"/>
            <w:rFonts w:cs="David" w:hint="cs"/>
            <w:color w:val="auto"/>
            <w:sz w:val="22"/>
            <w:rtl/>
          </w:rPr>
          <w:t xml:space="preserve">ובהתכחשותה </w:t>
        </w:r>
      </w:ins>
      <w:ins w:id="3629" w:author="Shimon" w:date="2019-07-28T12:35:00Z">
        <w:r>
          <w:rPr>
            <w:rStyle w:val="emailstyle17"/>
            <w:rFonts w:cs="David" w:hint="cs"/>
            <w:color w:val="auto"/>
            <w:sz w:val="22"/>
            <w:rtl/>
          </w:rPr>
          <w:t xml:space="preserve">היא </w:t>
        </w:r>
      </w:ins>
      <w:r w:rsidR="00EA0756" w:rsidRPr="00337F2F">
        <w:rPr>
          <w:rStyle w:val="emailstyle17"/>
          <w:rFonts w:cs="David" w:hint="cs"/>
          <w:color w:val="auto"/>
          <w:sz w:val="22"/>
          <w:rtl/>
        </w:rPr>
        <w:t>מפירה את חובת ההגינות החלה עליה, כמו גם את עקרון השוויון</w:t>
      </w:r>
      <w:ins w:id="3630" w:author="Shimon" w:date="2019-08-05T14:57:00Z">
        <w:r w:rsidR="00262C8F">
          <w:rPr>
            <w:rStyle w:val="emailstyle17"/>
            <w:rFonts w:cs="David" w:hint="cs"/>
            <w:color w:val="auto"/>
            <w:sz w:val="22"/>
            <w:rtl/>
          </w:rPr>
          <w:t xml:space="preserve">, </w:t>
        </w:r>
      </w:ins>
      <w:del w:id="3631" w:author="Shimon" w:date="2019-07-28T12:35:00Z">
        <w:r w:rsidR="00EA0756" w:rsidRPr="00337F2F" w:rsidDel="00063C61">
          <w:rPr>
            <w:rStyle w:val="emailstyle17"/>
            <w:rFonts w:cs="David" w:hint="cs"/>
            <w:color w:val="auto"/>
            <w:sz w:val="22"/>
            <w:rtl/>
          </w:rPr>
          <w:delText>,</w:delText>
        </w:r>
      </w:del>
      <w:del w:id="3632" w:author="Shimon" w:date="2019-07-28T12:36:00Z">
        <w:r w:rsidR="00EA0756" w:rsidRPr="00337F2F" w:rsidDel="00063C61">
          <w:rPr>
            <w:rStyle w:val="emailstyle17"/>
            <w:rFonts w:cs="David" w:hint="cs"/>
            <w:color w:val="auto"/>
            <w:sz w:val="22"/>
            <w:rtl/>
          </w:rPr>
          <w:delText xml:space="preserve"> שעה שהיא אינה מיישמת את ההסכמות אליהן הגיעה עם עובד אחר במעמדו ומצבו של התובע. </w:delText>
        </w:r>
      </w:del>
      <w:r>
        <w:rPr>
          <w:rStyle w:val="emailstyle17"/>
          <w:rFonts w:cs="David" w:hint="cs"/>
          <w:color w:val="auto"/>
          <w:sz w:val="22"/>
          <w:rtl/>
        </w:rPr>
        <w:t>ונסביר.</w:t>
      </w:r>
    </w:p>
    <w:p w14:paraId="137B3597" w14:textId="68965B7C" w:rsidR="00134E6D" w:rsidRDefault="00EA0756" w:rsidP="00E93711">
      <w:pPr>
        <w:pStyle w:val="11"/>
        <w:numPr>
          <w:ilvl w:val="0"/>
          <w:numId w:val="42"/>
        </w:numPr>
        <w:tabs>
          <w:tab w:val="left" w:pos="566"/>
        </w:tabs>
        <w:spacing w:before="0" w:after="240" w:line="360" w:lineRule="auto"/>
        <w:ind w:left="566" w:right="0"/>
        <w:rPr>
          <w:rStyle w:val="emailstyle17"/>
          <w:rFonts w:cs="David"/>
          <w:color w:val="auto"/>
          <w:sz w:val="22"/>
        </w:rPr>
        <w:pPrChange w:id="3633" w:author="Shimon" w:date="2019-08-18T11:37:00Z">
          <w:pPr>
            <w:pStyle w:val="11"/>
            <w:numPr>
              <w:numId w:val="14"/>
            </w:numPr>
            <w:tabs>
              <w:tab w:val="left" w:pos="566"/>
              <w:tab w:val="num" w:pos="1069"/>
            </w:tabs>
            <w:spacing w:before="0" w:after="240" w:line="360" w:lineRule="auto"/>
            <w:ind w:left="566" w:right="360" w:hanging="360"/>
          </w:pPr>
        </w:pPrChange>
      </w:pPr>
      <w:r w:rsidRPr="00337F2F">
        <w:rPr>
          <w:rStyle w:val="emailstyle17"/>
          <w:rFonts w:cs="David" w:hint="cs"/>
          <w:color w:val="auto"/>
          <w:sz w:val="22"/>
          <w:rtl/>
        </w:rPr>
        <w:t xml:space="preserve">עובד אחר של הנתבעת, בשם </w:t>
      </w:r>
      <w:ins w:id="3634" w:author="Shimon" w:date="2019-07-26T15:14:00Z">
        <w:r w:rsidR="004B15ED">
          <w:rPr>
            <w:rStyle w:val="emailstyle17"/>
            <w:rFonts w:cs="David" w:hint="cs"/>
            <w:color w:val="auto"/>
            <w:sz w:val="22"/>
            <w:rtl/>
          </w:rPr>
          <w:t>ראובן</w:t>
        </w:r>
      </w:ins>
      <w:r w:rsidRPr="00337F2F">
        <w:rPr>
          <w:rStyle w:val="emailstyle17"/>
          <w:rFonts w:cs="David" w:hint="cs"/>
          <w:color w:val="auto"/>
          <w:sz w:val="22"/>
          <w:rtl/>
        </w:rPr>
        <w:t xml:space="preserve"> פרנקבורג, </w:t>
      </w:r>
      <w:ins w:id="3635" w:author="Shimon" w:date="2019-07-28T12:39:00Z">
        <w:r w:rsidR="00063C61">
          <w:rPr>
            <w:rStyle w:val="emailstyle17"/>
            <w:rFonts w:cs="David" w:hint="cs"/>
            <w:color w:val="auto"/>
            <w:sz w:val="22"/>
            <w:rtl/>
          </w:rPr>
          <w:t xml:space="preserve">שכמו התובע, </w:t>
        </w:r>
      </w:ins>
      <w:r w:rsidRPr="00337F2F">
        <w:rPr>
          <w:rStyle w:val="emailstyle17"/>
          <w:rFonts w:cs="David" w:hint="cs"/>
          <w:color w:val="auto"/>
          <w:sz w:val="22"/>
          <w:rtl/>
        </w:rPr>
        <w:t>הועסק גם</w:t>
      </w:r>
      <w:ins w:id="3636" w:author="Shimon" w:date="2019-07-28T12:38:00Z">
        <w:r w:rsidR="00063C61">
          <w:rPr>
            <w:rStyle w:val="emailstyle17"/>
            <w:rFonts w:cs="David" w:hint="cs"/>
            <w:color w:val="auto"/>
            <w:sz w:val="22"/>
            <w:rtl/>
          </w:rPr>
          <w:t xml:space="preserve"> </w:t>
        </w:r>
      </w:ins>
      <w:del w:id="3637" w:author="Shimon" w:date="2019-07-28T12:38:00Z">
        <w:r w:rsidRPr="00337F2F" w:rsidDel="00063C61">
          <w:rPr>
            <w:rStyle w:val="emailstyle17"/>
            <w:rFonts w:cs="David" w:hint="cs"/>
            <w:color w:val="auto"/>
            <w:sz w:val="22"/>
            <w:rtl/>
          </w:rPr>
          <w:delText xml:space="preserve"> </w:delText>
        </w:r>
      </w:del>
      <w:r w:rsidRPr="00337F2F">
        <w:rPr>
          <w:rStyle w:val="emailstyle17"/>
          <w:rFonts w:cs="David" w:hint="cs"/>
          <w:color w:val="auto"/>
          <w:sz w:val="22"/>
          <w:rtl/>
        </w:rPr>
        <w:t xml:space="preserve">הוא </w:t>
      </w:r>
      <w:ins w:id="3638" w:author="Shimon" w:date="2019-07-28T12:39:00Z">
        <w:r w:rsidR="00063C61">
          <w:rPr>
            <w:rStyle w:val="emailstyle17"/>
            <w:rFonts w:cs="David" w:hint="cs"/>
            <w:color w:val="auto"/>
            <w:sz w:val="22"/>
            <w:rtl/>
          </w:rPr>
          <w:t>מ-1.4.1990</w:t>
        </w:r>
        <w:r w:rsidR="00063C61" w:rsidRPr="00337F2F">
          <w:rPr>
            <w:rStyle w:val="emailstyle17"/>
            <w:rFonts w:cs="David" w:hint="cs"/>
            <w:color w:val="auto"/>
            <w:sz w:val="22"/>
            <w:rtl/>
          </w:rPr>
          <w:t>,</w:t>
        </w:r>
      </w:ins>
      <w:ins w:id="3639" w:author="Shimon" w:date="2019-07-28T12:40:00Z">
        <w:r w:rsidR="00063C61">
          <w:rPr>
            <w:rStyle w:val="emailstyle17"/>
            <w:rFonts w:cs="David" w:hint="cs"/>
            <w:color w:val="auto"/>
            <w:sz w:val="22"/>
            <w:rtl/>
          </w:rPr>
          <w:t xml:space="preserve"> </w:t>
        </w:r>
      </w:ins>
      <w:ins w:id="3640" w:author="Shimon" w:date="2019-07-28T12:37:00Z">
        <w:r w:rsidR="00063C61">
          <w:rPr>
            <w:rStyle w:val="emailstyle17"/>
            <w:rFonts w:cs="David" w:hint="cs"/>
            <w:color w:val="auto"/>
            <w:sz w:val="22"/>
            <w:rtl/>
          </w:rPr>
          <w:t xml:space="preserve">בתפקיד מקביל (חשב בכיר) </w:t>
        </w:r>
      </w:ins>
      <w:r w:rsidRPr="00337F2F">
        <w:rPr>
          <w:rStyle w:val="emailstyle17"/>
          <w:rFonts w:cs="David" w:hint="cs"/>
          <w:color w:val="auto"/>
          <w:sz w:val="22"/>
          <w:rtl/>
        </w:rPr>
        <w:t>בחוזה בכירים</w:t>
      </w:r>
      <w:ins w:id="3641" w:author="Shimon" w:date="2019-07-28T12:36:00Z">
        <w:r w:rsidR="00063C61">
          <w:rPr>
            <w:rStyle w:val="emailstyle17"/>
            <w:rFonts w:cs="David" w:hint="cs"/>
            <w:color w:val="auto"/>
            <w:sz w:val="22"/>
            <w:rtl/>
          </w:rPr>
          <w:t xml:space="preserve"> זהה לחלוטין ל</w:t>
        </w:r>
      </w:ins>
      <w:ins w:id="3642" w:author="Shimon" w:date="2019-07-28T12:37:00Z">
        <w:r w:rsidR="00063C61">
          <w:rPr>
            <w:rStyle w:val="emailstyle17"/>
            <w:rFonts w:cs="David" w:hint="cs"/>
            <w:color w:val="auto"/>
            <w:sz w:val="22"/>
            <w:rtl/>
          </w:rPr>
          <w:t>חוזהו של התובע</w:t>
        </w:r>
      </w:ins>
      <w:ins w:id="3643" w:author="Shimon" w:date="2019-07-28T13:22:00Z">
        <w:r w:rsidR="003A1F82">
          <w:rPr>
            <w:rStyle w:val="emailstyle17"/>
            <w:rFonts w:cs="David" w:hint="cs"/>
            <w:color w:val="auto"/>
            <w:sz w:val="22"/>
            <w:rtl/>
          </w:rPr>
          <w:t xml:space="preserve">. </w:t>
        </w:r>
      </w:ins>
      <w:del w:id="3644" w:author="Shimon" w:date="2019-07-28T12:39:00Z">
        <w:r w:rsidRPr="00337F2F" w:rsidDel="00063C61">
          <w:rPr>
            <w:rStyle w:val="emailstyle17"/>
            <w:rFonts w:cs="David" w:hint="cs"/>
            <w:color w:val="auto"/>
            <w:sz w:val="22"/>
            <w:rtl/>
          </w:rPr>
          <w:delText>,</w:delText>
        </w:r>
      </w:del>
      <w:r w:rsidRPr="00337F2F">
        <w:rPr>
          <w:rStyle w:val="emailstyle17"/>
          <w:rFonts w:cs="David" w:hint="cs"/>
          <w:color w:val="auto"/>
          <w:sz w:val="22"/>
          <w:rtl/>
        </w:rPr>
        <w:t xml:space="preserve"> </w:t>
      </w:r>
      <w:ins w:id="3645" w:author="Shimon" w:date="2019-07-28T13:22:00Z">
        <w:r w:rsidR="003A1F82">
          <w:rPr>
            <w:rStyle w:val="emailstyle17"/>
            <w:rFonts w:cs="David" w:hint="cs"/>
            <w:color w:val="auto"/>
            <w:sz w:val="22"/>
            <w:rtl/>
          </w:rPr>
          <w:t xml:space="preserve">שני החוזים נחתמו </w:t>
        </w:r>
      </w:ins>
      <w:ins w:id="3646" w:author="Shimon" w:date="2019-07-28T12:37:00Z">
        <w:r w:rsidR="00063C61">
          <w:rPr>
            <w:rStyle w:val="emailstyle17"/>
            <w:rFonts w:cs="David" w:hint="cs"/>
            <w:color w:val="auto"/>
            <w:sz w:val="22"/>
            <w:rtl/>
          </w:rPr>
          <w:t xml:space="preserve"> באותו מועד</w:t>
        </w:r>
      </w:ins>
      <w:ins w:id="3647" w:author="Shimon" w:date="2019-07-28T12:41:00Z">
        <w:r w:rsidR="00063C61">
          <w:rPr>
            <w:rStyle w:val="emailstyle17"/>
            <w:rFonts w:cs="David" w:hint="cs"/>
            <w:color w:val="auto"/>
            <w:sz w:val="22"/>
            <w:rtl/>
          </w:rPr>
          <w:t>.</w:t>
        </w:r>
      </w:ins>
      <w:ins w:id="3648" w:author="Shimon" w:date="2019-07-28T12:37:00Z">
        <w:r w:rsidR="00063C61">
          <w:rPr>
            <w:rStyle w:val="emailstyle17"/>
            <w:rFonts w:cs="David" w:hint="cs"/>
            <w:color w:val="auto"/>
            <w:sz w:val="22"/>
            <w:rtl/>
          </w:rPr>
          <w:t xml:space="preserve"> </w:t>
        </w:r>
      </w:ins>
      <w:del w:id="3649" w:author="Shimon" w:date="2019-07-28T12:41:00Z">
        <w:r w:rsidRPr="00337F2F" w:rsidDel="00063C61">
          <w:rPr>
            <w:rStyle w:val="emailstyle17"/>
            <w:rFonts w:cs="David" w:hint="cs"/>
            <w:color w:val="auto"/>
            <w:sz w:val="22"/>
            <w:rtl/>
          </w:rPr>
          <w:delText>ו</w:delText>
        </w:r>
      </w:del>
      <w:r w:rsidRPr="00337F2F">
        <w:rPr>
          <w:rStyle w:val="emailstyle17"/>
          <w:rFonts w:cs="David" w:hint="cs"/>
          <w:color w:val="auto"/>
          <w:sz w:val="22"/>
          <w:rtl/>
        </w:rPr>
        <w:t xml:space="preserve">בדומה לתובע, סירב גם </w:t>
      </w:r>
      <w:ins w:id="3650" w:author="Shimon" w:date="2019-07-28T13:23:00Z">
        <w:r w:rsidR="003A1F82">
          <w:rPr>
            <w:rStyle w:val="emailstyle17"/>
            <w:rFonts w:cs="David" w:hint="cs"/>
            <w:color w:val="auto"/>
            <w:sz w:val="22"/>
            <w:rtl/>
          </w:rPr>
          <w:t xml:space="preserve">פרנקנבורג </w:t>
        </w:r>
      </w:ins>
      <w:del w:id="3651" w:author="Shimon" w:date="2019-07-28T13:23:00Z">
        <w:r w:rsidRPr="00337F2F" w:rsidDel="003A1F82">
          <w:rPr>
            <w:rStyle w:val="emailstyle17"/>
            <w:rFonts w:cs="David" w:hint="cs"/>
            <w:color w:val="auto"/>
            <w:sz w:val="22"/>
            <w:rtl/>
          </w:rPr>
          <w:delText>הוא</w:delText>
        </w:r>
      </w:del>
      <w:r w:rsidRPr="00337F2F">
        <w:rPr>
          <w:rStyle w:val="emailstyle17"/>
          <w:rFonts w:cs="David" w:hint="cs"/>
          <w:color w:val="auto"/>
          <w:sz w:val="22"/>
          <w:rtl/>
        </w:rPr>
        <w:t xml:space="preserve"> לחתום על נספח דומה לזה שהוצע לתובע בשנת </w:t>
      </w:r>
      <w:del w:id="3652" w:author="Shimon" w:date="2019-07-26T15:14:00Z">
        <w:r w:rsidRPr="00337F2F" w:rsidDel="004B15ED">
          <w:rPr>
            <w:rStyle w:val="emailstyle17"/>
            <w:rFonts w:cs="David" w:hint="cs"/>
            <w:color w:val="auto"/>
            <w:sz w:val="22"/>
            <w:rtl/>
          </w:rPr>
          <w:delText>2005</w:delText>
        </w:r>
      </w:del>
      <w:ins w:id="3653" w:author="Shimon" w:date="2019-07-26T15:14:00Z">
        <w:r w:rsidR="004B15ED">
          <w:rPr>
            <w:rStyle w:val="emailstyle17"/>
            <w:rFonts w:cs="David" w:hint="cs"/>
            <w:color w:val="auto"/>
            <w:sz w:val="22"/>
            <w:rtl/>
          </w:rPr>
          <w:t>1995</w:t>
        </w:r>
      </w:ins>
      <w:r w:rsidRPr="00337F2F">
        <w:rPr>
          <w:rStyle w:val="emailstyle17"/>
          <w:rFonts w:cs="David" w:hint="cs"/>
          <w:color w:val="auto"/>
          <w:sz w:val="22"/>
          <w:rtl/>
        </w:rPr>
        <w:t xml:space="preserve">. </w:t>
      </w:r>
      <w:ins w:id="3654" w:author="Shimon" w:date="2019-07-28T13:23:00Z">
        <w:r w:rsidR="003A1F82">
          <w:rPr>
            <w:rStyle w:val="emailstyle17"/>
            <w:rFonts w:cs="David" w:hint="cs"/>
            <w:color w:val="auto"/>
            <w:sz w:val="22"/>
            <w:rtl/>
          </w:rPr>
          <w:t xml:space="preserve">כשפרנקנבורג </w:t>
        </w:r>
      </w:ins>
      <w:ins w:id="3655" w:author="Shimon" w:date="2019-07-28T13:24:00Z">
        <w:r w:rsidR="003A1F82">
          <w:rPr>
            <w:rStyle w:val="emailstyle17"/>
            <w:rFonts w:cs="David" w:hint="cs"/>
            <w:color w:val="auto"/>
            <w:sz w:val="22"/>
            <w:rtl/>
          </w:rPr>
          <w:t xml:space="preserve">פרש </w:t>
        </w:r>
      </w:ins>
      <w:del w:id="3656" w:author="Shimon" w:date="2019-07-28T13:24:00Z">
        <w:r w:rsidDel="003A1F82">
          <w:rPr>
            <w:rStyle w:val="emailstyle17"/>
            <w:rFonts w:cs="David" w:hint="cs"/>
            <w:color w:val="auto"/>
            <w:sz w:val="22"/>
            <w:rtl/>
          </w:rPr>
          <w:delText xml:space="preserve">למרות זאת נקבעה </w:delText>
        </w:r>
      </w:del>
      <w:del w:id="3657" w:author="Shimon" w:date="2019-07-28T13:25:00Z">
        <w:r w:rsidDel="003A1F82">
          <w:rPr>
            <w:rStyle w:val="emailstyle17"/>
            <w:rFonts w:cs="David" w:hint="cs"/>
            <w:color w:val="auto"/>
            <w:sz w:val="22"/>
            <w:rtl/>
          </w:rPr>
          <w:delText>למר</w:delText>
        </w:r>
      </w:del>
      <w:r>
        <w:rPr>
          <w:rStyle w:val="emailstyle17"/>
          <w:rFonts w:cs="David" w:hint="cs"/>
          <w:color w:val="auto"/>
          <w:sz w:val="22"/>
          <w:rtl/>
        </w:rPr>
        <w:t xml:space="preserve"> </w:t>
      </w:r>
      <w:ins w:id="3658" w:author="Shimon" w:date="2019-08-05T14:58:00Z">
        <w:r w:rsidR="00262C8F">
          <w:rPr>
            <w:rStyle w:val="emailstyle17"/>
            <w:rFonts w:cs="David" w:hint="cs"/>
            <w:color w:val="auto"/>
            <w:sz w:val="22"/>
            <w:rtl/>
          </w:rPr>
          <w:t>את ה</w:t>
        </w:r>
      </w:ins>
      <w:del w:id="3659" w:author="Shimon" w:date="2019-07-28T13:25:00Z">
        <w:r w:rsidRPr="00936790" w:rsidDel="003A1F82">
          <w:rPr>
            <w:rStyle w:val="emailstyle17"/>
            <w:rFonts w:cs="David" w:hint="cs"/>
            <w:color w:val="auto"/>
            <w:sz w:val="22"/>
            <w:rtl/>
          </w:rPr>
          <w:delText>פרנקבורג</w:delText>
        </w:r>
        <w:r w:rsidDel="003A1F82">
          <w:rPr>
            <w:rStyle w:val="emailstyle17"/>
            <w:rFonts w:cs="David" w:hint="cs"/>
            <w:color w:val="auto"/>
            <w:sz w:val="22"/>
            <w:rtl/>
          </w:rPr>
          <w:delText xml:space="preserve"> </w:delText>
        </w:r>
      </w:del>
      <w:r>
        <w:rPr>
          <w:rStyle w:val="emailstyle17"/>
          <w:rFonts w:cs="David" w:hint="cs"/>
          <w:color w:val="auto"/>
          <w:sz w:val="22"/>
          <w:rtl/>
        </w:rPr>
        <w:t>דרג</w:t>
      </w:r>
      <w:del w:id="3660" w:author="Shimon" w:date="2019-08-05T14:58:00Z">
        <w:r w:rsidDel="00262C8F">
          <w:rPr>
            <w:rStyle w:val="emailstyle17"/>
            <w:rFonts w:cs="David" w:hint="cs"/>
            <w:color w:val="auto"/>
            <w:sz w:val="22"/>
            <w:rtl/>
          </w:rPr>
          <w:delText>ת פרישה של</w:delText>
        </w:r>
      </w:del>
      <w:ins w:id="3661" w:author="Shimon" w:date="2019-08-05T14:58:00Z">
        <w:r w:rsidR="00262C8F">
          <w:rPr>
            <w:rStyle w:val="emailstyle17"/>
            <w:rFonts w:cs="David" w:hint="cs"/>
            <w:color w:val="auto"/>
            <w:sz w:val="22"/>
            <w:rtl/>
          </w:rPr>
          <w:t xml:space="preserve"> </w:t>
        </w:r>
      </w:ins>
      <w:r>
        <w:rPr>
          <w:rStyle w:val="emailstyle17"/>
          <w:rFonts w:cs="David" w:hint="cs"/>
          <w:color w:val="auto"/>
          <w:sz w:val="22"/>
          <w:rtl/>
        </w:rPr>
        <w:t xml:space="preserve"> 46+</w:t>
      </w:r>
      <w:ins w:id="3662" w:author="Shimon" w:date="2019-07-28T13:25:00Z">
        <w:r w:rsidR="003A1F82">
          <w:rPr>
            <w:rStyle w:val="emailstyle17"/>
            <w:rFonts w:cs="David" w:hint="cs"/>
            <w:color w:val="auto"/>
            <w:sz w:val="22"/>
            <w:rtl/>
          </w:rPr>
          <w:t xml:space="preserve"> כדרגה לפיה תחושב הגימלה לתקופת כתב המינוי, </w:t>
        </w:r>
      </w:ins>
      <w:ins w:id="3663" w:author="Shimon" w:date="2019-07-28T12:42:00Z">
        <w:r w:rsidR="001D0516">
          <w:rPr>
            <w:rStyle w:val="emailstyle17"/>
            <w:rFonts w:cs="David" w:hint="cs"/>
            <w:color w:val="auto"/>
            <w:sz w:val="22"/>
            <w:rtl/>
          </w:rPr>
          <w:t>כפי שהיה מובן לצדדים לאורך כך השנים</w:t>
        </w:r>
      </w:ins>
      <w:ins w:id="3664" w:author="Shimon" w:date="2019-08-05T14:58:00Z">
        <w:r w:rsidR="00262C8F">
          <w:rPr>
            <w:rStyle w:val="emailstyle17"/>
            <w:rFonts w:cs="David" w:hint="cs"/>
            <w:color w:val="auto"/>
            <w:sz w:val="22"/>
            <w:rtl/>
          </w:rPr>
          <w:t>.</w:t>
        </w:r>
      </w:ins>
      <w:del w:id="3665" w:author="Shimon" w:date="2019-07-28T12:42:00Z">
        <w:r w:rsidDel="001D0516">
          <w:rPr>
            <w:rStyle w:val="emailstyle17"/>
            <w:rFonts w:cs="David" w:hint="cs"/>
            <w:color w:val="auto"/>
            <w:sz w:val="22"/>
            <w:rtl/>
          </w:rPr>
          <w:delText xml:space="preserve">. </w:delText>
        </w:r>
      </w:del>
    </w:p>
    <w:p w14:paraId="1146A6BF" w14:textId="1FA86209" w:rsidR="00134E6D" w:rsidRPr="00262C8F" w:rsidRDefault="00262C8F">
      <w:pPr>
        <w:pStyle w:val="11"/>
        <w:tabs>
          <w:tab w:val="left" w:pos="566"/>
        </w:tabs>
        <w:spacing w:before="0" w:after="240" w:line="360" w:lineRule="auto"/>
        <w:ind w:left="566" w:right="360" w:firstLine="0"/>
        <w:rPr>
          <w:rStyle w:val="emailstyle17"/>
          <w:rFonts w:cs="David"/>
          <w:i/>
          <w:iCs/>
          <w:color w:val="auto"/>
          <w:sz w:val="22"/>
          <w:rPrChange w:id="3666" w:author="Shimon" w:date="2019-08-05T14:58:00Z">
            <w:rPr>
              <w:rStyle w:val="emailstyle17"/>
              <w:rFonts w:cs="David"/>
              <w:color w:val="auto"/>
              <w:sz w:val="22"/>
            </w:rPr>
          </w:rPrChange>
        </w:rPr>
        <w:pPrChange w:id="3667" w:author="Shimon" w:date="2019-08-05T14:59:00Z">
          <w:pPr>
            <w:pStyle w:val="11"/>
            <w:tabs>
              <w:tab w:val="left" w:pos="566"/>
            </w:tabs>
            <w:spacing w:before="0" w:after="240" w:line="360" w:lineRule="auto"/>
            <w:ind w:left="566" w:right="360" w:firstLine="0"/>
          </w:pPr>
        </w:pPrChange>
      </w:pPr>
      <w:ins w:id="3668" w:author="Shimon" w:date="2019-08-05T14:59:00Z">
        <w:r w:rsidRPr="00262C8F">
          <w:rPr>
            <w:rStyle w:val="emailstyle17"/>
            <w:rFonts w:cs="David"/>
            <w:i/>
            <w:iCs/>
            <w:sz w:val="22"/>
            <w:rtl/>
            <w:rPrChange w:id="3669" w:author="Shimon" w:date="2019-08-05T14:59:00Z">
              <w:rPr>
                <w:rStyle w:val="emailstyle17"/>
                <w:rFonts w:cs="David"/>
                <w:i/>
                <w:iCs/>
                <w:color w:val="auto"/>
                <w:sz w:val="22"/>
                <w:rtl/>
              </w:rPr>
            </w:rPrChange>
          </w:rPr>
          <w:t>*</w:t>
        </w:r>
        <w:r>
          <w:rPr>
            <w:rStyle w:val="emailstyle17"/>
            <w:rFonts w:cs="David" w:hint="cs"/>
            <w:i/>
            <w:iCs/>
            <w:color w:val="auto"/>
            <w:sz w:val="22"/>
            <w:rtl/>
          </w:rPr>
          <w:t xml:space="preserve"> </w:t>
        </w:r>
      </w:ins>
      <w:ins w:id="3670" w:author="Shimon" w:date="2019-08-05T14:58:00Z">
        <w:r>
          <w:rPr>
            <w:rStyle w:val="emailstyle17"/>
            <w:rFonts w:cs="David" w:hint="cs"/>
            <w:i/>
            <w:iCs/>
            <w:color w:val="auto"/>
            <w:sz w:val="22"/>
            <w:rtl/>
          </w:rPr>
          <w:t xml:space="preserve"> </w:t>
        </w:r>
      </w:ins>
      <w:r w:rsidR="00134E6D" w:rsidRPr="00262C8F">
        <w:rPr>
          <w:rStyle w:val="emailstyle17"/>
          <w:rFonts w:cs="David" w:hint="eastAsia"/>
          <w:i/>
          <w:iCs/>
          <w:color w:val="auto"/>
          <w:sz w:val="22"/>
          <w:rtl/>
          <w:rPrChange w:id="3671" w:author="Shimon" w:date="2019-08-05T14:58:00Z">
            <w:rPr>
              <w:rStyle w:val="emailstyle17"/>
              <w:rFonts w:cs="David" w:hint="eastAsia"/>
              <w:color w:val="auto"/>
              <w:sz w:val="22"/>
              <w:rtl/>
            </w:rPr>
          </w:rPrChange>
        </w:rPr>
        <w:t>רצ</w:t>
      </w:r>
      <w:r w:rsidR="00134E6D" w:rsidRPr="00262C8F">
        <w:rPr>
          <w:rStyle w:val="emailstyle17"/>
          <w:rFonts w:cs="David"/>
          <w:i/>
          <w:iCs/>
          <w:color w:val="auto"/>
          <w:sz w:val="22"/>
          <w:rtl/>
          <w:rPrChange w:id="3672" w:author="Shimon" w:date="2019-08-05T14:58:00Z">
            <w:rPr>
              <w:rStyle w:val="emailstyle17"/>
              <w:rFonts w:cs="David"/>
              <w:color w:val="auto"/>
              <w:sz w:val="22"/>
              <w:rtl/>
            </w:rPr>
          </w:rPrChange>
        </w:rPr>
        <w:t xml:space="preserve">"ב הנחיות מר אהרונוב </w:t>
      </w:r>
      <w:r w:rsidR="00134E6D" w:rsidRPr="00262C8F">
        <w:rPr>
          <w:rStyle w:val="emailstyle17"/>
          <w:rFonts w:cs="David" w:hint="eastAsia"/>
          <w:i/>
          <w:iCs/>
          <w:color w:val="auto"/>
          <w:sz w:val="22"/>
          <w:rtl/>
          <w:rPrChange w:id="3673" w:author="Shimon" w:date="2019-08-05T14:58:00Z">
            <w:rPr>
              <w:rStyle w:val="emailstyle17"/>
              <w:rFonts w:cs="David" w:hint="eastAsia"/>
              <w:color w:val="auto"/>
              <w:sz w:val="22"/>
              <w:rtl/>
            </w:rPr>
          </w:rPrChange>
        </w:rPr>
        <w:t>למינהלת</w:t>
      </w:r>
      <w:r w:rsidR="00134E6D" w:rsidRPr="00262C8F">
        <w:rPr>
          <w:rStyle w:val="emailstyle17"/>
          <w:rFonts w:cs="David"/>
          <w:i/>
          <w:iCs/>
          <w:color w:val="auto"/>
          <w:sz w:val="22"/>
          <w:rtl/>
          <w:rPrChange w:id="3674" w:author="Shimon" w:date="2019-08-05T14:58:00Z">
            <w:rPr>
              <w:rStyle w:val="emailstyle17"/>
              <w:rFonts w:cs="David"/>
              <w:color w:val="auto"/>
              <w:sz w:val="22"/>
              <w:rtl/>
            </w:rPr>
          </w:rPrChange>
        </w:rPr>
        <w:t xml:space="preserve"> </w:t>
      </w:r>
      <w:r w:rsidR="00134E6D" w:rsidRPr="00262C8F">
        <w:rPr>
          <w:rStyle w:val="emailstyle17"/>
          <w:rFonts w:cs="David" w:hint="eastAsia"/>
          <w:i/>
          <w:iCs/>
          <w:color w:val="auto"/>
          <w:sz w:val="22"/>
          <w:rtl/>
          <w:rPrChange w:id="3675" w:author="Shimon" w:date="2019-08-05T14:58:00Z">
            <w:rPr>
              <w:rStyle w:val="emailstyle17"/>
              <w:rFonts w:cs="David" w:hint="eastAsia"/>
              <w:color w:val="auto"/>
              <w:sz w:val="22"/>
              <w:rtl/>
            </w:rPr>
          </w:rPrChange>
        </w:rPr>
        <w:t>הגימלאות</w:t>
      </w:r>
      <w:r w:rsidR="00134E6D" w:rsidRPr="00262C8F">
        <w:rPr>
          <w:rStyle w:val="emailstyle17"/>
          <w:rFonts w:cs="David"/>
          <w:i/>
          <w:iCs/>
          <w:color w:val="auto"/>
          <w:sz w:val="22"/>
          <w:rtl/>
          <w:rPrChange w:id="3676" w:author="Shimon" w:date="2019-08-05T14:58:00Z">
            <w:rPr>
              <w:rStyle w:val="emailstyle17"/>
              <w:rFonts w:cs="David"/>
              <w:color w:val="auto"/>
              <w:sz w:val="22"/>
              <w:rtl/>
            </w:rPr>
          </w:rPrChange>
        </w:rPr>
        <w:t xml:space="preserve"> </w:t>
      </w:r>
      <w:r w:rsidR="00134E6D" w:rsidRPr="00262C8F">
        <w:rPr>
          <w:rStyle w:val="emailstyle17"/>
          <w:rFonts w:cs="David" w:hint="eastAsia"/>
          <w:i/>
          <w:iCs/>
          <w:color w:val="auto"/>
          <w:sz w:val="22"/>
          <w:rtl/>
          <w:rPrChange w:id="3677" w:author="Shimon" w:date="2019-08-05T14:58:00Z">
            <w:rPr>
              <w:rStyle w:val="emailstyle17"/>
              <w:rFonts w:cs="David" w:hint="eastAsia"/>
              <w:color w:val="auto"/>
              <w:sz w:val="22"/>
              <w:rtl/>
            </w:rPr>
          </w:rPrChange>
        </w:rPr>
        <w:t>בענינו</w:t>
      </w:r>
      <w:r w:rsidR="00134E6D" w:rsidRPr="00262C8F">
        <w:rPr>
          <w:rStyle w:val="emailstyle17"/>
          <w:rFonts w:cs="David"/>
          <w:i/>
          <w:iCs/>
          <w:color w:val="auto"/>
          <w:sz w:val="22"/>
          <w:rtl/>
          <w:rPrChange w:id="3678" w:author="Shimon" w:date="2019-08-05T14:58:00Z">
            <w:rPr>
              <w:rStyle w:val="emailstyle17"/>
              <w:rFonts w:cs="David"/>
              <w:color w:val="auto"/>
              <w:sz w:val="22"/>
              <w:rtl/>
            </w:rPr>
          </w:rPrChange>
        </w:rPr>
        <w:t xml:space="preserve"> של מר ר. </w:t>
      </w:r>
      <w:r w:rsidR="00134E6D" w:rsidRPr="00262C8F">
        <w:rPr>
          <w:rStyle w:val="emailstyle17"/>
          <w:rFonts w:cs="David" w:hint="eastAsia"/>
          <w:i/>
          <w:iCs/>
          <w:color w:val="auto"/>
          <w:sz w:val="22"/>
          <w:rtl/>
          <w:rPrChange w:id="3679" w:author="Shimon" w:date="2019-08-05T14:58:00Z">
            <w:rPr>
              <w:rStyle w:val="emailstyle17"/>
              <w:rFonts w:cs="David" w:hint="eastAsia"/>
              <w:color w:val="auto"/>
              <w:sz w:val="22"/>
              <w:rtl/>
            </w:rPr>
          </w:rPrChange>
        </w:rPr>
        <w:t>פרננבורג</w:t>
      </w:r>
      <w:r w:rsidR="00134E6D" w:rsidRPr="00262C8F">
        <w:rPr>
          <w:rStyle w:val="emailstyle17"/>
          <w:rFonts w:cs="David"/>
          <w:i/>
          <w:iCs/>
          <w:color w:val="auto"/>
          <w:sz w:val="22"/>
          <w:rtl/>
          <w:rPrChange w:id="3680" w:author="Shimon" w:date="2019-08-05T14:58:00Z">
            <w:rPr>
              <w:rStyle w:val="emailstyle17"/>
              <w:rFonts w:cs="David"/>
              <w:color w:val="auto"/>
              <w:sz w:val="22"/>
              <w:rtl/>
            </w:rPr>
          </w:rPrChange>
        </w:rPr>
        <w:t xml:space="preserve"> מ-</w:t>
      </w:r>
    </w:p>
    <w:p w14:paraId="5896B1F4" w14:textId="6315A03E" w:rsidR="00EA0756" w:rsidRDefault="00134E6D" w:rsidP="008D32CA">
      <w:pPr>
        <w:pStyle w:val="11"/>
        <w:tabs>
          <w:tab w:val="left" w:pos="566"/>
        </w:tabs>
        <w:spacing w:before="0" w:after="240" w:line="360" w:lineRule="auto"/>
        <w:ind w:left="566" w:right="360" w:firstLine="0"/>
        <w:rPr>
          <w:rStyle w:val="emailstyle17"/>
          <w:rFonts w:cs="David"/>
          <w:color w:val="auto"/>
          <w:sz w:val="22"/>
        </w:rPr>
        <w:pPrChange w:id="3681" w:author="Shimon" w:date="2019-07-28T12:44:00Z">
          <w:pPr>
            <w:pStyle w:val="11"/>
            <w:numPr>
              <w:numId w:val="14"/>
            </w:numPr>
            <w:tabs>
              <w:tab w:val="left" w:pos="566"/>
              <w:tab w:val="num" w:pos="1069"/>
            </w:tabs>
            <w:spacing w:before="0" w:after="240" w:line="360" w:lineRule="auto"/>
            <w:ind w:left="566" w:right="360" w:hanging="360"/>
          </w:pPr>
        </w:pPrChange>
      </w:pPr>
      <w:del w:id="3682" w:author="Shimon" w:date="2019-07-28T12:42:00Z">
        <w:r w:rsidDel="001D0516">
          <w:rPr>
            <w:rStyle w:val="emailstyle17"/>
            <w:rFonts w:cs="David" w:hint="cs"/>
            <w:color w:val="auto"/>
            <w:sz w:val="22"/>
            <w:rtl/>
          </w:rPr>
          <w:delText xml:space="preserve">לתובע נודע בדיעבד כי </w:delText>
        </w:r>
      </w:del>
      <w:r>
        <w:rPr>
          <w:rStyle w:val="emailstyle17"/>
          <w:rFonts w:cs="David" w:hint="cs"/>
          <w:color w:val="auto"/>
          <w:sz w:val="22"/>
          <w:rtl/>
        </w:rPr>
        <w:t>לאחר שהתובע ה</w:t>
      </w:r>
      <w:ins w:id="3683" w:author="Shimon" w:date="2019-07-28T12:43:00Z">
        <w:r w:rsidR="001D0516">
          <w:rPr>
            <w:rStyle w:val="emailstyle17"/>
            <w:rFonts w:cs="David" w:hint="cs"/>
            <w:color w:val="auto"/>
            <w:sz w:val="22"/>
            <w:rtl/>
          </w:rPr>
          <w:t xml:space="preserve">שתמש בדוגמא זו כהוכחה לכך שכל הצדדים, לרבות מר אהרונוב, </w:t>
        </w:r>
      </w:ins>
      <w:del w:id="3684" w:author="Shimon" w:date="2019-07-28T12:44:00Z">
        <w:r w:rsidDel="001D0516">
          <w:rPr>
            <w:rStyle w:val="emailstyle17"/>
            <w:rFonts w:cs="David" w:hint="cs"/>
            <w:color w:val="auto"/>
            <w:sz w:val="22"/>
            <w:rtl/>
          </w:rPr>
          <w:delText>עלה עובדה זו בפני הנתבעת</w:delText>
        </w:r>
      </w:del>
      <w:ins w:id="3685" w:author="Shimon" w:date="2019-07-28T12:44:00Z">
        <w:r w:rsidR="001D0516">
          <w:rPr>
            <w:rStyle w:val="emailstyle17"/>
            <w:rFonts w:cs="David" w:hint="cs"/>
            <w:color w:val="auto"/>
            <w:sz w:val="22"/>
            <w:rtl/>
          </w:rPr>
          <w:t xml:space="preserve"> </w:t>
        </w:r>
      </w:ins>
      <w:ins w:id="3686" w:author="Shimon" w:date="2019-08-18T11:51:00Z">
        <w:r w:rsidR="008D32CA">
          <w:rPr>
            <w:rStyle w:val="emailstyle17"/>
            <w:rFonts w:cs="David" w:hint="cs"/>
            <w:color w:val="auto"/>
            <w:sz w:val="22"/>
            <w:rtl/>
          </w:rPr>
          <w:t xml:space="preserve">לאחר שהתובע השתמש בדוגמא זו כהוכחה לכך שכל הצדדים, לרבות מר אהרונוב, </w:t>
        </w:r>
      </w:ins>
      <w:ins w:id="3687" w:author="Shimon" w:date="2019-08-05T15:00:00Z">
        <w:r w:rsidR="00262C8F">
          <w:rPr>
            <w:rStyle w:val="emailstyle17"/>
            <w:rFonts w:cs="David" w:hint="cs"/>
            <w:color w:val="auto"/>
            <w:sz w:val="22"/>
            <w:rtl/>
          </w:rPr>
          <w:t>לאחר שהתובע הוכיח (במכתב מפרנקנבורג עצמו</w:t>
        </w:r>
      </w:ins>
      <w:ins w:id="3688" w:author="Shimon" w:date="2019-08-05T15:01:00Z">
        <w:r w:rsidR="00262C8F">
          <w:rPr>
            <w:rStyle w:val="emailstyle17"/>
            <w:rFonts w:cs="David" w:hint="cs"/>
            <w:color w:val="auto"/>
            <w:sz w:val="22"/>
            <w:rtl/>
          </w:rPr>
          <w:t>)</w:t>
        </w:r>
      </w:ins>
      <w:ins w:id="3689" w:author="Shimon" w:date="2019-08-05T15:00:00Z">
        <w:r w:rsidR="00262C8F">
          <w:rPr>
            <w:rStyle w:val="emailstyle17"/>
            <w:rFonts w:cs="David" w:hint="cs"/>
            <w:color w:val="auto"/>
            <w:sz w:val="22"/>
            <w:rtl/>
          </w:rPr>
          <w:t xml:space="preserve"> שבחוזה שלו </w:t>
        </w:r>
      </w:ins>
      <w:ins w:id="3690" w:author="Shimon" w:date="2019-08-05T15:06:00Z">
        <w:r w:rsidR="00507280">
          <w:rPr>
            <w:rStyle w:val="emailstyle17"/>
            <w:rFonts w:cs="David" w:hint="cs"/>
            <w:color w:val="auto"/>
            <w:sz w:val="22"/>
            <w:rtl/>
          </w:rPr>
          <w:t>(</w:t>
        </w:r>
      </w:ins>
      <w:ins w:id="3691" w:author="Shimon" w:date="2019-08-05T15:00:00Z">
        <w:r w:rsidR="00262C8F">
          <w:rPr>
            <w:rStyle w:val="emailstyle17"/>
            <w:rFonts w:cs="David" w:hint="cs"/>
            <w:color w:val="auto"/>
            <w:sz w:val="22"/>
            <w:rtl/>
          </w:rPr>
          <w:t>הזהה לשל התובע</w:t>
        </w:r>
      </w:ins>
      <w:ins w:id="3692" w:author="Shimon" w:date="2019-08-05T15:06:00Z">
        <w:r w:rsidR="00507280">
          <w:rPr>
            <w:rStyle w:val="emailstyle17"/>
            <w:rFonts w:cs="David" w:hint="cs"/>
            <w:color w:val="auto"/>
            <w:sz w:val="22"/>
            <w:rtl/>
          </w:rPr>
          <w:t>)</w:t>
        </w:r>
      </w:ins>
      <w:ins w:id="3693" w:author="Shimon" w:date="2019-08-05T15:00:00Z">
        <w:r w:rsidR="00262C8F">
          <w:rPr>
            <w:rStyle w:val="emailstyle17"/>
            <w:rFonts w:cs="David" w:hint="cs"/>
            <w:color w:val="auto"/>
            <w:sz w:val="22"/>
            <w:rtl/>
          </w:rPr>
          <w:t xml:space="preserve"> לא חל כל שינוי מעולם ו</w:t>
        </w:r>
      </w:ins>
      <w:ins w:id="3694" w:author="Shimon" w:date="2019-08-05T15:06:00Z">
        <w:r w:rsidR="00507280">
          <w:rPr>
            <w:rStyle w:val="emailstyle17"/>
            <w:rFonts w:cs="David" w:hint="cs"/>
            <w:color w:val="auto"/>
            <w:sz w:val="22"/>
            <w:rtl/>
          </w:rPr>
          <w:t>ש</w:t>
        </w:r>
      </w:ins>
      <w:ins w:id="3695" w:author="Shimon" w:date="2019-08-05T15:00:00Z">
        <w:r w:rsidR="00262C8F">
          <w:rPr>
            <w:rStyle w:val="emailstyle17"/>
            <w:rFonts w:cs="David" w:hint="cs"/>
            <w:color w:val="auto"/>
            <w:sz w:val="22"/>
            <w:rtl/>
          </w:rPr>
          <w:t>הוא לא ח</w:t>
        </w:r>
      </w:ins>
      <w:ins w:id="3696" w:author="Shimon" w:date="2019-08-05T15:06:00Z">
        <w:r w:rsidR="00507280">
          <w:rPr>
            <w:rStyle w:val="emailstyle17"/>
            <w:rFonts w:cs="David" w:hint="cs"/>
            <w:color w:val="auto"/>
            <w:sz w:val="22"/>
            <w:rtl/>
          </w:rPr>
          <w:t xml:space="preserve">תם על נספח כלשהו, </w:t>
        </w:r>
      </w:ins>
      <w:del w:id="3697" w:author="Shimon" w:date="2019-07-28T12:44:00Z">
        <w:r w:rsidDel="001D0516">
          <w:rPr>
            <w:rStyle w:val="emailstyle17"/>
            <w:rFonts w:cs="David" w:hint="cs"/>
            <w:color w:val="auto"/>
            <w:sz w:val="22"/>
            <w:rtl/>
          </w:rPr>
          <w:delText xml:space="preserve"> </w:delText>
        </w:r>
      </w:del>
      <w:r>
        <w:rPr>
          <w:rStyle w:val="emailstyle17"/>
          <w:rFonts w:cs="David" w:hint="cs"/>
          <w:color w:val="auto"/>
          <w:sz w:val="22"/>
          <w:rtl/>
        </w:rPr>
        <w:t xml:space="preserve">הודיעה </w:t>
      </w:r>
      <w:r w:rsidR="00EA0756">
        <w:rPr>
          <w:rStyle w:val="emailstyle17"/>
          <w:rFonts w:cs="David" w:hint="cs"/>
          <w:color w:val="auto"/>
          <w:sz w:val="22"/>
          <w:rtl/>
        </w:rPr>
        <w:t xml:space="preserve">המדינה למר </w:t>
      </w:r>
      <w:r w:rsidR="00EA0756" w:rsidRPr="00936790">
        <w:rPr>
          <w:rStyle w:val="emailstyle17"/>
          <w:rFonts w:cs="David" w:hint="cs"/>
          <w:color w:val="auto"/>
          <w:sz w:val="22"/>
          <w:rtl/>
        </w:rPr>
        <w:t>פרנקבורג</w:t>
      </w:r>
      <w:r w:rsidR="00EA0756">
        <w:rPr>
          <w:rStyle w:val="emailstyle17"/>
          <w:rFonts w:cs="David" w:hint="cs"/>
          <w:color w:val="auto"/>
          <w:sz w:val="22"/>
          <w:rtl/>
        </w:rPr>
        <w:t xml:space="preserve"> כי היא מבטלת את ההחלטה בענייננו, ודרגת פרישתו </w:t>
      </w:r>
      <w:ins w:id="3698" w:author="Shimon" w:date="2019-07-28T13:27:00Z">
        <w:r w:rsidR="003A1F82">
          <w:rPr>
            <w:rStyle w:val="emailstyle17"/>
            <w:rFonts w:cs="David" w:hint="cs"/>
            <w:color w:val="auto"/>
            <w:sz w:val="22"/>
            <w:rtl/>
          </w:rPr>
          <w:t>הו</w:t>
        </w:r>
      </w:ins>
      <w:del w:id="3699" w:author="Shimon" w:date="2019-07-28T13:27:00Z">
        <w:r w:rsidR="00EA0756" w:rsidDel="003A1F82">
          <w:rPr>
            <w:rStyle w:val="emailstyle17"/>
            <w:rFonts w:cs="David" w:hint="cs"/>
            <w:color w:val="auto"/>
            <w:sz w:val="22"/>
            <w:rtl/>
          </w:rPr>
          <w:delText>י</w:delText>
        </w:r>
      </w:del>
      <w:r w:rsidR="00EA0756">
        <w:rPr>
          <w:rStyle w:val="emailstyle17"/>
          <w:rFonts w:cs="David" w:hint="cs"/>
          <w:color w:val="auto"/>
          <w:sz w:val="22"/>
          <w:rtl/>
        </w:rPr>
        <w:t xml:space="preserve">רדה ל </w:t>
      </w:r>
      <w:r w:rsidR="00EA0756">
        <w:rPr>
          <w:rStyle w:val="emailstyle17"/>
          <w:rFonts w:cs="David"/>
          <w:color w:val="auto"/>
          <w:sz w:val="22"/>
          <w:rtl/>
        </w:rPr>
        <w:t>–</w:t>
      </w:r>
      <w:r w:rsidR="00EA0756">
        <w:rPr>
          <w:rStyle w:val="emailstyle17"/>
          <w:rFonts w:cs="David" w:hint="cs"/>
          <w:color w:val="auto"/>
          <w:sz w:val="22"/>
          <w:rtl/>
        </w:rPr>
        <w:t xml:space="preserve"> 44+. בשיחות שקיים התובע עם נציבות שירות המדינה נמסר לו כי היה מדובר ב </w:t>
      </w:r>
      <w:r w:rsidR="00EA0756">
        <w:rPr>
          <w:rStyle w:val="emailstyle17"/>
          <w:rFonts w:cs="David"/>
          <w:color w:val="auto"/>
          <w:sz w:val="22"/>
          <w:rtl/>
        </w:rPr>
        <w:t>–</w:t>
      </w:r>
      <w:r w:rsidR="00EA0756">
        <w:rPr>
          <w:rStyle w:val="emailstyle17"/>
          <w:rFonts w:cs="David" w:hint="cs"/>
          <w:color w:val="auto"/>
          <w:sz w:val="22"/>
          <w:rtl/>
        </w:rPr>
        <w:t xml:space="preserve"> "טעות" (טענה שחזרה יותר מפעם אחת גם בעניינו של התובע).</w:t>
      </w:r>
    </w:p>
    <w:p w14:paraId="745E140F" w14:textId="4DF052F1" w:rsidR="000A76F3" w:rsidRDefault="00EA0756" w:rsidP="00A01261">
      <w:pPr>
        <w:pStyle w:val="11"/>
        <w:numPr>
          <w:ilvl w:val="0"/>
          <w:numId w:val="42"/>
        </w:numPr>
        <w:tabs>
          <w:tab w:val="left" w:pos="566"/>
        </w:tabs>
        <w:spacing w:before="0" w:after="240" w:line="360" w:lineRule="auto"/>
        <w:ind w:left="566"/>
        <w:rPr>
          <w:rStyle w:val="emailstyle17"/>
          <w:rFonts w:cs="David"/>
          <w:color w:val="auto"/>
          <w:sz w:val="22"/>
        </w:rPr>
        <w:pPrChange w:id="3700" w:author="Shimon" w:date="2019-08-18T18:25:00Z">
          <w:pPr>
            <w:pStyle w:val="11"/>
            <w:numPr>
              <w:numId w:val="14"/>
            </w:numPr>
            <w:tabs>
              <w:tab w:val="left" w:pos="566"/>
              <w:tab w:val="num" w:pos="1069"/>
            </w:tabs>
            <w:spacing w:before="0" w:after="240" w:line="360" w:lineRule="auto"/>
            <w:ind w:left="566" w:right="360" w:hanging="360"/>
          </w:pPr>
        </w:pPrChange>
      </w:pPr>
      <w:del w:id="3701" w:author="Shimon" w:date="2019-07-28T12:45:00Z">
        <w:r w:rsidDel="001D0516">
          <w:rPr>
            <w:rStyle w:val="emailstyle17"/>
            <w:rFonts w:cs="David" w:hint="cs"/>
            <w:color w:val="auto"/>
            <w:sz w:val="22"/>
            <w:rtl/>
          </w:rPr>
          <w:delText xml:space="preserve">בעקבות כך </w:delText>
        </w:r>
      </w:del>
      <w:r w:rsidRPr="00337F2F">
        <w:rPr>
          <w:rStyle w:val="emailstyle17"/>
          <w:rFonts w:cs="David" w:hint="cs"/>
          <w:color w:val="auto"/>
          <w:sz w:val="22"/>
          <w:rtl/>
        </w:rPr>
        <w:t>מר פרנקבורג הגיש תביעה</w:t>
      </w:r>
      <w:ins w:id="3702" w:author="Shimon" w:date="2019-08-05T15:13:00Z">
        <w:r w:rsidR="00507280">
          <w:rPr>
            <w:rStyle w:val="emailstyle17"/>
            <w:rFonts w:cs="David" w:hint="cs"/>
            <w:color w:val="auto"/>
            <w:sz w:val="22"/>
            <w:rtl/>
          </w:rPr>
          <w:t xml:space="preserve">, </w:t>
        </w:r>
      </w:ins>
      <w:ins w:id="3703" w:author="Shimon" w:date="2019-07-28T12:45:00Z">
        <w:r w:rsidR="001D0516">
          <w:rPr>
            <w:rStyle w:val="emailstyle17"/>
            <w:rFonts w:cs="David" w:hint="cs"/>
            <w:color w:val="auto"/>
            <w:sz w:val="22"/>
            <w:rtl/>
          </w:rPr>
          <w:t xml:space="preserve">ובעקבותיה </w:t>
        </w:r>
      </w:ins>
      <w:del w:id="3704" w:author="Shimon" w:date="2019-07-28T12:45:00Z">
        <w:r w:rsidRPr="00337F2F" w:rsidDel="001D0516">
          <w:rPr>
            <w:rStyle w:val="emailstyle17"/>
            <w:rFonts w:cs="David" w:hint="cs"/>
            <w:color w:val="auto"/>
            <w:sz w:val="22"/>
            <w:rtl/>
          </w:rPr>
          <w:delText>.</w:delText>
        </w:r>
      </w:del>
      <w:del w:id="3705" w:author="Shimon" w:date="2019-08-05T15:07:00Z">
        <w:r w:rsidRPr="00337F2F" w:rsidDel="00507280">
          <w:rPr>
            <w:rStyle w:val="emailstyle17"/>
            <w:rFonts w:cs="David" w:hint="cs"/>
            <w:color w:val="auto"/>
            <w:sz w:val="22"/>
            <w:rtl/>
          </w:rPr>
          <w:delText xml:space="preserve"> </w:delText>
        </w:r>
      </w:del>
      <w:del w:id="3706" w:author="Shimon" w:date="2019-07-28T12:46:00Z">
        <w:r w:rsidDel="001D0516">
          <w:rPr>
            <w:rStyle w:val="emailstyle17"/>
            <w:rFonts w:cs="David" w:hint="cs"/>
            <w:color w:val="auto"/>
            <w:sz w:val="22"/>
            <w:rtl/>
          </w:rPr>
          <w:delText>לאחר הגשת התביעה</w:delText>
        </w:r>
      </w:del>
      <w:del w:id="3707" w:author="Shimon" w:date="2019-08-05T15:07:00Z">
        <w:r w:rsidDel="00507280">
          <w:rPr>
            <w:rStyle w:val="emailstyle17"/>
            <w:rFonts w:cs="David" w:hint="cs"/>
            <w:color w:val="auto"/>
            <w:sz w:val="22"/>
            <w:rtl/>
          </w:rPr>
          <w:delText xml:space="preserve"> </w:delText>
        </w:r>
      </w:del>
      <w:r>
        <w:rPr>
          <w:rStyle w:val="emailstyle17"/>
          <w:rFonts w:cs="David" w:hint="cs"/>
          <w:color w:val="auto"/>
          <w:sz w:val="22"/>
          <w:rtl/>
        </w:rPr>
        <w:t xml:space="preserve">הגיעה המדינה להסכמה עם מר </w:t>
      </w:r>
      <w:r w:rsidRPr="00936790">
        <w:rPr>
          <w:rStyle w:val="emailstyle17"/>
          <w:rFonts w:cs="David" w:hint="cs"/>
          <w:color w:val="auto"/>
          <w:sz w:val="22"/>
          <w:rtl/>
        </w:rPr>
        <w:t>פרנקבורג</w:t>
      </w:r>
      <w:r>
        <w:rPr>
          <w:rStyle w:val="emailstyle17"/>
          <w:rFonts w:cs="David" w:hint="cs"/>
          <w:color w:val="auto"/>
          <w:sz w:val="22"/>
          <w:rtl/>
        </w:rPr>
        <w:t xml:space="preserve"> לפיו "חוזר עובדים בחוזה בכירים מעל 35 שנות עבודה", </w:t>
      </w:r>
      <w:del w:id="3708" w:author="Shimon" w:date="2019-08-05T15:13:00Z">
        <w:r w:rsidDel="00507280">
          <w:rPr>
            <w:rStyle w:val="emailstyle17"/>
            <w:rFonts w:cs="David" w:hint="cs"/>
            <w:color w:val="auto"/>
            <w:sz w:val="22"/>
            <w:rtl/>
          </w:rPr>
          <w:delText>ה</w:delText>
        </w:r>
      </w:del>
      <w:ins w:id="3709" w:author="Shimon" w:date="2019-08-05T15:13:00Z">
        <w:r w:rsidR="00507280">
          <w:rPr>
            <w:rStyle w:val="emailstyle17"/>
            <w:rFonts w:cs="David" w:hint="cs"/>
            <w:color w:val="auto"/>
            <w:sz w:val="22"/>
            <w:rtl/>
          </w:rPr>
          <w:t>ה</w:t>
        </w:r>
      </w:ins>
      <w:r>
        <w:rPr>
          <w:rStyle w:val="emailstyle17"/>
          <w:rFonts w:cs="David" w:hint="cs"/>
          <w:color w:val="auto"/>
          <w:sz w:val="22"/>
          <w:rtl/>
        </w:rPr>
        <w:t>מ</w:t>
      </w:r>
      <w:ins w:id="3710" w:author="Shimon" w:date="2019-08-05T15:07:00Z">
        <w:r w:rsidR="00507280">
          <w:rPr>
            <w:rStyle w:val="emailstyle17"/>
            <w:rFonts w:cs="David" w:hint="cs"/>
            <w:color w:val="auto"/>
            <w:sz w:val="22"/>
            <w:rtl/>
          </w:rPr>
          <w:t>בטל את ההגבלה של 50</w:t>
        </w:r>
      </w:ins>
      <w:ins w:id="3711" w:author="Shimon" w:date="2019-08-05T15:08:00Z">
        <w:r w:rsidR="00507280">
          <w:rPr>
            <w:rStyle w:val="emailstyle17"/>
            <w:rFonts w:cs="David" w:hint="cs"/>
            <w:color w:val="auto"/>
            <w:sz w:val="22"/>
            <w:rtl/>
          </w:rPr>
          <w:t xml:space="preserve">% פנסיה לפי משכורת החוזה (ר' </w:t>
        </w:r>
      </w:ins>
      <w:del w:id="3712" w:author="Shimon" w:date="2019-08-05T15:07:00Z">
        <w:r w:rsidDel="00507280">
          <w:rPr>
            <w:rStyle w:val="emailstyle17"/>
            <w:rFonts w:cs="David" w:hint="cs"/>
            <w:color w:val="auto"/>
            <w:sz w:val="22"/>
            <w:rtl/>
          </w:rPr>
          <w:delText>שפר</w:delText>
        </w:r>
      </w:del>
      <w:del w:id="3713" w:author="Shimon" w:date="2019-08-05T15:12:00Z">
        <w:r w:rsidDel="00507280">
          <w:rPr>
            <w:rStyle w:val="emailstyle17"/>
            <w:rFonts w:cs="David" w:hint="cs"/>
            <w:color w:val="auto"/>
            <w:sz w:val="22"/>
            <w:rtl/>
          </w:rPr>
          <w:delText xml:space="preserve"> </w:delText>
        </w:r>
      </w:del>
      <w:ins w:id="3714" w:author="Shimon" w:date="2019-08-05T15:08:00Z">
        <w:r w:rsidR="00507280">
          <w:rPr>
            <w:rStyle w:val="emailstyle17"/>
            <w:rFonts w:cs="David" w:hint="cs"/>
            <w:color w:val="auto"/>
            <w:sz w:val="22"/>
            <w:rtl/>
          </w:rPr>
          <w:t xml:space="preserve">פיסקה </w:t>
        </w:r>
      </w:ins>
      <w:ins w:id="3715" w:author="Shimon" w:date="2019-08-05T15:11:00Z">
        <w:r w:rsidR="00507280">
          <w:rPr>
            <w:rStyle w:val="emailstyle17"/>
            <w:rFonts w:cs="David" w:hint="cs"/>
            <w:color w:val="auto"/>
            <w:sz w:val="22"/>
            <w:rtl/>
          </w:rPr>
          <w:t xml:space="preserve">24 לעיל) </w:t>
        </w:r>
      </w:ins>
      <w:del w:id="3716" w:author="Shimon" w:date="2019-08-05T15:12:00Z">
        <w:r w:rsidDel="00507280">
          <w:rPr>
            <w:rStyle w:val="emailstyle17"/>
            <w:rFonts w:cs="David" w:hint="cs"/>
            <w:color w:val="auto"/>
            <w:sz w:val="22"/>
            <w:rtl/>
          </w:rPr>
          <w:delText xml:space="preserve">את שיטת חישוב הפנסיה לעובדים בחוזה בכירים, </w:delText>
        </w:r>
      </w:del>
      <w:r>
        <w:rPr>
          <w:rStyle w:val="emailstyle17"/>
          <w:rFonts w:cs="David" w:hint="cs"/>
          <w:color w:val="auto"/>
          <w:sz w:val="22"/>
          <w:rtl/>
        </w:rPr>
        <w:t xml:space="preserve">יחול גם על מר </w:t>
      </w:r>
      <w:r w:rsidRPr="00936790">
        <w:rPr>
          <w:rStyle w:val="emailstyle17"/>
          <w:rFonts w:cs="David" w:hint="cs"/>
          <w:color w:val="auto"/>
          <w:sz w:val="22"/>
          <w:rtl/>
        </w:rPr>
        <w:t>פרנקבורג</w:t>
      </w:r>
      <w:r>
        <w:rPr>
          <w:rStyle w:val="emailstyle17"/>
          <w:rFonts w:cs="David" w:hint="cs"/>
          <w:color w:val="auto"/>
          <w:sz w:val="22"/>
          <w:rtl/>
        </w:rPr>
        <w:t>, בתחולה רטרואקטיבית</w:t>
      </w:r>
      <w:ins w:id="3717" w:author="Shimon" w:date="2019-07-28T13:31:00Z">
        <w:r w:rsidR="003A1F82">
          <w:rPr>
            <w:rStyle w:val="emailstyle17"/>
            <w:rFonts w:cs="David" w:hint="cs"/>
            <w:color w:val="auto"/>
            <w:sz w:val="22"/>
            <w:rtl/>
          </w:rPr>
          <w:t xml:space="preserve"> של כמעט שנה,</w:t>
        </w:r>
      </w:ins>
      <w:r>
        <w:rPr>
          <w:rStyle w:val="emailstyle17"/>
          <w:rFonts w:cs="David" w:hint="cs"/>
          <w:color w:val="auto"/>
          <w:sz w:val="22"/>
          <w:rtl/>
        </w:rPr>
        <w:t xml:space="preserve"> ממועד פרישתו</w:t>
      </w:r>
      <w:ins w:id="3718" w:author="Shimon" w:date="2019-08-05T15:14:00Z">
        <w:r w:rsidR="00507280">
          <w:rPr>
            <w:rStyle w:val="emailstyle17"/>
            <w:rFonts w:cs="David" w:hint="cs"/>
            <w:color w:val="auto"/>
            <w:sz w:val="22"/>
            <w:rtl/>
          </w:rPr>
          <w:t xml:space="preserve"> </w:t>
        </w:r>
      </w:ins>
      <w:bookmarkStart w:id="3719" w:name="_GoBack"/>
      <w:bookmarkEnd w:id="3719"/>
      <w:del w:id="3720" w:author="Shimon" w:date="2019-08-05T15:14:00Z">
        <w:r w:rsidDel="00507280">
          <w:rPr>
            <w:rStyle w:val="emailstyle17"/>
            <w:rFonts w:cs="David" w:hint="cs"/>
            <w:color w:val="auto"/>
            <w:sz w:val="22"/>
            <w:rtl/>
          </w:rPr>
          <w:delText>.</w:delText>
        </w:r>
      </w:del>
      <w:del w:id="3721" w:author="Shimon" w:date="2019-08-18T18:25:00Z">
        <w:r w:rsidDel="00A01261">
          <w:rPr>
            <w:rStyle w:val="emailstyle17"/>
            <w:rFonts w:cs="David" w:hint="cs"/>
            <w:color w:val="auto"/>
            <w:sz w:val="22"/>
            <w:rtl/>
          </w:rPr>
          <w:delText xml:space="preserve"> </w:delText>
        </w:r>
      </w:del>
    </w:p>
    <w:p w14:paraId="02DB374E" w14:textId="77777777" w:rsidR="000A76F3" w:rsidRDefault="000A76F3" w:rsidP="00337F2F">
      <w:pPr>
        <w:spacing w:after="240" w:line="360" w:lineRule="auto"/>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פסק הדין בעניינו </w:t>
      </w:r>
      <w:r w:rsidRPr="006808AB">
        <w:rPr>
          <w:rStyle w:val="emailstyle17"/>
          <w:rFonts w:ascii="Times New Roman" w:hAnsi="Times New Roman" w:cs="David" w:hint="cs"/>
          <w:i/>
          <w:iCs/>
          <w:color w:val="auto"/>
          <w:rtl/>
        </w:rPr>
        <w:t>של ראובן פרנקבורג</w:t>
      </w:r>
      <w:r>
        <w:rPr>
          <w:rStyle w:val="emailstyle17"/>
          <w:rFonts w:ascii="Times New Roman" w:hAnsi="Times New Roman" w:cs="David" w:hint="cs"/>
          <w:i/>
          <w:iCs/>
          <w:color w:val="auto"/>
          <w:rtl/>
        </w:rPr>
        <w:t xml:space="preserve"> מיום 24.2.2016,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p>
    <w:p w14:paraId="3413966F" w14:textId="21374E09" w:rsidR="00EA0756" w:rsidRDefault="00EA0756" w:rsidP="00337F2F">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 xml:space="preserve">מאחר שהתובע </w:t>
      </w:r>
      <w:r w:rsidR="000A76F3">
        <w:rPr>
          <w:rStyle w:val="emailstyle17"/>
          <w:rFonts w:cs="David" w:hint="cs"/>
          <w:color w:val="auto"/>
          <w:sz w:val="22"/>
          <w:rtl/>
        </w:rPr>
        <w:t xml:space="preserve">פרש </w:t>
      </w:r>
      <w:ins w:id="3722" w:author="Shimon" w:date="2019-07-28T12:47:00Z">
        <w:r w:rsidR="001D0516">
          <w:rPr>
            <w:rStyle w:val="emailstyle17"/>
            <w:rFonts w:cs="David" w:hint="cs"/>
            <w:color w:val="auto"/>
            <w:sz w:val="22"/>
            <w:rtl/>
          </w:rPr>
          <w:t xml:space="preserve">כשנה </w:t>
        </w:r>
      </w:ins>
      <w:r w:rsidR="000A76F3">
        <w:rPr>
          <w:rStyle w:val="emailstyle17"/>
          <w:rFonts w:cs="David" w:hint="cs"/>
          <w:color w:val="auto"/>
          <w:sz w:val="22"/>
          <w:rtl/>
        </w:rPr>
        <w:t xml:space="preserve">לפני מר </w:t>
      </w:r>
      <w:r w:rsidR="000A76F3" w:rsidRPr="00936790">
        <w:rPr>
          <w:rStyle w:val="emailstyle17"/>
          <w:rFonts w:cs="David" w:hint="cs"/>
          <w:color w:val="auto"/>
          <w:sz w:val="22"/>
          <w:rtl/>
        </w:rPr>
        <w:t>פרנקבורג</w:t>
      </w:r>
      <w:r w:rsidR="000A76F3">
        <w:rPr>
          <w:rStyle w:val="emailstyle17"/>
          <w:rFonts w:cs="David" w:hint="cs"/>
          <w:color w:val="auto"/>
          <w:sz w:val="22"/>
          <w:rtl/>
        </w:rPr>
        <w:t xml:space="preserve">, טענה המדינה כי ההסדר האמור לא חל על התובע. </w:t>
      </w:r>
    </w:p>
    <w:p w14:paraId="48DD26AF" w14:textId="10B24908" w:rsidR="00EA0756" w:rsidRPr="00337F2F" w:rsidRDefault="000A76F3">
      <w:pPr>
        <w:pStyle w:val="11"/>
        <w:numPr>
          <w:ilvl w:val="0"/>
          <w:numId w:val="42"/>
        </w:numPr>
        <w:tabs>
          <w:tab w:val="left" w:pos="566"/>
        </w:tabs>
        <w:spacing w:before="0" w:after="240" w:line="360" w:lineRule="auto"/>
        <w:ind w:left="566"/>
        <w:rPr>
          <w:lang w:eastAsia="en-US"/>
        </w:rPr>
        <w:pPrChange w:id="3723" w:author="Shimon" w:date="2019-08-05T15:21:00Z">
          <w:pPr>
            <w:pStyle w:val="11"/>
            <w:numPr>
              <w:numId w:val="42"/>
            </w:numPr>
            <w:tabs>
              <w:tab w:val="left" w:pos="566"/>
              <w:tab w:val="num" w:pos="1440"/>
            </w:tabs>
            <w:spacing w:before="0" w:after="240" w:line="360" w:lineRule="auto"/>
            <w:ind w:left="566" w:right="360" w:hanging="360"/>
          </w:pPr>
        </w:pPrChange>
      </w:pPr>
      <w:r w:rsidRPr="00681ABF">
        <w:rPr>
          <w:rStyle w:val="emailstyle17"/>
          <w:rFonts w:cs="David" w:hint="cs"/>
          <w:color w:val="auto"/>
          <w:sz w:val="22"/>
          <w:rtl/>
        </w:rPr>
        <w:t>כ</w:t>
      </w:r>
      <w:r w:rsidR="00EA0756" w:rsidRPr="00681ABF">
        <w:rPr>
          <w:rStyle w:val="emailstyle17"/>
          <w:rFonts w:cs="David" w:hint="cs"/>
          <w:color w:val="auto"/>
          <w:sz w:val="22"/>
          <w:rtl/>
        </w:rPr>
        <w:t xml:space="preserve">לומר, </w:t>
      </w:r>
      <w:r w:rsidR="00EA0756" w:rsidRPr="00681ABF">
        <w:rPr>
          <w:rStyle w:val="emailstyle17"/>
          <w:rFonts w:cs="David" w:hint="cs"/>
          <w:b/>
          <w:bCs/>
          <w:color w:val="auto"/>
          <w:sz w:val="22"/>
          <w:rtl/>
        </w:rPr>
        <w:t xml:space="preserve">המדינה בחרה לתת את ההטבה בחוזר אך </w:t>
      </w:r>
      <w:r w:rsidRPr="00681ABF">
        <w:rPr>
          <w:rStyle w:val="emailstyle17"/>
          <w:rFonts w:cs="David" w:hint="cs"/>
          <w:b/>
          <w:bCs/>
          <w:color w:val="auto"/>
          <w:sz w:val="22"/>
          <w:rtl/>
        </w:rPr>
        <w:t>ורק למי שתבע אותה, תוך שהיא יוצרת הסדר ייחודי עבור מי שבחר לנקוט נגדה בהליכים משפטיים</w:t>
      </w:r>
      <w:r w:rsidRPr="00681ABF">
        <w:rPr>
          <w:rStyle w:val="emailstyle17"/>
          <w:rFonts w:cs="David" w:hint="cs"/>
          <w:color w:val="auto"/>
          <w:sz w:val="22"/>
          <w:rtl/>
        </w:rPr>
        <w:t>. התובע יטען כי אין בסיס להבחנה שנעשתה בין שני העובדים והרי שזו מהווה פגיעה בעקרון השוויון והפרה של חובת ההגינות החלה על הנתבעות</w:t>
      </w:r>
      <w:ins w:id="3724" w:author="Shimon" w:date="2019-07-28T13:32:00Z">
        <w:r w:rsidR="00DB61F5" w:rsidRPr="00681ABF">
          <w:rPr>
            <w:rStyle w:val="emailstyle17"/>
            <w:rFonts w:cs="David" w:hint="cs"/>
            <w:color w:val="auto"/>
            <w:sz w:val="22"/>
            <w:rtl/>
          </w:rPr>
          <w:t xml:space="preserve"> מה </w:t>
        </w:r>
        <w:r w:rsidR="00A96762" w:rsidRPr="00681ABF">
          <w:rPr>
            <w:rStyle w:val="emailstyle17"/>
            <w:rFonts w:cs="David" w:hint="cs"/>
            <w:color w:val="auto"/>
            <w:sz w:val="22"/>
            <w:rtl/>
          </w:rPr>
          <w:t>עוד שאין השלכ</w:t>
        </w:r>
      </w:ins>
      <w:ins w:id="3725" w:author="Shimon" w:date="2019-07-28T13:51:00Z">
        <w:r w:rsidR="00A96762" w:rsidRPr="00681ABF">
          <w:rPr>
            <w:rStyle w:val="emailstyle17"/>
            <w:rFonts w:cs="David" w:hint="cs"/>
            <w:color w:val="auto"/>
            <w:sz w:val="22"/>
            <w:rtl/>
          </w:rPr>
          <w:t xml:space="preserve">ת </w:t>
        </w:r>
      </w:ins>
      <w:ins w:id="3726" w:author="Shimon" w:date="2019-07-28T13:32:00Z">
        <w:r w:rsidR="00DB61F5" w:rsidRPr="00681ABF">
          <w:rPr>
            <w:rStyle w:val="emailstyle17"/>
            <w:rFonts w:cs="David" w:hint="cs"/>
            <w:color w:val="auto"/>
            <w:sz w:val="22"/>
            <w:rtl/>
          </w:rPr>
          <w:t>רוחב ל</w:t>
        </w:r>
      </w:ins>
      <w:ins w:id="3727" w:author="Shimon" w:date="2019-07-28T13:31:00Z">
        <w:r w:rsidR="00DB61F5" w:rsidRPr="00681ABF">
          <w:rPr>
            <w:rStyle w:val="emailstyle17"/>
            <w:rFonts w:cs="David" w:hint="cs"/>
            <w:color w:val="auto"/>
            <w:sz w:val="22"/>
            <w:rtl/>
          </w:rPr>
          <w:t>החלה רטרואקטיבית</w:t>
        </w:r>
      </w:ins>
      <w:ins w:id="3728" w:author="Shimon" w:date="2019-07-28T13:32:00Z">
        <w:r w:rsidR="00DB61F5" w:rsidRPr="00681ABF">
          <w:rPr>
            <w:rStyle w:val="emailstyle17"/>
            <w:rFonts w:cs="David" w:hint="cs"/>
            <w:color w:val="auto"/>
            <w:sz w:val="22"/>
            <w:rtl/>
          </w:rPr>
          <w:t xml:space="preserve"> של הכללים</w:t>
        </w:r>
      </w:ins>
      <w:ins w:id="3729" w:author="Shimon" w:date="2019-07-28T13:51:00Z">
        <w:r w:rsidR="00A96762" w:rsidRPr="00681ABF">
          <w:rPr>
            <w:rStyle w:val="emailstyle17"/>
            <w:rFonts w:cs="David" w:hint="cs"/>
            <w:color w:val="auto"/>
            <w:sz w:val="22"/>
            <w:rtl/>
          </w:rPr>
          <w:t xml:space="preserve"> המשופרים גם על התובע</w:t>
        </w:r>
      </w:ins>
      <w:ins w:id="3730" w:author="Shimon" w:date="2019-07-28T13:32:00Z">
        <w:r w:rsidR="00DB61F5" w:rsidRPr="00681ABF">
          <w:rPr>
            <w:rStyle w:val="emailstyle17"/>
            <w:rFonts w:cs="David" w:hint="cs"/>
            <w:color w:val="auto"/>
            <w:sz w:val="22"/>
            <w:rtl/>
          </w:rPr>
          <w:t xml:space="preserve"> </w:t>
        </w:r>
      </w:ins>
      <w:del w:id="3731" w:author="Shimon" w:date="2019-07-28T13:31:00Z">
        <w:r w:rsidRPr="00681ABF" w:rsidDel="00DB61F5">
          <w:rPr>
            <w:rStyle w:val="emailstyle17"/>
            <w:rFonts w:cs="David" w:hint="cs"/>
            <w:color w:val="auto"/>
            <w:sz w:val="22"/>
            <w:rtl/>
          </w:rPr>
          <w:delText>.</w:delText>
        </w:r>
      </w:del>
    </w:p>
    <w:p w14:paraId="50C4682C" w14:textId="173D92E0" w:rsidR="00D85373" w:rsidRDefault="00D85373" w:rsidP="00337F2F">
      <w:pPr>
        <w:pStyle w:val="2"/>
        <w:numPr>
          <w:ilvl w:val="1"/>
          <w:numId w:val="18"/>
        </w:numPr>
        <w:tabs>
          <w:tab w:val="clear" w:pos="566"/>
          <w:tab w:val="left" w:pos="521"/>
        </w:tabs>
        <w:spacing w:after="240"/>
        <w:ind w:left="521" w:hanging="284"/>
        <w:rPr>
          <w:szCs w:val="24"/>
          <w:lang w:eastAsia="en-US"/>
        </w:rPr>
      </w:pPr>
      <w:r>
        <w:rPr>
          <w:rFonts w:hint="cs"/>
          <w:szCs w:val="24"/>
          <w:rtl/>
          <w:lang w:eastAsia="en-US"/>
        </w:rPr>
        <w:lastRenderedPageBreak/>
        <w:t>סיכום ביניים</w:t>
      </w:r>
    </w:p>
    <w:p w14:paraId="59B59069" w14:textId="77777777" w:rsidR="00D85373" w:rsidRPr="006F4405" w:rsidRDefault="00D85373" w:rsidP="00A74C42">
      <w:pPr>
        <w:pStyle w:val="11"/>
        <w:numPr>
          <w:ilvl w:val="0"/>
          <w:numId w:val="42"/>
        </w:numPr>
        <w:tabs>
          <w:tab w:val="left" w:pos="566"/>
        </w:tabs>
        <w:spacing w:before="0" w:after="240" w:line="360" w:lineRule="auto"/>
        <w:ind w:left="566"/>
        <w:rPr>
          <w:rStyle w:val="emailstyle17"/>
          <w:rFonts w:cs="David"/>
          <w:b/>
          <w:bCs/>
          <w:color w:val="auto"/>
          <w:sz w:val="22"/>
          <w:rtl/>
          <w:rPrChange w:id="3732" w:author="Shimon" w:date="2019-08-05T15:44:00Z">
            <w:rPr>
              <w:rStyle w:val="emailstyle17"/>
              <w:rFonts w:cs="David"/>
              <w:b/>
              <w:bCs/>
              <w:color w:val="auto"/>
              <w:sz w:val="22"/>
              <w:szCs w:val="28"/>
              <w:u w:val="single"/>
              <w:rtl/>
            </w:rPr>
          </w:rPrChange>
        </w:rPr>
      </w:pPr>
      <w:r w:rsidRPr="006F4405">
        <w:rPr>
          <w:rStyle w:val="emailstyle17"/>
          <w:rFonts w:cs="David" w:hint="eastAsia"/>
          <w:b/>
          <w:bCs/>
          <w:color w:val="auto"/>
          <w:sz w:val="22"/>
          <w:u w:val="single"/>
          <w:rtl/>
          <w:rPrChange w:id="3733" w:author="Shimon" w:date="2019-08-05T15:44:00Z">
            <w:rPr>
              <w:rStyle w:val="emailstyle17"/>
              <w:rFonts w:cs="David" w:hint="eastAsia"/>
              <w:color w:val="auto"/>
              <w:sz w:val="22"/>
              <w:u w:val="single"/>
              <w:rtl/>
            </w:rPr>
          </w:rPrChange>
        </w:rPr>
        <w:t>חישוב</w:t>
      </w:r>
      <w:r w:rsidRPr="006F4405">
        <w:rPr>
          <w:rStyle w:val="emailstyle17"/>
          <w:rFonts w:cs="David"/>
          <w:b/>
          <w:bCs/>
          <w:color w:val="auto"/>
          <w:sz w:val="22"/>
          <w:u w:val="single"/>
          <w:rtl/>
          <w:rPrChange w:id="3734" w:author="Shimon" w:date="2019-08-05T15:44:00Z">
            <w:rPr>
              <w:rStyle w:val="emailstyle17"/>
              <w:rFonts w:cs="David"/>
              <w:color w:val="auto"/>
              <w:sz w:val="22"/>
              <w:u w:val="single"/>
              <w:rtl/>
            </w:rPr>
          </w:rPrChange>
        </w:rPr>
        <w:t xml:space="preserve"> </w:t>
      </w:r>
      <w:r w:rsidRPr="006F4405">
        <w:rPr>
          <w:rStyle w:val="emailstyle17"/>
          <w:rFonts w:cs="David" w:hint="eastAsia"/>
          <w:b/>
          <w:bCs/>
          <w:color w:val="auto"/>
          <w:sz w:val="22"/>
          <w:u w:val="single"/>
          <w:rtl/>
          <w:rPrChange w:id="3735" w:author="Shimon" w:date="2019-08-05T15:44:00Z">
            <w:rPr>
              <w:rStyle w:val="emailstyle17"/>
              <w:rFonts w:cs="David" w:hint="eastAsia"/>
              <w:color w:val="auto"/>
              <w:sz w:val="22"/>
              <w:u w:val="single"/>
              <w:rtl/>
            </w:rPr>
          </w:rPrChange>
        </w:rPr>
        <w:t>הפנסיות</w:t>
      </w:r>
      <w:r w:rsidRPr="006F4405">
        <w:rPr>
          <w:rStyle w:val="emailstyle17"/>
          <w:rFonts w:cs="David"/>
          <w:b/>
          <w:bCs/>
          <w:color w:val="auto"/>
          <w:sz w:val="22"/>
          <w:u w:val="single"/>
          <w:rtl/>
          <w:rPrChange w:id="3736" w:author="Shimon" w:date="2019-08-05T15:44:00Z">
            <w:rPr>
              <w:rStyle w:val="emailstyle17"/>
              <w:rFonts w:cs="David"/>
              <w:color w:val="auto"/>
              <w:sz w:val="22"/>
              <w:u w:val="single"/>
              <w:rtl/>
            </w:rPr>
          </w:rPrChange>
        </w:rPr>
        <w:t xml:space="preserve"> </w:t>
      </w:r>
      <w:r w:rsidRPr="006F4405">
        <w:rPr>
          <w:rStyle w:val="emailstyle17"/>
          <w:rFonts w:cs="David" w:hint="eastAsia"/>
          <w:b/>
          <w:bCs/>
          <w:color w:val="auto"/>
          <w:sz w:val="22"/>
          <w:u w:val="single"/>
          <w:rtl/>
          <w:rPrChange w:id="3737" w:author="Shimon" w:date="2019-08-05T15:44:00Z">
            <w:rPr>
              <w:rStyle w:val="emailstyle17"/>
              <w:rFonts w:cs="David" w:hint="eastAsia"/>
              <w:color w:val="auto"/>
              <w:sz w:val="22"/>
              <w:u w:val="single"/>
              <w:rtl/>
            </w:rPr>
          </w:rPrChange>
        </w:rPr>
        <w:t>להן</w:t>
      </w:r>
      <w:r w:rsidRPr="006F4405">
        <w:rPr>
          <w:rStyle w:val="emailstyle17"/>
          <w:rFonts w:cs="David"/>
          <w:b/>
          <w:bCs/>
          <w:color w:val="auto"/>
          <w:sz w:val="22"/>
          <w:u w:val="single"/>
          <w:rtl/>
          <w:rPrChange w:id="3738" w:author="Shimon" w:date="2019-08-05T15:44:00Z">
            <w:rPr>
              <w:rStyle w:val="emailstyle17"/>
              <w:rFonts w:cs="David"/>
              <w:color w:val="auto"/>
              <w:sz w:val="22"/>
              <w:u w:val="single"/>
              <w:rtl/>
            </w:rPr>
          </w:rPrChange>
        </w:rPr>
        <w:t xml:space="preserve"> </w:t>
      </w:r>
      <w:r w:rsidRPr="006F4405">
        <w:rPr>
          <w:rStyle w:val="emailstyle17"/>
          <w:rFonts w:cs="David" w:hint="eastAsia"/>
          <w:b/>
          <w:bCs/>
          <w:color w:val="auto"/>
          <w:sz w:val="22"/>
          <w:u w:val="single"/>
          <w:rtl/>
          <w:rPrChange w:id="3739" w:author="Shimon" w:date="2019-08-05T15:44:00Z">
            <w:rPr>
              <w:rStyle w:val="emailstyle17"/>
              <w:rFonts w:cs="David" w:hint="eastAsia"/>
              <w:color w:val="auto"/>
              <w:sz w:val="22"/>
              <w:u w:val="single"/>
              <w:rtl/>
            </w:rPr>
          </w:rPrChange>
        </w:rPr>
        <w:t>זכאי</w:t>
      </w:r>
      <w:r w:rsidRPr="006F4405">
        <w:rPr>
          <w:rStyle w:val="emailstyle17"/>
          <w:rFonts w:cs="David"/>
          <w:b/>
          <w:bCs/>
          <w:color w:val="auto"/>
          <w:sz w:val="22"/>
          <w:u w:val="single"/>
          <w:rtl/>
          <w:rPrChange w:id="3740" w:author="Shimon" w:date="2019-08-05T15:44:00Z">
            <w:rPr>
              <w:rStyle w:val="emailstyle17"/>
              <w:rFonts w:cs="David"/>
              <w:color w:val="auto"/>
              <w:sz w:val="22"/>
              <w:u w:val="single"/>
              <w:rtl/>
            </w:rPr>
          </w:rPrChange>
        </w:rPr>
        <w:t xml:space="preserve"> </w:t>
      </w:r>
      <w:r w:rsidRPr="006F4405">
        <w:rPr>
          <w:rStyle w:val="emailstyle17"/>
          <w:rFonts w:cs="David" w:hint="eastAsia"/>
          <w:b/>
          <w:bCs/>
          <w:color w:val="auto"/>
          <w:sz w:val="22"/>
          <w:u w:val="single"/>
          <w:rtl/>
          <w:rPrChange w:id="3741" w:author="Shimon" w:date="2019-08-05T15:44:00Z">
            <w:rPr>
              <w:rStyle w:val="emailstyle17"/>
              <w:rFonts w:cs="David" w:hint="eastAsia"/>
              <w:color w:val="auto"/>
              <w:sz w:val="22"/>
              <w:u w:val="single"/>
              <w:rtl/>
            </w:rPr>
          </w:rPrChange>
        </w:rPr>
        <w:t>התובע</w:t>
      </w:r>
      <w:r w:rsidRPr="006F4405">
        <w:rPr>
          <w:rStyle w:val="emailstyle17"/>
          <w:rFonts w:cs="David"/>
          <w:b/>
          <w:bCs/>
          <w:color w:val="auto"/>
          <w:sz w:val="22"/>
          <w:rtl/>
          <w:rPrChange w:id="3742" w:author="Shimon" w:date="2019-08-05T15:44:00Z">
            <w:rPr>
              <w:rStyle w:val="emailstyle17"/>
              <w:rFonts w:cs="David"/>
              <w:color w:val="auto"/>
              <w:sz w:val="22"/>
              <w:rtl/>
            </w:rPr>
          </w:rPrChange>
        </w:rPr>
        <w:t xml:space="preserve"> –</w:t>
      </w:r>
    </w:p>
    <w:p w14:paraId="13135050" w14:textId="77777777" w:rsidR="006F4405" w:rsidRDefault="00D85373">
      <w:pPr>
        <w:pStyle w:val="11"/>
        <w:tabs>
          <w:tab w:val="left" w:pos="1250"/>
        </w:tabs>
        <w:spacing w:before="0" w:after="120" w:line="360" w:lineRule="auto"/>
        <w:ind w:right="360"/>
        <w:rPr>
          <w:ins w:id="3743" w:author="Shimon" w:date="2019-08-05T15:45:00Z"/>
          <w:rStyle w:val="emailstyle17"/>
          <w:rFonts w:cs="David"/>
          <w:color w:val="auto"/>
          <w:sz w:val="22"/>
        </w:rPr>
        <w:pPrChange w:id="3744" w:author="Shimon" w:date="2019-08-05T15:50:00Z">
          <w:pPr>
            <w:pStyle w:val="11"/>
            <w:numPr>
              <w:ilvl w:val="1"/>
              <w:numId w:val="42"/>
            </w:numPr>
            <w:tabs>
              <w:tab w:val="num" w:pos="792"/>
              <w:tab w:val="left" w:pos="1250"/>
            </w:tabs>
            <w:spacing w:before="0" w:after="240" w:line="360" w:lineRule="auto"/>
            <w:ind w:left="1250" w:right="792" w:hanging="720"/>
          </w:pPr>
        </w:pPrChange>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w:t>
      </w:r>
      <w:ins w:id="3745" w:author="Shimon" w:date="2019-08-05T15:45:00Z">
        <w:r w:rsidR="006F4405" w:rsidDel="00E26107">
          <w:rPr>
            <w:rStyle w:val="emailstyle17"/>
            <w:rFonts w:cs="David" w:hint="cs"/>
            <w:color w:val="auto"/>
            <w:sz w:val="22"/>
            <w:rtl/>
          </w:rPr>
          <w:t xml:space="preserve"> </w:t>
        </w:r>
      </w:ins>
    </w:p>
    <w:p w14:paraId="2571FC8A" w14:textId="62FC26DD" w:rsidR="00D85373" w:rsidRPr="005E7245" w:rsidRDefault="006F4405">
      <w:pPr>
        <w:pStyle w:val="11"/>
        <w:numPr>
          <w:ilvl w:val="1"/>
          <w:numId w:val="42"/>
        </w:numPr>
        <w:tabs>
          <w:tab w:val="left" w:pos="1250"/>
        </w:tabs>
        <w:spacing w:before="0" w:after="240" w:line="360" w:lineRule="auto"/>
        <w:ind w:left="1250" w:right="0" w:hanging="720"/>
        <w:rPr>
          <w:rStyle w:val="emailstyle17"/>
          <w:rFonts w:cs="David"/>
          <w:color w:val="auto"/>
          <w:sz w:val="22"/>
        </w:rPr>
        <w:pPrChange w:id="3746" w:author="Shimon" w:date="2019-08-05T18:56:00Z">
          <w:pPr>
            <w:pStyle w:val="11"/>
            <w:numPr>
              <w:ilvl w:val="1"/>
              <w:numId w:val="42"/>
            </w:numPr>
            <w:tabs>
              <w:tab w:val="num" w:pos="792"/>
              <w:tab w:val="left" w:pos="1250"/>
            </w:tabs>
            <w:spacing w:before="0" w:after="240" w:line="360" w:lineRule="auto"/>
            <w:ind w:left="1250" w:right="792" w:hanging="720"/>
          </w:pPr>
        </w:pPrChange>
      </w:pPr>
      <w:ins w:id="3747" w:author="Shimon" w:date="2019-08-05T15:45:00Z">
        <w:r w:rsidRPr="002D56F2">
          <w:rPr>
            <w:rStyle w:val="emailstyle17"/>
            <w:rFonts w:cs="David"/>
            <w:b/>
            <w:bCs/>
            <w:color w:val="auto"/>
            <w:sz w:val="22"/>
            <w:rtl/>
          </w:rPr>
          <w:t xml:space="preserve"> </w:t>
        </w: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ins>
      <w:ins w:id="3748" w:author="Shimon" w:date="2019-08-05T16:01:00Z">
        <w:r w:rsidR="004202A9">
          <w:rPr>
            <w:rStyle w:val="emailstyle17"/>
            <w:rFonts w:cs="David" w:hint="cs"/>
            <w:color w:val="auto"/>
            <w:sz w:val="22"/>
            <w:rtl/>
          </w:rPr>
          <w:t xml:space="preserve"> -</w:t>
        </w:r>
      </w:ins>
      <w:ins w:id="3749" w:author="Shimon" w:date="2019-08-05T15:45:00Z">
        <w:r>
          <w:rPr>
            <w:rStyle w:val="emailstyle17"/>
            <w:rFonts w:cs="David" w:hint="cs"/>
            <w:color w:val="auto"/>
            <w:sz w:val="22"/>
            <w:rtl/>
          </w:rPr>
          <w:t xml:space="preserve"> 2% </w:t>
        </w:r>
      </w:ins>
      <w:ins w:id="3750" w:author="Shimon" w:date="2019-08-05T15:59:00Z">
        <w:r w:rsidR="004202A9">
          <w:rPr>
            <w:rStyle w:val="emailstyle17"/>
            <w:rFonts w:cs="David" w:hint="cs"/>
            <w:color w:val="auto"/>
            <w:sz w:val="22"/>
            <w:rtl/>
          </w:rPr>
          <w:t>מ</w:t>
        </w:r>
      </w:ins>
      <w:ins w:id="3751" w:author="Shimon" w:date="2019-08-05T16:00:00Z">
        <w:r w:rsidR="004202A9">
          <w:rPr>
            <w:rStyle w:val="emailstyle17"/>
            <w:rFonts w:cs="David" w:hint="cs"/>
            <w:color w:val="auto"/>
            <w:sz w:val="22"/>
            <w:rtl/>
          </w:rPr>
          <w:t>ה</w:t>
        </w:r>
      </w:ins>
      <w:ins w:id="3752" w:author="Shimon" w:date="2019-08-05T15:45:00Z">
        <w:r w:rsidR="004202A9">
          <w:rPr>
            <w:rStyle w:val="emailstyle17"/>
            <w:rFonts w:cs="David" w:hint="cs"/>
            <w:color w:val="auto"/>
            <w:sz w:val="22"/>
            <w:rtl/>
          </w:rPr>
          <w:t>משכורת</w:t>
        </w:r>
      </w:ins>
      <w:ins w:id="3753" w:author="Shimon" w:date="2019-08-05T16:00:00Z">
        <w:r w:rsidR="004202A9">
          <w:rPr>
            <w:rStyle w:val="emailstyle17"/>
            <w:rFonts w:cs="David" w:hint="cs"/>
            <w:color w:val="auto"/>
            <w:sz w:val="22"/>
            <w:rtl/>
          </w:rPr>
          <w:t xml:space="preserve"> המעודכנת </w:t>
        </w:r>
      </w:ins>
      <w:ins w:id="3754" w:author="Shimon" w:date="2019-08-05T15:45:00Z">
        <w:r w:rsidR="004202A9">
          <w:rPr>
            <w:rStyle w:val="emailstyle17"/>
            <w:rFonts w:cs="David" w:hint="cs"/>
            <w:color w:val="auto"/>
            <w:sz w:val="22"/>
            <w:rtl/>
          </w:rPr>
          <w:t xml:space="preserve">של התובע </w:t>
        </w:r>
      </w:ins>
      <w:ins w:id="3755" w:author="Shimon" w:date="2019-08-05T16:00:00Z">
        <w:r w:rsidR="004202A9">
          <w:rPr>
            <w:rStyle w:val="emailstyle17"/>
            <w:rFonts w:cs="David" w:hint="cs"/>
            <w:color w:val="auto"/>
            <w:sz w:val="22"/>
            <w:rtl/>
          </w:rPr>
          <w:t xml:space="preserve">ע"פ </w:t>
        </w:r>
      </w:ins>
      <w:ins w:id="3756" w:author="Shimon" w:date="2019-08-05T15:45:00Z">
        <w:r w:rsidR="004202A9">
          <w:rPr>
            <w:rStyle w:val="emailstyle17"/>
            <w:rFonts w:cs="David" w:hint="cs"/>
            <w:color w:val="auto"/>
            <w:sz w:val="22"/>
            <w:rtl/>
          </w:rPr>
          <w:t>חוזה הבכירים</w:t>
        </w:r>
      </w:ins>
      <w:ins w:id="3757" w:author="Shimon" w:date="2019-08-05T16:00:00Z">
        <w:r w:rsidR="004202A9">
          <w:rPr>
            <w:rStyle w:val="emailstyle17"/>
            <w:rFonts w:cs="David" w:hint="cs"/>
            <w:color w:val="auto"/>
            <w:sz w:val="22"/>
            <w:rtl/>
          </w:rPr>
          <w:t xml:space="preserve">, ללא </w:t>
        </w:r>
      </w:ins>
      <w:ins w:id="3758" w:author="Shimon" w:date="2019-08-05T18:54:00Z">
        <w:r w:rsidR="00D87433">
          <w:rPr>
            <w:rStyle w:val="emailstyle17"/>
            <w:rFonts w:cs="David" w:hint="cs"/>
            <w:color w:val="auto"/>
            <w:sz w:val="22"/>
            <w:rtl/>
          </w:rPr>
          <w:t xml:space="preserve">הגבלה או </w:t>
        </w:r>
      </w:ins>
      <w:ins w:id="3759" w:author="Shimon" w:date="2019-08-05T16:00:00Z">
        <w:r w:rsidR="004202A9">
          <w:rPr>
            <w:rStyle w:val="emailstyle17"/>
            <w:rFonts w:cs="David" w:hint="cs"/>
            <w:color w:val="auto"/>
            <w:sz w:val="22"/>
            <w:rtl/>
          </w:rPr>
          <w:t xml:space="preserve">שקלול </w:t>
        </w:r>
        <w:r w:rsidR="00D87433">
          <w:rPr>
            <w:rStyle w:val="emailstyle17"/>
            <w:rFonts w:cs="David" w:hint="cs"/>
            <w:color w:val="auto"/>
            <w:sz w:val="22"/>
            <w:rtl/>
          </w:rPr>
          <w:t>כלשה</w:t>
        </w:r>
      </w:ins>
      <w:ins w:id="3760" w:author="Shimon" w:date="2019-08-05T18:54:00Z">
        <w:r w:rsidR="00D87433">
          <w:rPr>
            <w:rStyle w:val="emailstyle17"/>
            <w:rFonts w:cs="David" w:hint="cs"/>
            <w:color w:val="auto"/>
            <w:sz w:val="22"/>
            <w:rtl/>
          </w:rPr>
          <w:t>ו</w:t>
        </w:r>
      </w:ins>
      <w:ins w:id="3761" w:author="Shimon" w:date="2019-08-05T16:00:00Z">
        <w:r w:rsidR="004202A9">
          <w:rPr>
            <w:rStyle w:val="emailstyle17"/>
            <w:rFonts w:cs="David" w:hint="cs"/>
            <w:color w:val="auto"/>
            <w:sz w:val="22"/>
            <w:rtl/>
          </w:rPr>
          <w:t>.</w:t>
        </w:r>
      </w:ins>
      <w:ins w:id="3762" w:author="Shimon" w:date="2019-08-05T15:45:00Z">
        <w:r>
          <w:rPr>
            <w:rStyle w:val="emailstyle17"/>
            <w:rFonts w:cs="David" w:hint="cs"/>
            <w:color w:val="auto"/>
            <w:sz w:val="22"/>
            <w:rtl/>
          </w:rPr>
          <w:t xml:space="preserve"> התובע </w:t>
        </w:r>
      </w:ins>
      <w:ins w:id="3763" w:author="Shimon" w:date="2019-08-05T18:54:00Z">
        <w:r w:rsidR="00D87433">
          <w:rPr>
            <w:rStyle w:val="emailstyle17"/>
            <w:rFonts w:cs="David" w:hint="cs"/>
            <w:color w:val="auto"/>
            <w:sz w:val="22"/>
            <w:rtl/>
          </w:rPr>
          <w:t>שעבודתו הופסקה שלא כדין לאחר 22.</w:t>
        </w:r>
      </w:ins>
      <w:ins w:id="3764" w:author="Shimon" w:date="2019-08-05T18:55:00Z">
        <w:r w:rsidR="00D87433">
          <w:rPr>
            <w:rStyle w:val="emailstyle17"/>
            <w:rFonts w:cs="David" w:hint="cs"/>
            <w:color w:val="auto"/>
            <w:sz w:val="22"/>
            <w:rtl/>
          </w:rPr>
          <w:t xml:space="preserve">33 שנים בחוזה, </w:t>
        </w:r>
        <w:r w:rsidR="006F1657">
          <w:rPr>
            <w:rStyle w:val="emailstyle17"/>
            <w:rFonts w:cs="David" w:hint="cs"/>
            <w:color w:val="auto"/>
            <w:sz w:val="22"/>
            <w:rtl/>
          </w:rPr>
          <w:t>התכוין ו</w:t>
        </w:r>
      </w:ins>
      <w:ins w:id="3765" w:author="Shimon" w:date="2019-08-05T15:45:00Z">
        <w:r>
          <w:rPr>
            <w:rStyle w:val="emailstyle17"/>
            <w:rFonts w:cs="David" w:hint="cs"/>
            <w:color w:val="auto"/>
            <w:sz w:val="22"/>
            <w:rtl/>
          </w:rPr>
          <w:t>היה אמור ל</w:t>
        </w:r>
      </w:ins>
      <w:ins w:id="3766" w:author="Shimon" w:date="2019-08-05T18:55:00Z">
        <w:r w:rsidR="006F1657">
          <w:rPr>
            <w:rStyle w:val="emailstyle17"/>
            <w:rFonts w:cs="David" w:hint="cs"/>
            <w:color w:val="auto"/>
            <w:sz w:val="22"/>
            <w:rtl/>
          </w:rPr>
          <w:t>השלים</w:t>
        </w:r>
      </w:ins>
      <w:ins w:id="3767" w:author="Shimon" w:date="2019-08-05T18:56:00Z">
        <w:r w:rsidR="006F1657">
          <w:rPr>
            <w:rStyle w:val="emailstyle17"/>
            <w:rFonts w:cs="David" w:hint="cs"/>
            <w:color w:val="auto"/>
            <w:sz w:val="22"/>
            <w:rtl/>
          </w:rPr>
          <w:t xml:space="preserve"> תקופת שרות של </w:t>
        </w:r>
      </w:ins>
      <w:ins w:id="3768" w:author="Shimon" w:date="2019-08-05T15:45:00Z">
        <w:r>
          <w:rPr>
            <w:rStyle w:val="emailstyle17"/>
            <w:rFonts w:cs="David" w:hint="cs"/>
            <w:color w:val="auto"/>
            <w:sz w:val="22"/>
            <w:rtl/>
          </w:rPr>
          <w:t xml:space="preserve">24 שנים (עד תום החוזה האחרון) בחוזה בכירים, ובהתאם הוא זכאי לפנסיה בשיעור של 48% </w:t>
        </w:r>
      </w:ins>
      <w:ins w:id="3769" w:author="Shimon" w:date="2019-08-05T16:01:00Z">
        <w:r w:rsidR="004202A9">
          <w:rPr>
            <w:rStyle w:val="emailstyle17"/>
            <w:rFonts w:cs="David" w:hint="cs"/>
            <w:color w:val="auto"/>
            <w:sz w:val="22"/>
            <w:rtl/>
          </w:rPr>
          <w:t>ממשכורת החוזה</w:t>
        </w:r>
      </w:ins>
      <w:ins w:id="3770" w:author="Shimon" w:date="2019-08-05T16:06:00Z">
        <w:r w:rsidR="004202A9">
          <w:rPr>
            <w:rStyle w:val="emailstyle17"/>
            <w:rFonts w:cs="David" w:hint="cs"/>
            <w:color w:val="auto"/>
            <w:sz w:val="22"/>
            <w:rtl/>
          </w:rPr>
          <w:t>,</w:t>
        </w:r>
      </w:ins>
      <w:ins w:id="3771" w:author="Shimon" w:date="2019-08-05T16:01:00Z">
        <w:r w:rsidR="004202A9">
          <w:rPr>
            <w:rStyle w:val="emailstyle17"/>
            <w:rFonts w:cs="David" w:hint="cs"/>
            <w:color w:val="auto"/>
            <w:sz w:val="22"/>
            <w:rtl/>
          </w:rPr>
          <w:t xml:space="preserve"> </w:t>
        </w:r>
      </w:ins>
      <w:ins w:id="3772" w:author="Shimon" w:date="2019-08-05T15:45:00Z">
        <w:r>
          <w:rPr>
            <w:rStyle w:val="emailstyle17"/>
            <w:rFonts w:cs="David" w:hint="cs"/>
            <w:color w:val="auto"/>
            <w:sz w:val="22"/>
            <w:rtl/>
          </w:rPr>
          <w:t xml:space="preserve">בגין תקופה </w:t>
        </w:r>
      </w:ins>
      <w:ins w:id="3773" w:author="Shimon" w:date="2019-08-05T15:50:00Z">
        <w:r w:rsidR="00E37728">
          <w:rPr>
            <w:rStyle w:val="emailstyle17"/>
            <w:rFonts w:cs="David" w:hint="cs"/>
            <w:color w:val="auto"/>
            <w:sz w:val="22"/>
            <w:rtl/>
          </w:rPr>
          <w:t>החוזה.</w:t>
        </w:r>
      </w:ins>
      <w:del w:id="3774" w:author="Shimon" w:date="2019-08-05T15:45:00Z">
        <w:r w:rsidR="00D85373" w:rsidRPr="00337F2F" w:rsidDel="006F4405">
          <w:rPr>
            <w:rStyle w:val="emailstyle17"/>
            <w:rFonts w:cs="David"/>
            <w:color w:val="auto"/>
            <w:sz w:val="22"/>
            <w:rtl/>
          </w:rPr>
          <w:delText xml:space="preserve"> </w:delText>
        </w:r>
      </w:del>
    </w:p>
    <w:p w14:paraId="20F1FF4B" w14:textId="3F51E7B2" w:rsidR="00D85373" w:rsidRDefault="006F4405">
      <w:pPr>
        <w:pStyle w:val="11"/>
        <w:tabs>
          <w:tab w:val="left" w:pos="1250"/>
        </w:tabs>
        <w:spacing w:before="0" w:after="240" w:line="360" w:lineRule="auto"/>
        <w:ind w:left="1250" w:firstLine="0"/>
        <w:rPr>
          <w:rStyle w:val="emailstyle17"/>
          <w:rFonts w:cs="David"/>
          <w:color w:val="auto"/>
          <w:sz w:val="22"/>
          <w:rtl/>
        </w:rPr>
        <w:pPrChange w:id="3775" w:author="Shimon" w:date="2019-08-05T16:06:00Z">
          <w:pPr>
            <w:pStyle w:val="11"/>
            <w:tabs>
              <w:tab w:val="left" w:pos="1250"/>
            </w:tabs>
            <w:spacing w:before="0" w:after="240" w:line="360" w:lineRule="auto"/>
            <w:ind w:left="1250" w:firstLine="0"/>
          </w:pPr>
        </w:pPrChange>
      </w:pPr>
      <w:ins w:id="3776" w:author="Shimon" w:date="2019-08-05T15:45:00Z">
        <w:r>
          <w:rPr>
            <w:rStyle w:val="emailstyle17"/>
            <w:rFonts w:cs="David" w:hint="cs"/>
            <w:b/>
            <w:bCs/>
            <w:color w:val="auto"/>
            <w:sz w:val="22"/>
            <w:rtl/>
          </w:rPr>
          <w:t xml:space="preserve">היתרה, בנוסף: </w:t>
        </w:r>
      </w:ins>
      <w:r w:rsidR="00D85373" w:rsidRPr="002D56F2">
        <w:rPr>
          <w:rStyle w:val="emailstyle17"/>
          <w:rFonts w:cs="David" w:hint="eastAsia"/>
          <w:b/>
          <w:bCs/>
          <w:color w:val="auto"/>
          <w:sz w:val="22"/>
          <w:rtl/>
        </w:rPr>
        <w:t>עבור</w:t>
      </w:r>
      <w:r w:rsidR="00D85373" w:rsidRPr="002D56F2">
        <w:rPr>
          <w:rStyle w:val="emailstyle17"/>
          <w:rFonts w:cs="David"/>
          <w:b/>
          <w:bCs/>
          <w:color w:val="auto"/>
          <w:sz w:val="22"/>
          <w:rtl/>
        </w:rPr>
        <w:t xml:space="preserve"> </w:t>
      </w:r>
      <w:r w:rsidR="00D85373">
        <w:rPr>
          <w:rStyle w:val="emailstyle17"/>
          <w:rFonts w:cs="David" w:hint="cs"/>
          <w:b/>
          <w:bCs/>
          <w:color w:val="auto"/>
          <w:sz w:val="22"/>
          <w:rtl/>
        </w:rPr>
        <w:t>שנות</w:t>
      </w:r>
      <w:r w:rsidR="00D85373" w:rsidRPr="002D56F2">
        <w:rPr>
          <w:rStyle w:val="emailstyle17"/>
          <w:rFonts w:cs="David"/>
          <w:b/>
          <w:bCs/>
          <w:color w:val="auto"/>
          <w:sz w:val="22"/>
          <w:rtl/>
        </w:rPr>
        <w:t xml:space="preserve"> </w:t>
      </w:r>
      <w:r w:rsidR="00D85373">
        <w:rPr>
          <w:rStyle w:val="emailstyle17"/>
          <w:rFonts w:cs="David" w:hint="cs"/>
          <w:b/>
          <w:bCs/>
          <w:color w:val="auto"/>
          <w:sz w:val="22"/>
          <w:rtl/>
        </w:rPr>
        <w:t>ה</w:t>
      </w:r>
      <w:r w:rsidR="00D85373" w:rsidRPr="002D56F2">
        <w:rPr>
          <w:rStyle w:val="emailstyle17"/>
          <w:rFonts w:cs="David" w:hint="eastAsia"/>
          <w:b/>
          <w:bCs/>
          <w:color w:val="auto"/>
          <w:sz w:val="22"/>
          <w:rtl/>
        </w:rPr>
        <w:t>שירות</w:t>
      </w:r>
      <w:r w:rsidR="00D85373" w:rsidRPr="002D56F2">
        <w:rPr>
          <w:rStyle w:val="emailstyle17"/>
          <w:rFonts w:cs="David"/>
          <w:b/>
          <w:bCs/>
          <w:color w:val="auto"/>
          <w:sz w:val="22"/>
          <w:rtl/>
        </w:rPr>
        <w:t xml:space="preserve"> </w:t>
      </w:r>
      <w:r w:rsidR="00D85373" w:rsidRPr="002D56F2">
        <w:rPr>
          <w:rStyle w:val="emailstyle17"/>
          <w:rFonts w:cs="David" w:hint="eastAsia"/>
          <w:b/>
          <w:bCs/>
          <w:color w:val="auto"/>
          <w:sz w:val="22"/>
          <w:rtl/>
        </w:rPr>
        <w:t>לפי</w:t>
      </w:r>
      <w:r w:rsidR="00D85373" w:rsidRPr="002D56F2">
        <w:rPr>
          <w:rStyle w:val="emailstyle17"/>
          <w:rFonts w:cs="David"/>
          <w:b/>
          <w:bCs/>
          <w:color w:val="auto"/>
          <w:sz w:val="22"/>
          <w:rtl/>
        </w:rPr>
        <w:t xml:space="preserve"> </w:t>
      </w:r>
      <w:r w:rsidR="00D85373" w:rsidRPr="002D56F2">
        <w:rPr>
          <w:rStyle w:val="emailstyle17"/>
          <w:rFonts w:cs="David" w:hint="eastAsia"/>
          <w:b/>
          <w:bCs/>
          <w:color w:val="auto"/>
          <w:sz w:val="22"/>
          <w:rtl/>
        </w:rPr>
        <w:t>כתב</w:t>
      </w:r>
      <w:r w:rsidR="00D85373" w:rsidRPr="002D56F2">
        <w:rPr>
          <w:rStyle w:val="emailstyle17"/>
          <w:rFonts w:cs="David"/>
          <w:b/>
          <w:bCs/>
          <w:color w:val="auto"/>
          <w:sz w:val="22"/>
          <w:rtl/>
        </w:rPr>
        <w:t xml:space="preserve"> </w:t>
      </w:r>
      <w:r w:rsidR="00D85373" w:rsidRPr="002D56F2">
        <w:rPr>
          <w:rStyle w:val="emailstyle17"/>
          <w:rFonts w:cs="David" w:hint="eastAsia"/>
          <w:b/>
          <w:bCs/>
          <w:color w:val="auto"/>
          <w:sz w:val="22"/>
          <w:rtl/>
        </w:rPr>
        <w:t>מינוי</w:t>
      </w:r>
      <w:r w:rsidR="00D85373">
        <w:rPr>
          <w:rStyle w:val="emailstyle17"/>
          <w:rFonts w:cs="David" w:hint="cs"/>
          <w:color w:val="auto"/>
          <w:sz w:val="22"/>
          <w:rtl/>
        </w:rPr>
        <w:t xml:space="preserve"> </w:t>
      </w:r>
      <w:r w:rsidR="00D85373">
        <w:rPr>
          <w:rStyle w:val="emailstyle17"/>
          <w:rFonts w:cs="David"/>
          <w:color w:val="auto"/>
          <w:sz w:val="22"/>
          <w:rtl/>
        </w:rPr>
        <w:t>–</w:t>
      </w:r>
      <w:r w:rsidR="00D85373">
        <w:rPr>
          <w:rStyle w:val="emailstyle17"/>
          <w:rFonts w:cs="David" w:hint="cs"/>
          <w:color w:val="auto"/>
          <w:sz w:val="22"/>
          <w:rtl/>
        </w:rPr>
        <w:t xml:space="preserve"> 2% </w:t>
      </w:r>
      <w:ins w:id="3777" w:author="Shimon" w:date="2019-08-05T16:02:00Z">
        <w:r w:rsidR="004202A9">
          <w:rPr>
            <w:rStyle w:val="emailstyle17"/>
            <w:rFonts w:cs="David" w:hint="cs"/>
            <w:color w:val="auto"/>
            <w:sz w:val="22"/>
            <w:rtl/>
          </w:rPr>
          <w:t xml:space="preserve">מהמשכורת בדרגה </w:t>
        </w:r>
      </w:ins>
      <w:ins w:id="3778" w:author="Shimon" w:date="2019-08-05T16:03:00Z">
        <w:r w:rsidR="004202A9">
          <w:rPr>
            <w:rStyle w:val="emailstyle17"/>
            <w:rFonts w:cs="David" w:hint="cs"/>
            <w:color w:val="auto"/>
            <w:sz w:val="22"/>
            <w:rtl/>
          </w:rPr>
          <w:t xml:space="preserve">+46 בשיא הותק </w:t>
        </w:r>
      </w:ins>
      <w:ins w:id="3779" w:author="Shimon" w:date="2019-07-30T18:40:00Z">
        <w:r w:rsidR="00681ABF">
          <w:rPr>
            <w:rStyle w:val="emailstyle17"/>
            <w:rFonts w:cs="David" w:hint="cs"/>
            <w:color w:val="auto"/>
            <w:sz w:val="22"/>
            <w:rtl/>
          </w:rPr>
          <w:t xml:space="preserve">על כל אחת מ-20.33 שנות עבודתו במסגרת זו </w:t>
        </w:r>
      </w:ins>
      <w:ins w:id="3780" w:author="Shimon" w:date="2019-07-30T18:41:00Z">
        <w:r w:rsidR="00E26107">
          <w:rPr>
            <w:rStyle w:val="emailstyle17"/>
            <w:rFonts w:cs="David" w:hint="cs"/>
            <w:color w:val="auto"/>
            <w:sz w:val="22"/>
            <w:rtl/>
          </w:rPr>
          <w:t>ובס"ה 4</w:t>
        </w:r>
      </w:ins>
      <w:ins w:id="3781" w:author="Shimon" w:date="2019-08-05T16:06:00Z">
        <w:r w:rsidR="004202A9">
          <w:rPr>
            <w:rStyle w:val="emailstyle17"/>
            <w:rFonts w:cs="David" w:hint="cs"/>
            <w:color w:val="auto"/>
            <w:sz w:val="22"/>
            <w:rtl/>
          </w:rPr>
          <w:t>0</w:t>
        </w:r>
      </w:ins>
      <w:ins w:id="3782" w:author="Shimon" w:date="2019-07-30T18:41:00Z">
        <w:r w:rsidR="00E26107">
          <w:rPr>
            <w:rStyle w:val="emailstyle17"/>
            <w:rFonts w:cs="David" w:hint="cs"/>
            <w:color w:val="auto"/>
            <w:sz w:val="22"/>
            <w:rtl/>
          </w:rPr>
          <w:t>.66</w:t>
        </w:r>
      </w:ins>
      <w:ins w:id="3783" w:author="Shimon" w:date="2019-07-30T18:42:00Z">
        <w:r w:rsidR="00E26107">
          <w:rPr>
            <w:rStyle w:val="emailstyle17"/>
            <w:rFonts w:cs="David" w:hint="cs"/>
            <w:color w:val="auto"/>
            <w:sz w:val="22"/>
            <w:rtl/>
          </w:rPr>
          <w:t>% ממשכורת ב</w:t>
        </w:r>
      </w:ins>
      <w:ins w:id="3784" w:author="Shimon" w:date="2019-07-30T18:45:00Z">
        <w:r w:rsidR="00E26107">
          <w:rPr>
            <w:rStyle w:val="emailstyle17"/>
            <w:rFonts w:cs="David" w:hint="cs"/>
            <w:color w:val="auto"/>
            <w:sz w:val="22"/>
            <w:rtl/>
          </w:rPr>
          <w:t xml:space="preserve">דרגה 46+ </w:t>
        </w:r>
      </w:ins>
      <w:ins w:id="3785" w:author="Shimon" w:date="2019-08-05T15:45:00Z">
        <w:r>
          <w:rPr>
            <w:rStyle w:val="emailstyle17"/>
            <w:rFonts w:cs="David" w:hint="cs"/>
            <w:color w:val="auto"/>
            <w:sz w:val="22"/>
            <w:rtl/>
          </w:rPr>
          <w:t>בשיא הותק</w:t>
        </w:r>
      </w:ins>
      <w:ins w:id="3786" w:author="Shimon" w:date="2019-07-30T18:45:00Z">
        <w:r w:rsidR="00E26107">
          <w:rPr>
            <w:rStyle w:val="emailstyle17"/>
            <w:rFonts w:cs="David" w:hint="cs"/>
            <w:color w:val="auto"/>
            <w:sz w:val="22"/>
            <w:rtl/>
          </w:rPr>
          <w:t>, ולמצער 45+ בשיא הותק,</w:t>
        </w:r>
      </w:ins>
      <w:del w:id="3787" w:author="Shimon" w:date="2019-07-30T18:43:00Z">
        <w:r w:rsidR="00D85373" w:rsidDel="00E26107">
          <w:rPr>
            <w:rStyle w:val="emailstyle17"/>
            <w:rFonts w:cs="David" w:hint="cs"/>
            <w:color w:val="auto"/>
            <w:sz w:val="22"/>
            <w:rtl/>
          </w:rPr>
          <w:delText>בהתאם למשכורת המגיעה לתובע כעובד דירוג</w:delText>
        </w:r>
      </w:del>
      <w:del w:id="3788" w:author="Shimon" w:date="2019-07-30T18:45:00Z">
        <w:r w:rsidR="00D85373" w:rsidDel="00E26107">
          <w:rPr>
            <w:rStyle w:val="emailstyle17"/>
            <w:rFonts w:cs="David" w:hint="cs"/>
            <w:color w:val="auto"/>
            <w:sz w:val="22"/>
            <w:rtl/>
          </w:rPr>
          <w:delText xml:space="preserve"> </w:delText>
        </w:r>
        <w:r w:rsidR="00D85373" w:rsidDel="00E26107">
          <w:rPr>
            <w:rStyle w:val="emailstyle17"/>
            <w:rFonts w:cs="David"/>
            <w:color w:val="auto"/>
            <w:sz w:val="22"/>
            <w:rtl/>
          </w:rPr>
          <w:delText>–</w:delText>
        </w:r>
        <w:r w:rsidR="00D85373" w:rsidDel="00E26107">
          <w:rPr>
            <w:rStyle w:val="emailstyle17"/>
            <w:rFonts w:cs="David" w:hint="cs"/>
            <w:color w:val="auto"/>
            <w:sz w:val="22"/>
            <w:rtl/>
          </w:rPr>
          <w:delText xml:space="preserve"> דרגה </w:delText>
        </w:r>
      </w:del>
      <w:del w:id="3789" w:author="Shimon" w:date="2019-07-30T18:43:00Z">
        <w:r w:rsidR="00D85373" w:rsidDel="00E26107">
          <w:rPr>
            <w:rStyle w:val="emailstyle17"/>
            <w:rFonts w:cs="David" w:hint="cs"/>
            <w:color w:val="auto"/>
            <w:sz w:val="22"/>
            <w:rtl/>
          </w:rPr>
          <w:delText>(כאמור, גם בעניין דרגתו ה</w:delText>
        </w:r>
      </w:del>
      <w:del w:id="3790" w:author="Shimon" w:date="2019-07-30T18:44:00Z">
        <w:r w:rsidR="00D85373" w:rsidDel="00E26107">
          <w:rPr>
            <w:rStyle w:val="emailstyle17"/>
            <w:rFonts w:cs="David" w:hint="cs"/>
            <w:color w:val="auto"/>
            <w:sz w:val="22"/>
            <w:rtl/>
          </w:rPr>
          <w:delText>קובעת</w:delText>
        </w:r>
      </w:del>
      <w:ins w:id="3791" w:author="Shimon" w:date="2019-07-30T18:44:00Z">
        <w:r w:rsidR="00E26107">
          <w:rPr>
            <w:rStyle w:val="emailstyle17"/>
            <w:rFonts w:cs="David" w:hint="cs"/>
            <w:color w:val="auto"/>
            <w:sz w:val="22"/>
            <w:rtl/>
          </w:rPr>
          <w:t xml:space="preserve"> </w:t>
        </w:r>
      </w:ins>
      <w:ins w:id="3792" w:author="Shimon" w:date="2019-08-05T15:21:00Z">
        <w:r w:rsidR="000C1ACE">
          <w:rPr>
            <w:rStyle w:val="emailstyle17"/>
            <w:rFonts w:cs="David" w:hint="cs"/>
            <w:color w:val="auto"/>
            <w:sz w:val="22"/>
            <w:rtl/>
          </w:rPr>
          <w:t xml:space="preserve"> </w:t>
        </w:r>
      </w:ins>
      <w:del w:id="3793" w:author="Shimon" w:date="2019-08-05T15:21:00Z">
        <w:r w:rsidR="00D85373" w:rsidDel="000C1ACE">
          <w:rPr>
            <w:rStyle w:val="emailstyle17"/>
            <w:rFonts w:cs="David" w:hint="cs"/>
            <w:color w:val="auto"/>
            <w:sz w:val="22"/>
            <w:rtl/>
          </w:rPr>
          <w:delText xml:space="preserve"> חלוקים הצדדים).</w:delText>
        </w:r>
      </w:del>
      <w:del w:id="3794" w:author="Shimon" w:date="2019-07-30T18:44:00Z">
        <w:r w:rsidR="00D85373" w:rsidDel="00E26107">
          <w:rPr>
            <w:rStyle w:val="emailstyle17"/>
            <w:rFonts w:cs="David" w:hint="cs"/>
            <w:color w:val="auto"/>
            <w:sz w:val="22"/>
            <w:rtl/>
          </w:rPr>
          <w:delText xml:space="preserve"> עבד התובע בכתב מינוי תקופה של </w:delText>
        </w:r>
      </w:del>
      <w:del w:id="3795" w:author="Shimon" w:date="2019-07-28T12:49:00Z">
        <w:r w:rsidR="00D85373" w:rsidDel="001D0516">
          <w:rPr>
            <w:rStyle w:val="emailstyle17"/>
            <w:rFonts w:cs="David" w:hint="cs"/>
            <w:color w:val="auto"/>
            <w:sz w:val="22"/>
            <w:rtl/>
          </w:rPr>
          <w:delText>22</w:delText>
        </w:r>
      </w:del>
      <w:del w:id="3796" w:author="Shimon" w:date="2019-07-28T13:52:00Z">
        <w:r w:rsidR="00D85373" w:rsidDel="00534482">
          <w:rPr>
            <w:rStyle w:val="emailstyle17"/>
            <w:rFonts w:cs="David" w:hint="cs"/>
            <w:color w:val="auto"/>
            <w:sz w:val="22"/>
            <w:rtl/>
          </w:rPr>
          <w:delText>.</w:delText>
        </w:r>
      </w:del>
      <w:del w:id="3797" w:author="Shimon" w:date="2019-07-28T12:49:00Z">
        <w:r w:rsidR="00D85373" w:rsidDel="001D0516">
          <w:rPr>
            <w:rStyle w:val="emailstyle17"/>
            <w:rFonts w:cs="David" w:hint="cs"/>
            <w:color w:val="auto"/>
            <w:sz w:val="22"/>
            <w:rtl/>
          </w:rPr>
          <w:delText xml:space="preserve">33 </w:delText>
        </w:r>
      </w:del>
      <w:del w:id="3798" w:author="Shimon" w:date="2019-07-30T18:44:00Z">
        <w:r w:rsidR="00534482" w:rsidDel="00E26107">
          <w:rPr>
            <w:rStyle w:val="emailstyle17"/>
            <w:rFonts w:cs="David" w:hint="cs"/>
            <w:color w:val="auto"/>
            <w:sz w:val="22"/>
            <w:rtl/>
          </w:rPr>
          <w:delText xml:space="preserve"> 20.33 ש</w:delText>
        </w:r>
        <w:r w:rsidR="00D85373" w:rsidDel="00E26107">
          <w:rPr>
            <w:rStyle w:val="emailstyle17"/>
            <w:rFonts w:cs="David" w:hint="cs"/>
            <w:color w:val="auto"/>
            <w:sz w:val="22"/>
            <w:rtl/>
          </w:rPr>
          <w:delText xml:space="preserve">נים, ובהתאם הוא זכאי לפנסיה בשיעור של </w:delText>
        </w:r>
      </w:del>
      <w:del w:id="3799" w:author="Shimon" w:date="2019-07-28T12:50:00Z">
        <w:r w:rsidR="00D85373" w:rsidDel="001D0516">
          <w:rPr>
            <w:rStyle w:val="emailstyle17"/>
            <w:rFonts w:cs="David" w:hint="cs"/>
            <w:color w:val="auto"/>
            <w:sz w:val="22"/>
            <w:rtl/>
          </w:rPr>
          <w:delText>4</w:delText>
        </w:r>
      </w:del>
      <w:del w:id="3800" w:author="Shimon" w:date="2019-07-30T18:44:00Z">
        <w:r w:rsidR="00534482" w:rsidDel="00E26107">
          <w:rPr>
            <w:rStyle w:val="emailstyle17"/>
            <w:rFonts w:cs="David" w:hint="cs"/>
            <w:color w:val="auto"/>
            <w:sz w:val="22"/>
            <w:rtl/>
          </w:rPr>
          <w:delText>2</w:delText>
        </w:r>
        <w:r w:rsidR="00D85373" w:rsidDel="00E26107">
          <w:rPr>
            <w:rStyle w:val="emailstyle17"/>
            <w:rFonts w:cs="David" w:hint="cs"/>
            <w:color w:val="auto"/>
            <w:sz w:val="22"/>
            <w:rtl/>
          </w:rPr>
          <w:delText>.66%</w:delText>
        </w:r>
      </w:del>
      <w:del w:id="3801" w:author="Shimon" w:date="2019-08-05T15:21:00Z">
        <w:r w:rsidR="00D85373" w:rsidDel="000C1ACE">
          <w:rPr>
            <w:rStyle w:val="emailstyle17"/>
            <w:rFonts w:cs="David" w:hint="cs"/>
            <w:color w:val="auto"/>
            <w:sz w:val="22"/>
            <w:rtl/>
          </w:rPr>
          <w:delText xml:space="preserve"> </w:delText>
        </w:r>
      </w:del>
      <w:r w:rsidR="00D85373">
        <w:rPr>
          <w:rStyle w:val="emailstyle17"/>
          <w:rFonts w:cs="David" w:hint="cs"/>
          <w:color w:val="auto"/>
          <w:sz w:val="22"/>
          <w:rtl/>
        </w:rPr>
        <w:t>בגין תקופה זאת.</w:t>
      </w:r>
    </w:p>
    <w:p w14:paraId="05073DC5" w14:textId="5075D7DD" w:rsidR="00BA4273" w:rsidRPr="00D61A44" w:rsidDel="00E26107" w:rsidRDefault="00BA4273">
      <w:pPr>
        <w:pStyle w:val="11"/>
        <w:tabs>
          <w:tab w:val="num" w:pos="806"/>
          <w:tab w:val="left" w:pos="1250"/>
        </w:tabs>
        <w:spacing w:before="0" w:after="240" w:line="360" w:lineRule="auto"/>
        <w:ind w:left="1250" w:firstLine="0"/>
        <w:rPr>
          <w:del w:id="3802" w:author="Shimon" w:date="2019-07-30T18:46:00Z"/>
          <w:rStyle w:val="emailstyle17"/>
          <w:rFonts w:cs="David"/>
          <w:b/>
          <w:bCs/>
          <w:color w:val="auto"/>
          <w:sz w:val="22"/>
          <w:rPrChange w:id="3803" w:author="Shimon" w:date="2019-08-05T19:07:00Z">
            <w:rPr>
              <w:del w:id="3804" w:author="Shimon" w:date="2019-07-30T18:46:00Z"/>
              <w:rStyle w:val="emailstyle17"/>
              <w:rFonts w:cs="David"/>
              <w:color w:val="auto"/>
              <w:sz w:val="22"/>
            </w:rPr>
          </w:rPrChange>
        </w:rPr>
        <w:pPrChange w:id="3805" w:author="Shimon" w:date="2019-07-28T12:48:00Z">
          <w:pPr>
            <w:pStyle w:val="11"/>
            <w:tabs>
              <w:tab w:val="left" w:pos="1250"/>
            </w:tabs>
            <w:spacing w:before="0" w:after="240" w:line="360" w:lineRule="auto"/>
            <w:ind w:left="1250" w:firstLine="0"/>
          </w:pPr>
        </w:pPrChange>
      </w:pPr>
      <w:del w:id="3806" w:author="Shimon" w:date="2019-07-30T18:46:00Z">
        <w:r w:rsidRPr="00D61A44" w:rsidDel="00E26107">
          <w:rPr>
            <w:rStyle w:val="emailstyle17"/>
            <w:rFonts w:cs="David" w:hint="eastAsia"/>
            <w:b/>
            <w:bCs/>
            <w:color w:val="auto"/>
            <w:sz w:val="22"/>
            <w:rtl/>
            <w:rPrChange w:id="3807" w:author="Shimon" w:date="2019-08-05T19:07:00Z">
              <w:rPr>
                <w:rStyle w:val="emailstyle17"/>
                <w:rFonts w:cs="David" w:hint="eastAsia"/>
                <w:color w:val="auto"/>
                <w:sz w:val="22"/>
                <w:rtl/>
              </w:rPr>
            </w:rPrChange>
          </w:rPr>
          <w:delText>הדרגה</w:delText>
        </w:r>
        <w:r w:rsidRPr="00D61A44" w:rsidDel="00E26107">
          <w:rPr>
            <w:rStyle w:val="emailstyle17"/>
            <w:rFonts w:cs="David"/>
            <w:b/>
            <w:bCs/>
            <w:color w:val="auto"/>
            <w:sz w:val="22"/>
            <w:rtl/>
            <w:rPrChange w:id="3808" w:author="Shimon" w:date="2019-08-05T19:07:00Z">
              <w:rPr>
                <w:rStyle w:val="emailstyle17"/>
                <w:rFonts w:cs="David"/>
                <w:color w:val="auto"/>
                <w:sz w:val="22"/>
                <w:rtl/>
              </w:rPr>
            </w:rPrChange>
          </w:rPr>
          <w:delText xml:space="preserve"> </w:delText>
        </w:r>
        <w:r w:rsidRPr="00D61A44" w:rsidDel="00E26107">
          <w:rPr>
            <w:rStyle w:val="emailstyle17"/>
            <w:rFonts w:cs="David" w:hint="eastAsia"/>
            <w:b/>
            <w:bCs/>
            <w:color w:val="auto"/>
            <w:sz w:val="22"/>
            <w:rtl/>
            <w:rPrChange w:id="3809" w:author="Shimon" w:date="2019-08-05T19:07:00Z">
              <w:rPr>
                <w:rStyle w:val="emailstyle17"/>
                <w:rFonts w:cs="David" w:hint="eastAsia"/>
                <w:color w:val="auto"/>
                <w:sz w:val="22"/>
                <w:rtl/>
              </w:rPr>
            </w:rPrChange>
          </w:rPr>
          <w:delText>הקובעת</w:delText>
        </w:r>
        <w:r w:rsidRPr="00D61A44" w:rsidDel="00E26107">
          <w:rPr>
            <w:rStyle w:val="emailstyle17"/>
            <w:rFonts w:cs="David"/>
            <w:b/>
            <w:bCs/>
            <w:color w:val="auto"/>
            <w:sz w:val="22"/>
            <w:rtl/>
            <w:rPrChange w:id="3810" w:author="Shimon" w:date="2019-08-05T19:07:00Z">
              <w:rPr>
                <w:rStyle w:val="emailstyle17"/>
                <w:rFonts w:cs="David"/>
                <w:color w:val="auto"/>
                <w:sz w:val="22"/>
                <w:rtl/>
              </w:rPr>
            </w:rPrChange>
          </w:rPr>
          <w:delText xml:space="preserve"> </w:delText>
        </w:r>
        <w:r w:rsidRPr="00D61A44" w:rsidDel="00E26107">
          <w:rPr>
            <w:rStyle w:val="emailstyle17"/>
            <w:rFonts w:cs="David" w:hint="eastAsia"/>
            <w:b/>
            <w:bCs/>
            <w:color w:val="auto"/>
            <w:sz w:val="22"/>
            <w:rtl/>
            <w:rPrChange w:id="3811" w:author="Shimon" w:date="2019-08-05T19:07:00Z">
              <w:rPr>
                <w:rStyle w:val="emailstyle17"/>
                <w:rFonts w:cs="David" w:hint="eastAsia"/>
                <w:color w:val="auto"/>
                <w:sz w:val="22"/>
                <w:rtl/>
              </w:rPr>
            </w:rPrChange>
          </w:rPr>
          <w:delText>לצורך</w:delText>
        </w:r>
        <w:r w:rsidRPr="00D61A44" w:rsidDel="00E26107">
          <w:rPr>
            <w:rStyle w:val="emailstyle17"/>
            <w:rFonts w:cs="David"/>
            <w:b/>
            <w:bCs/>
            <w:color w:val="auto"/>
            <w:sz w:val="22"/>
            <w:rtl/>
            <w:rPrChange w:id="3812" w:author="Shimon" w:date="2019-08-05T19:07:00Z">
              <w:rPr>
                <w:rStyle w:val="emailstyle17"/>
                <w:rFonts w:cs="David"/>
                <w:color w:val="auto"/>
                <w:sz w:val="22"/>
                <w:rtl/>
              </w:rPr>
            </w:rPrChange>
          </w:rPr>
          <w:delText xml:space="preserve"> </w:delText>
        </w:r>
        <w:r w:rsidRPr="00D61A44" w:rsidDel="00E26107">
          <w:rPr>
            <w:rStyle w:val="emailstyle17"/>
            <w:rFonts w:cs="David" w:hint="eastAsia"/>
            <w:b/>
            <w:bCs/>
            <w:color w:val="auto"/>
            <w:sz w:val="22"/>
            <w:rtl/>
            <w:rPrChange w:id="3813" w:author="Shimon" w:date="2019-08-05T19:07:00Z">
              <w:rPr>
                <w:rStyle w:val="emailstyle17"/>
                <w:rFonts w:cs="David" w:hint="eastAsia"/>
                <w:color w:val="auto"/>
                <w:sz w:val="22"/>
                <w:rtl/>
              </w:rPr>
            </w:rPrChange>
          </w:rPr>
          <w:delText>חישוב</w:delText>
        </w:r>
        <w:r w:rsidRPr="00D61A44" w:rsidDel="00E26107">
          <w:rPr>
            <w:rStyle w:val="emailstyle17"/>
            <w:rFonts w:cs="David"/>
            <w:b/>
            <w:bCs/>
            <w:color w:val="auto"/>
            <w:sz w:val="22"/>
            <w:rtl/>
            <w:rPrChange w:id="3814" w:author="Shimon" w:date="2019-08-05T19:07:00Z">
              <w:rPr>
                <w:rStyle w:val="emailstyle17"/>
                <w:rFonts w:cs="David"/>
                <w:color w:val="auto"/>
                <w:sz w:val="22"/>
                <w:rtl/>
              </w:rPr>
            </w:rPrChange>
          </w:rPr>
          <w:delText xml:space="preserve"> </w:delText>
        </w:r>
        <w:r w:rsidRPr="00D61A44" w:rsidDel="00E26107">
          <w:rPr>
            <w:rStyle w:val="emailstyle17"/>
            <w:rFonts w:cs="David" w:hint="eastAsia"/>
            <w:b/>
            <w:bCs/>
            <w:color w:val="auto"/>
            <w:sz w:val="22"/>
            <w:rtl/>
            <w:rPrChange w:id="3815" w:author="Shimon" w:date="2019-08-05T19:07:00Z">
              <w:rPr>
                <w:rStyle w:val="emailstyle17"/>
                <w:rFonts w:cs="David" w:hint="eastAsia"/>
                <w:color w:val="auto"/>
                <w:sz w:val="22"/>
                <w:rtl/>
              </w:rPr>
            </w:rPrChange>
          </w:rPr>
          <w:delText>הפנסיה</w:delText>
        </w:r>
        <w:r w:rsidRPr="00D61A44" w:rsidDel="00E26107">
          <w:rPr>
            <w:rStyle w:val="emailstyle17"/>
            <w:rFonts w:cs="David"/>
            <w:b/>
            <w:bCs/>
            <w:color w:val="auto"/>
            <w:sz w:val="22"/>
            <w:rtl/>
            <w:rPrChange w:id="3816" w:author="Shimon" w:date="2019-08-05T19:07:00Z">
              <w:rPr>
                <w:rStyle w:val="emailstyle17"/>
                <w:rFonts w:cs="David"/>
                <w:color w:val="auto"/>
                <w:sz w:val="22"/>
                <w:rtl/>
              </w:rPr>
            </w:rPrChange>
          </w:rPr>
          <w:delText xml:space="preserve"> </w:delText>
        </w:r>
        <w:r w:rsidRPr="00D61A44" w:rsidDel="00E26107">
          <w:rPr>
            <w:rStyle w:val="emailstyle17"/>
            <w:rFonts w:cs="David" w:hint="eastAsia"/>
            <w:b/>
            <w:bCs/>
            <w:color w:val="auto"/>
            <w:sz w:val="22"/>
            <w:rtl/>
            <w:rPrChange w:id="3817" w:author="Shimon" w:date="2019-08-05T19:07:00Z">
              <w:rPr>
                <w:rStyle w:val="emailstyle17"/>
                <w:rFonts w:cs="David" w:hint="eastAsia"/>
                <w:color w:val="auto"/>
                <w:sz w:val="22"/>
                <w:rtl/>
              </w:rPr>
            </w:rPrChange>
          </w:rPr>
          <w:delText>היא</w:delText>
        </w:r>
        <w:r w:rsidRPr="00D61A44" w:rsidDel="00E26107">
          <w:rPr>
            <w:rStyle w:val="emailstyle17"/>
            <w:rFonts w:cs="David"/>
            <w:b/>
            <w:bCs/>
            <w:color w:val="auto"/>
            <w:sz w:val="22"/>
            <w:rtl/>
            <w:rPrChange w:id="3818" w:author="Shimon" w:date="2019-08-05T19:07:00Z">
              <w:rPr>
                <w:rStyle w:val="emailstyle17"/>
                <w:rFonts w:cs="David"/>
                <w:color w:val="auto"/>
                <w:sz w:val="22"/>
                <w:rtl/>
              </w:rPr>
            </w:rPrChange>
          </w:rPr>
          <w:delText xml:space="preserve"> </w:delText>
        </w:r>
        <w:r w:rsidRPr="00D61A44" w:rsidDel="00E26107">
          <w:rPr>
            <w:rStyle w:val="emailstyle17"/>
            <w:rFonts w:cs="David" w:hint="eastAsia"/>
            <w:b/>
            <w:bCs/>
            <w:color w:val="auto"/>
            <w:sz w:val="22"/>
            <w:rtl/>
            <w:rPrChange w:id="3819" w:author="Shimon" w:date="2019-08-05T19:07:00Z">
              <w:rPr>
                <w:rStyle w:val="emailstyle17"/>
                <w:rFonts w:cs="David" w:hint="eastAsia"/>
                <w:color w:val="auto"/>
                <w:sz w:val="22"/>
                <w:rtl/>
              </w:rPr>
            </w:rPrChange>
          </w:rPr>
          <w:delText>דרגה</w:delText>
        </w:r>
        <w:r w:rsidRPr="00D61A44" w:rsidDel="00E26107">
          <w:rPr>
            <w:rStyle w:val="emailstyle17"/>
            <w:rFonts w:cs="David"/>
            <w:b/>
            <w:bCs/>
            <w:color w:val="auto"/>
            <w:sz w:val="22"/>
            <w:rtl/>
            <w:rPrChange w:id="3820" w:author="Shimon" w:date="2019-08-05T19:07:00Z">
              <w:rPr>
                <w:rStyle w:val="emailstyle17"/>
                <w:rFonts w:cs="David"/>
                <w:color w:val="auto"/>
                <w:sz w:val="22"/>
                <w:rtl/>
              </w:rPr>
            </w:rPrChange>
          </w:rPr>
          <w:delText xml:space="preserve"> 46+, </w:delText>
        </w:r>
        <w:r w:rsidRPr="00D61A44" w:rsidDel="00E26107">
          <w:rPr>
            <w:rStyle w:val="emailstyle17"/>
            <w:rFonts w:cs="David" w:hint="eastAsia"/>
            <w:b/>
            <w:bCs/>
            <w:color w:val="auto"/>
            <w:sz w:val="22"/>
            <w:rtl/>
            <w:rPrChange w:id="3821" w:author="Shimon" w:date="2019-08-05T19:07:00Z">
              <w:rPr>
                <w:rStyle w:val="emailstyle17"/>
                <w:rFonts w:cs="David" w:hint="eastAsia"/>
                <w:color w:val="auto"/>
                <w:sz w:val="22"/>
                <w:rtl/>
              </w:rPr>
            </w:rPrChange>
          </w:rPr>
          <w:delText>ולמע</w:delText>
        </w:r>
      </w:del>
      <w:del w:id="3822" w:author="Shimon" w:date="2019-07-28T12:48:00Z">
        <w:r w:rsidRPr="00D61A44" w:rsidDel="001D0516">
          <w:rPr>
            <w:rStyle w:val="emailstyle17"/>
            <w:rFonts w:cs="David" w:hint="eastAsia"/>
            <w:b/>
            <w:bCs/>
            <w:color w:val="auto"/>
            <w:sz w:val="22"/>
            <w:rtl/>
            <w:rPrChange w:id="3823" w:author="Shimon" w:date="2019-08-05T19:07:00Z">
              <w:rPr>
                <w:rStyle w:val="emailstyle17"/>
                <w:rFonts w:cs="David" w:hint="eastAsia"/>
                <w:color w:val="auto"/>
                <w:sz w:val="22"/>
                <w:rtl/>
              </w:rPr>
            </w:rPrChange>
          </w:rPr>
          <w:delText>צ</w:delText>
        </w:r>
      </w:del>
      <w:del w:id="3824" w:author="Shimon" w:date="2019-07-30T18:46:00Z">
        <w:r w:rsidRPr="00D61A44" w:rsidDel="00E26107">
          <w:rPr>
            <w:rStyle w:val="emailstyle17"/>
            <w:rFonts w:cs="David" w:hint="eastAsia"/>
            <w:b/>
            <w:bCs/>
            <w:color w:val="auto"/>
            <w:sz w:val="22"/>
            <w:rtl/>
            <w:rPrChange w:id="3825" w:author="Shimon" w:date="2019-08-05T19:07:00Z">
              <w:rPr>
                <w:rStyle w:val="emailstyle17"/>
                <w:rFonts w:cs="David" w:hint="eastAsia"/>
                <w:color w:val="auto"/>
                <w:sz w:val="22"/>
                <w:rtl/>
              </w:rPr>
            </w:rPrChange>
          </w:rPr>
          <w:delText>ר</w:delText>
        </w:r>
        <w:r w:rsidRPr="00D61A44" w:rsidDel="00E26107">
          <w:rPr>
            <w:rStyle w:val="emailstyle17"/>
            <w:rFonts w:cs="David"/>
            <w:b/>
            <w:bCs/>
            <w:color w:val="auto"/>
            <w:sz w:val="22"/>
            <w:rtl/>
            <w:rPrChange w:id="3826" w:author="Shimon" w:date="2019-08-05T19:07:00Z">
              <w:rPr>
                <w:rStyle w:val="emailstyle17"/>
                <w:rFonts w:cs="David"/>
                <w:color w:val="auto"/>
                <w:sz w:val="22"/>
                <w:rtl/>
              </w:rPr>
            </w:rPrChange>
          </w:rPr>
          <w:delText xml:space="preserve"> – 45+.</w:delText>
        </w:r>
      </w:del>
    </w:p>
    <w:p w14:paraId="7EDBACD2" w14:textId="17C7CF17" w:rsidR="00D85373" w:rsidRPr="00D61A44" w:rsidDel="00D87433" w:rsidRDefault="00D85373" w:rsidP="00D61A44">
      <w:pPr>
        <w:pStyle w:val="11"/>
        <w:tabs>
          <w:tab w:val="num" w:pos="806"/>
          <w:tab w:val="left" w:pos="1250"/>
        </w:tabs>
        <w:spacing w:before="0" w:after="240" w:line="360" w:lineRule="auto"/>
        <w:ind w:left="1250" w:firstLine="0"/>
        <w:rPr>
          <w:del w:id="3827" w:author="Shimon" w:date="2019-08-05T18:53:00Z"/>
          <w:rStyle w:val="emailstyle17"/>
          <w:rFonts w:cs="David"/>
          <w:b/>
          <w:bCs/>
          <w:color w:val="auto"/>
          <w:sz w:val="22"/>
          <w:rPrChange w:id="3828" w:author="Shimon" w:date="2019-08-05T19:07:00Z">
            <w:rPr>
              <w:del w:id="3829" w:author="Shimon" w:date="2019-08-05T18:53:00Z"/>
              <w:rStyle w:val="emailstyle17"/>
              <w:rFonts w:cs="David"/>
              <w:color w:val="auto"/>
              <w:sz w:val="22"/>
            </w:rPr>
          </w:rPrChange>
        </w:rPr>
      </w:pPr>
      <w:del w:id="3830" w:author="Shimon" w:date="2019-08-05T15:44:00Z">
        <w:r w:rsidRPr="00D61A44" w:rsidDel="006F4405">
          <w:rPr>
            <w:rStyle w:val="emailstyle17"/>
            <w:rFonts w:cs="David"/>
            <w:b/>
            <w:bCs/>
            <w:color w:val="auto"/>
            <w:sz w:val="22"/>
            <w:rtl/>
          </w:rPr>
          <w:delText>(בנוסף)</w:delText>
        </w:r>
      </w:del>
      <w:del w:id="3831" w:author="Shimon" w:date="2019-08-05T15:45:00Z">
        <w:r w:rsidRPr="00D61A44" w:rsidDel="006F4405">
          <w:rPr>
            <w:rStyle w:val="emailstyle17"/>
            <w:rFonts w:cs="David"/>
            <w:b/>
            <w:bCs/>
            <w:color w:val="auto"/>
            <w:sz w:val="22"/>
            <w:rtl/>
          </w:rPr>
          <w:delText xml:space="preserve"> </w:delText>
        </w:r>
        <w:r w:rsidRPr="00D61A44" w:rsidDel="006F4405">
          <w:rPr>
            <w:rStyle w:val="emailstyle17"/>
            <w:rFonts w:cs="David" w:hint="eastAsia"/>
            <w:b/>
            <w:bCs/>
            <w:color w:val="auto"/>
            <w:sz w:val="22"/>
            <w:rtl/>
          </w:rPr>
          <w:delText>עבור</w:delText>
        </w:r>
        <w:r w:rsidRPr="00D61A44" w:rsidDel="006F4405">
          <w:rPr>
            <w:rStyle w:val="emailstyle17"/>
            <w:rFonts w:cs="David"/>
            <w:b/>
            <w:bCs/>
            <w:color w:val="auto"/>
            <w:sz w:val="22"/>
            <w:rtl/>
          </w:rPr>
          <w:delText xml:space="preserve"> </w:delText>
        </w:r>
        <w:r w:rsidRPr="00D61A44" w:rsidDel="006F4405">
          <w:rPr>
            <w:rStyle w:val="emailstyle17"/>
            <w:rFonts w:cs="David" w:hint="eastAsia"/>
            <w:b/>
            <w:bCs/>
            <w:color w:val="auto"/>
            <w:sz w:val="22"/>
            <w:rtl/>
          </w:rPr>
          <w:delText>כל</w:delText>
        </w:r>
        <w:r w:rsidRPr="00D61A44" w:rsidDel="006F4405">
          <w:rPr>
            <w:rStyle w:val="emailstyle17"/>
            <w:rFonts w:cs="David"/>
            <w:b/>
            <w:bCs/>
            <w:color w:val="auto"/>
            <w:sz w:val="22"/>
            <w:rtl/>
          </w:rPr>
          <w:delText xml:space="preserve"> </w:delText>
        </w:r>
        <w:r w:rsidRPr="00D61A44" w:rsidDel="006F4405">
          <w:rPr>
            <w:rStyle w:val="emailstyle17"/>
            <w:rFonts w:cs="David" w:hint="eastAsia"/>
            <w:b/>
            <w:bCs/>
            <w:color w:val="auto"/>
            <w:sz w:val="22"/>
            <w:rtl/>
          </w:rPr>
          <w:delText>שנת</w:delText>
        </w:r>
        <w:r w:rsidRPr="00D61A44" w:rsidDel="006F4405">
          <w:rPr>
            <w:rStyle w:val="emailstyle17"/>
            <w:rFonts w:cs="David"/>
            <w:b/>
            <w:bCs/>
            <w:color w:val="auto"/>
            <w:sz w:val="22"/>
            <w:rtl/>
          </w:rPr>
          <w:delText xml:space="preserve"> </w:delText>
        </w:r>
        <w:r w:rsidRPr="00D61A44" w:rsidDel="006F4405">
          <w:rPr>
            <w:rStyle w:val="emailstyle17"/>
            <w:rFonts w:cs="David" w:hint="eastAsia"/>
            <w:b/>
            <w:bCs/>
            <w:color w:val="auto"/>
            <w:sz w:val="22"/>
            <w:rtl/>
          </w:rPr>
          <w:delText>שירות</w:delText>
        </w:r>
        <w:r w:rsidRPr="00D61A44" w:rsidDel="006F4405">
          <w:rPr>
            <w:rStyle w:val="emailstyle17"/>
            <w:rFonts w:cs="David"/>
            <w:b/>
            <w:bCs/>
            <w:color w:val="auto"/>
            <w:sz w:val="22"/>
            <w:rtl/>
          </w:rPr>
          <w:delText xml:space="preserve"> </w:delText>
        </w:r>
        <w:r w:rsidRPr="00D61A44" w:rsidDel="006F4405">
          <w:rPr>
            <w:rStyle w:val="emailstyle17"/>
            <w:rFonts w:cs="David" w:hint="eastAsia"/>
            <w:b/>
            <w:bCs/>
            <w:color w:val="auto"/>
            <w:sz w:val="22"/>
            <w:rtl/>
          </w:rPr>
          <w:delText>בחוזה</w:delText>
        </w:r>
        <w:r w:rsidRPr="00D61A44" w:rsidDel="006F4405">
          <w:rPr>
            <w:rStyle w:val="emailstyle17"/>
            <w:rFonts w:cs="David"/>
            <w:b/>
            <w:bCs/>
            <w:color w:val="auto"/>
            <w:sz w:val="22"/>
            <w:rtl/>
          </w:rPr>
          <w:delText xml:space="preserve"> </w:delText>
        </w:r>
        <w:r w:rsidRPr="00D61A44" w:rsidDel="006F4405">
          <w:rPr>
            <w:rStyle w:val="emailstyle17"/>
            <w:rFonts w:cs="David" w:hint="eastAsia"/>
            <w:b/>
            <w:bCs/>
            <w:color w:val="auto"/>
            <w:sz w:val="22"/>
            <w:rtl/>
          </w:rPr>
          <w:delText>בכירים</w:delText>
        </w:r>
        <w:r w:rsidRPr="00D61A44" w:rsidDel="006F4405">
          <w:rPr>
            <w:rStyle w:val="emailstyle17"/>
            <w:rFonts w:cs="David"/>
            <w:b/>
            <w:bCs/>
            <w:color w:val="auto"/>
            <w:sz w:val="22"/>
            <w:rtl/>
            <w:rPrChange w:id="3832" w:author="Shimon" w:date="2019-08-05T19:07:00Z">
              <w:rPr>
                <w:rStyle w:val="emailstyle17"/>
                <w:rFonts w:cs="David"/>
                <w:color w:val="auto"/>
                <w:sz w:val="22"/>
                <w:rtl/>
              </w:rPr>
            </w:rPrChange>
          </w:rPr>
          <w:delText xml:space="preserve"> – 2% בהתאם למשכורתו הקובעת של התובע בחוזה הבכירים. התובע היה אמור לעבוד 24 שנים (עד תום החוזה האחרון) בחוזה בכירים, ובהתאם הוא זכאי לפנסיה בשיעור של 48% בגין תקופה זאת</w:delText>
        </w:r>
      </w:del>
      <w:del w:id="3833" w:author="Shimon" w:date="2019-08-05T18:53:00Z">
        <w:r w:rsidRPr="00D61A44" w:rsidDel="00D87433">
          <w:rPr>
            <w:rStyle w:val="emailstyle17"/>
            <w:rFonts w:cs="David"/>
            <w:b/>
            <w:bCs/>
            <w:color w:val="auto"/>
            <w:sz w:val="22"/>
            <w:rtl/>
            <w:rPrChange w:id="3834" w:author="Shimon" w:date="2019-08-05T19:07:00Z">
              <w:rPr>
                <w:rStyle w:val="emailstyle17"/>
                <w:rFonts w:cs="David"/>
                <w:color w:val="auto"/>
                <w:sz w:val="22"/>
                <w:rtl/>
              </w:rPr>
            </w:rPrChange>
          </w:rPr>
          <w:delText>.</w:delText>
        </w:r>
      </w:del>
    </w:p>
    <w:p w14:paraId="4C81E68E" w14:textId="229E863D" w:rsidR="00D85373" w:rsidRPr="00D61A44" w:rsidDel="000C1ACE" w:rsidRDefault="00D85373">
      <w:pPr>
        <w:pStyle w:val="11"/>
        <w:numPr>
          <w:ilvl w:val="1"/>
          <w:numId w:val="42"/>
        </w:numPr>
        <w:spacing w:before="0" w:line="360" w:lineRule="auto"/>
        <w:ind w:left="522" w:right="794" w:firstLine="0"/>
        <w:rPr>
          <w:del w:id="3835" w:author="Shimon" w:date="2019-08-05T15:22:00Z"/>
          <w:rStyle w:val="emailstyle17"/>
          <w:rFonts w:cs="David"/>
          <w:b/>
          <w:bCs/>
          <w:color w:val="auto"/>
          <w:sz w:val="22"/>
          <w:rPrChange w:id="3836" w:author="Shimon" w:date="2019-08-05T19:07:00Z">
            <w:rPr>
              <w:del w:id="3837" w:author="Shimon" w:date="2019-08-05T15:22:00Z"/>
              <w:rStyle w:val="emailstyle17"/>
              <w:rFonts w:cs="David"/>
              <w:color w:val="auto"/>
              <w:sz w:val="22"/>
            </w:rPr>
          </w:rPrChange>
        </w:rPr>
        <w:pPrChange w:id="3838" w:author="Shimon" w:date="2019-08-05T19:07:00Z">
          <w:pPr>
            <w:pStyle w:val="11"/>
            <w:numPr>
              <w:ilvl w:val="1"/>
              <w:numId w:val="42"/>
            </w:numPr>
            <w:tabs>
              <w:tab w:val="num" w:pos="792"/>
              <w:tab w:val="left" w:pos="1250"/>
            </w:tabs>
            <w:spacing w:before="0" w:after="240" w:line="360" w:lineRule="auto"/>
            <w:ind w:left="1250" w:right="792" w:hanging="720"/>
          </w:pPr>
        </w:pPrChange>
      </w:pPr>
      <w:r w:rsidRPr="00D61A44">
        <w:rPr>
          <w:rStyle w:val="emailstyle17"/>
          <w:rFonts w:cs="David" w:hint="eastAsia"/>
          <w:b/>
          <w:bCs/>
          <w:color w:val="auto"/>
          <w:sz w:val="22"/>
          <w:u w:val="single"/>
          <w:rtl/>
          <w:rPrChange w:id="3839" w:author="Shimon" w:date="2019-08-05T19:07:00Z">
            <w:rPr>
              <w:rStyle w:val="emailstyle17"/>
              <w:rFonts w:cs="David" w:hint="eastAsia"/>
              <w:color w:val="auto"/>
              <w:sz w:val="22"/>
              <w:u w:val="single"/>
              <w:rtl/>
            </w:rPr>
          </w:rPrChange>
        </w:rPr>
        <w:t>לחילופין</w:t>
      </w:r>
      <w:r w:rsidRPr="00D61A44">
        <w:rPr>
          <w:rStyle w:val="emailstyle17"/>
          <w:rFonts w:cs="David"/>
          <w:b/>
          <w:bCs/>
          <w:color w:val="auto"/>
          <w:sz w:val="22"/>
          <w:rtl/>
          <w:rPrChange w:id="3840" w:author="Shimon" w:date="2019-08-05T19:07:00Z">
            <w:rPr>
              <w:rStyle w:val="emailstyle17"/>
              <w:rFonts w:cs="David"/>
              <w:color w:val="auto"/>
              <w:sz w:val="22"/>
              <w:rtl/>
            </w:rPr>
          </w:rPrChange>
        </w:rPr>
        <w:t xml:space="preserve"> </w:t>
      </w:r>
      <w:del w:id="3841" w:author="Shimon" w:date="2019-08-05T15:21:00Z">
        <w:r w:rsidRPr="00D61A44" w:rsidDel="000C1ACE">
          <w:rPr>
            <w:rStyle w:val="emailstyle17"/>
            <w:rFonts w:cs="David"/>
            <w:b/>
            <w:bCs/>
            <w:color w:val="auto"/>
            <w:sz w:val="22"/>
            <w:rtl/>
            <w:rPrChange w:id="3842" w:author="Shimon" w:date="2019-08-05T19:07:00Z">
              <w:rPr>
                <w:rStyle w:val="emailstyle17"/>
                <w:rFonts w:cs="David"/>
                <w:color w:val="auto"/>
                <w:sz w:val="22"/>
                <w:rtl/>
              </w:rPr>
            </w:rPrChange>
          </w:rPr>
          <w:delText xml:space="preserve">– </w:delText>
        </w:r>
      </w:del>
    </w:p>
    <w:p w14:paraId="36908410" w14:textId="77777777" w:rsidR="000C1ACE" w:rsidRDefault="000C1ACE">
      <w:pPr>
        <w:pStyle w:val="11"/>
        <w:numPr>
          <w:ilvl w:val="1"/>
          <w:numId w:val="42"/>
        </w:numPr>
        <w:spacing w:before="0" w:line="360" w:lineRule="auto"/>
        <w:ind w:left="522" w:right="794" w:firstLine="0"/>
        <w:rPr>
          <w:ins w:id="3843" w:author="Shimon" w:date="2019-08-05T15:22:00Z"/>
          <w:rStyle w:val="emailstyle17"/>
          <w:rFonts w:cs="David"/>
          <w:color w:val="auto"/>
          <w:sz w:val="22"/>
        </w:rPr>
        <w:pPrChange w:id="3844" w:author="Shimon" w:date="2019-08-05T19:07:00Z">
          <w:pPr>
            <w:pStyle w:val="11"/>
            <w:tabs>
              <w:tab w:val="left" w:pos="1250"/>
            </w:tabs>
            <w:spacing w:before="0" w:after="240" w:line="360" w:lineRule="auto"/>
            <w:ind w:left="1250" w:firstLine="0"/>
          </w:pPr>
        </w:pPrChange>
      </w:pPr>
    </w:p>
    <w:p w14:paraId="0603A50A" w14:textId="5FD965C7" w:rsidR="004202A9" w:rsidRDefault="00D85373">
      <w:pPr>
        <w:pStyle w:val="11"/>
        <w:tabs>
          <w:tab w:val="left" w:pos="1250"/>
        </w:tabs>
        <w:spacing w:before="0" w:after="120" w:line="360" w:lineRule="auto"/>
        <w:ind w:left="1247" w:firstLine="0"/>
        <w:rPr>
          <w:ins w:id="3845" w:author="Shimon" w:date="2019-08-05T16:07:00Z"/>
          <w:rStyle w:val="emailstyle17"/>
          <w:rFonts w:cs="David"/>
          <w:color w:val="auto"/>
          <w:sz w:val="22"/>
          <w:rtl/>
        </w:rPr>
        <w:pPrChange w:id="3846" w:author="Shimon" w:date="2019-08-05T19:07:00Z">
          <w:pPr>
            <w:pStyle w:val="11"/>
            <w:tabs>
              <w:tab w:val="left" w:pos="1250"/>
            </w:tabs>
            <w:spacing w:before="0" w:after="240" w:line="360" w:lineRule="auto"/>
            <w:ind w:left="1250" w:firstLine="0"/>
          </w:pPr>
        </w:pPrChange>
      </w:pPr>
      <w:r w:rsidRPr="000C1ACE">
        <w:rPr>
          <w:rStyle w:val="emailstyle17"/>
          <w:rFonts w:cs="David" w:hint="eastAsia"/>
          <w:color w:val="auto"/>
          <w:sz w:val="22"/>
          <w:rtl/>
        </w:rPr>
        <w:t>ככל</w:t>
      </w:r>
      <w:r w:rsidRPr="000C1ACE">
        <w:rPr>
          <w:rStyle w:val="emailstyle17"/>
          <w:rFonts w:cs="David"/>
          <w:color w:val="auto"/>
          <w:sz w:val="22"/>
          <w:rtl/>
        </w:rPr>
        <w:t xml:space="preserve"> שבית הדין הנכבד יקבע כי התובע אינו זכאי לפנסיה בגין יתרת תקופת החוזה הקצוב </w:t>
      </w:r>
      <w:ins w:id="3847" w:author="Shimon" w:date="2019-08-05T16:11:00Z">
        <w:r w:rsidR="00413E54">
          <w:rPr>
            <w:rStyle w:val="emailstyle17"/>
            <w:rFonts w:cs="David" w:hint="cs"/>
            <w:color w:val="auto"/>
            <w:sz w:val="22"/>
            <w:rtl/>
          </w:rPr>
          <w:t xml:space="preserve">האחרון </w:t>
        </w:r>
      </w:ins>
      <w:r w:rsidRPr="000C1ACE">
        <w:rPr>
          <w:rStyle w:val="emailstyle17"/>
          <w:rFonts w:cs="David"/>
          <w:color w:val="auto"/>
          <w:sz w:val="22"/>
          <w:rtl/>
        </w:rPr>
        <w:t xml:space="preserve">(כלומר – מעבר </w:t>
      </w:r>
      <w:r w:rsidRPr="000C1ACE">
        <w:rPr>
          <w:rStyle w:val="emailstyle17"/>
          <w:rFonts w:cs="David" w:hint="eastAsia"/>
          <w:color w:val="auto"/>
          <w:sz w:val="22"/>
          <w:rtl/>
        </w:rPr>
        <w:t>לחודש</w:t>
      </w:r>
      <w:r w:rsidRPr="000C1ACE">
        <w:rPr>
          <w:rStyle w:val="emailstyle17"/>
          <w:rFonts w:cs="David"/>
          <w:color w:val="auto"/>
          <w:sz w:val="22"/>
          <w:rtl/>
        </w:rPr>
        <w:t xml:space="preserve"> </w:t>
      </w:r>
      <w:r w:rsidRPr="000C1ACE">
        <w:rPr>
          <w:rStyle w:val="emailstyle17"/>
          <w:rFonts w:cs="David" w:hint="eastAsia"/>
          <w:color w:val="auto"/>
          <w:sz w:val="22"/>
          <w:rtl/>
        </w:rPr>
        <w:t>יולי</w:t>
      </w:r>
      <w:r w:rsidRPr="000C1ACE">
        <w:rPr>
          <w:rStyle w:val="emailstyle17"/>
          <w:rFonts w:cs="David"/>
          <w:color w:val="auto"/>
          <w:sz w:val="22"/>
          <w:rtl/>
        </w:rPr>
        <w:t xml:space="preserve"> 2012), </w:t>
      </w:r>
      <w:r w:rsidRPr="000C1ACE">
        <w:rPr>
          <w:rStyle w:val="emailstyle17"/>
          <w:rFonts w:cs="David" w:hint="eastAsia"/>
          <w:color w:val="auto"/>
          <w:sz w:val="22"/>
          <w:rtl/>
        </w:rPr>
        <w:t>זכאי</w:t>
      </w:r>
      <w:r w:rsidRPr="000C1ACE">
        <w:rPr>
          <w:rStyle w:val="emailstyle17"/>
          <w:rFonts w:cs="David"/>
          <w:color w:val="auto"/>
          <w:sz w:val="22"/>
          <w:rtl/>
        </w:rPr>
        <w:t xml:space="preserve"> </w:t>
      </w:r>
      <w:r w:rsidRPr="000C1ACE">
        <w:rPr>
          <w:rStyle w:val="emailstyle17"/>
          <w:rFonts w:cs="David" w:hint="eastAsia"/>
          <w:color w:val="auto"/>
          <w:sz w:val="22"/>
          <w:rtl/>
        </w:rPr>
        <w:t>התובע</w:t>
      </w:r>
      <w:r w:rsidRPr="000C1ACE">
        <w:rPr>
          <w:rStyle w:val="emailstyle17"/>
          <w:rFonts w:cs="David"/>
          <w:color w:val="auto"/>
          <w:sz w:val="22"/>
          <w:rtl/>
        </w:rPr>
        <w:t xml:space="preserve"> לפנסיות כמפורט להלן:</w:t>
      </w:r>
    </w:p>
    <w:p w14:paraId="628CF7F1" w14:textId="34E220B8" w:rsidR="00413E54" w:rsidRDefault="00D85373">
      <w:pPr>
        <w:pStyle w:val="11"/>
        <w:tabs>
          <w:tab w:val="left" w:pos="1250"/>
        </w:tabs>
        <w:spacing w:before="0" w:after="120" w:line="360" w:lineRule="auto"/>
        <w:ind w:left="1247" w:right="357" w:firstLine="0"/>
        <w:rPr>
          <w:ins w:id="3848" w:author="Shimon" w:date="2019-08-05T16:08:00Z"/>
          <w:rStyle w:val="emailstyle17"/>
          <w:rFonts w:cs="David"/>
          <w:color w:val="auto"/>
          <w:sz w:val="22"/>
          <w:rtl/>
        </w:rPr>
        <w:pPrChange w:id="3849" w:author="Shimon" w:date="2019-08-05T19:08:00Z">
          <w:pPr>
            <w:pStyle w:val="11"/>
            <w:tabs>
              <w:tab w:val="left" w:pos="1250"/>
            </w:tabs>
            <w:spacing w:before="0" w:after="240" w:line="360" w:lineRule="auto"/>
            <w:ind w:left="1250" w:firstLine="0"/>
          </w:pPr>
        </w:pPrChange>
      </w:pPr>
      <w:r w:rsidRPr="000C1ACE">
        <w:rPr>
          <w:rStyle w:val="emailstyle17"/>
          <w:rFonts w:cs="David"/>
          <w:color w:val="auto"/>
          <w:sz w:val="22"/>
          <w:rtl/>
        </w:rPr>
        <w:t xml:space="preserve"> </w:t>
      </w:r>
      <w:ins w:id="3850" w:author="Shimon" w:date="2019-08-05T16:08:00Z">
        <w:r w:rsidR="004202A9" w:rsidRPr="000A5092">
          <w:rPr>
            <w:rStyle w:val="emailstyle17"/>
            <w:rFonts w:cs="David" w:hint="eastAsia"/>
            <w:color w:val="auto"/>
            <w:sz w:val="22"/>
            <w:rtl/>
          </w:rPr>
          <w:t>עבור</w:t>
        </w:r>
        <w:r w:rsidR="004202A9" w:rsidRPr="000A5092">
          <w:rPr>
            <w:rStyle w:val="emailstyle17"/>
            <w:rFonts w:cs="David"/>
            <w:color w:val="auto"/>
            <w:sz w:val="22"/>
            <w:rtl/>
          </w:rPr>
          <w:t xml:space="preserve"> </w:t>
        </w:r>
        <w:r w:rsidR="004202A9" w:rsidRPr="000A5092">
          <w:rPr>
            <w:rStyle w:val="emailstyle17"/>
            <w:rFonts w:cs="David" w:hint="eastAsia"/>
            <w:color w:val="auto"/>
            <w:sz w:val="22"/>
            <w:rtl/>
          </w:rPr>
          <w:t>שנ</w:t>
        </w:r>
        <w:r w:rsidR="004202A9" w:rsidRPr="000A5092">
          <w:rPr>
            <w:rStyle w:val="emailstyle17"/>
            <w:rFonts w:cs="David" w:hint="cs"/>
            <w:color w:val="auto"/>
            <w:sz w:val="22"/>
            <w:rtl/>
          </w:rPr>
          <w:t>ו</w:t>
        </w:r>
        <w:r w:rsidR="004202A9" w:rsidRPr="000A5092">
          <w:rPr>
            <w:rStyle w:val="emailstyle17"/>
            <w:rFonts w:cs="David" w:hint="eastAsia"/>
            <w:color w:val="auto"/>
            <w:sz w:val="22"/>
            <w:rtl/>
          </w:rPr>
          <w:t>ת</w:t>
        </w:r>
        <w:r w:rsidR="004202A9" w:rsidRPr="000A5092">
          <w:rPr>
            <w:rStyle w:val="emailstyle17"/>
            <w:rFonts w:cs="David"/>
            <w:color w:val="auto"/>
            <w:sz w:val="22"/>
            <w:rtl/>
          </w:rPr>
          <w:t xml:space="preserve"> </w:t>
        </w:r>
        <w:r w:rsidR="004202A9" w:rsidRPr="000A5092">
          <w:rPr>
            <w:rStyle w:val="emailstyle17"/>
            <w:rFonts w:cs="David" w:hint="eastAsia"/>
            <w:color w:val="auto"/>
            <w:sz w:val="22"/>
            <w:rtl/>
          </w:rPr>
          <w:t>שירות</w:t>
        </w:r>
        <w:r w:rsidR="004202A9" w:rsidRPr="000A5092">
          <w:rPr>
            <w:rStyle w:val="emailstyle17"/>
            <w:rFonts w:cs="David"/>
            <w:color w:val="auto"/>
            <w:sz w:val="22"/>
            <w:rtl/>
          </w:rPr>
          <w:t xml:space="preserve"> </w:t>
        </w:r>
        <w:r w:rsidR="004202A9" w:rsidRPr="000A5092">
          <w:rPr>
            <w:rStyle w:val="emailstyle17"/>
            <w:rFonts w:cs="David" w:hint="eastAsia"/>
            <w:color w:val="auto"/>
            <w:sz w:val="22"/>
            <w:rtl/>
          </w:rPr>
          <w:t>בחוזה</w:t>
        </w:r>
        <w:r w:rsidR="004202A9" w:rsidRPr="000A5092">
          <w:rPr>
            <w:rStyle w:val="emailstyle17"/>
            <w:rFonts w:cs="David"/>
            <w:color w:val="auto"/>
            <w:sz w:val="22"/>
            <w:rtl/>
          </w:rPr>
          <w:t xml:space="preserve"> </w:t>
        </w:r>
        <w:r w:rsidR="004202A9" w:rsidRPr="000A5092">
          <w:rPr>
            <w:rStyle w:val="emailstyle17"/>
            <w:rFonts w:cs="David" w:hint="eastAsia"/>
            <w:color w:val="auto"/>
            <w:sz w:val="22"/>
            <w:rtl/>
          </w:rPr>
          <w:t>בכירים</w:t>
        </w:r>
        <w:r w:rsidR="004202A9" w:rsidRPr="000A5092">
          <w:rPr>
            <w:rStyle w:val="emailstyle17"/>
            <w:rFonts w:cs="David" w:hint="cs"/>
            <w:color w:val="auto"/>
            <w:sz w:val="22"/>
            <w:rtl/>
          </w:rPr>
          <w:t xml:space="preserve"> (22 שנים ועוד ארבעה חודשים) </w:t>
        </w:r>
        <w:r w:rsidR="004202A9" w:rsidRPr="000A5092">
          <w:rPr>
            <w:rStyle w:val="emailstyle17"/>
            <w:rFonts w:cs="David"/>
            <w:color w:val="auto"/>
            <w:sz w:val="22"/>
            <w:rtl/>
          </w:rPr>
          <w:t>–</w:t>
        </w:r>
        <w:r w:rsidR="004202A9" w:rsidRPr="000A5092">
          <w:rPr>
            <w:rStyle w:val="emailstyle17"/>
            <w:rFonts w:cs="David" w:hint="cs"/>
            <w:color w:val="auto"/>
            <w:sz w:val="22"/>
            <w:rtl/>
          </w:rPr>
          <w:t>4</w:t>
        </w:r>
        <w:r w:rsidR="004202A9">
          <w:rPr>
            <w:rStyle w:val="emailstyle17"/>
            <w:rFonts w:cs="David" w:hint="cs"/>
            <w:color w:val="auto"/>
            <w:sz w:val="22"/>
            <w:rtl/>
          </w:rPr>
          <w:t>4.67% מהמשכורת המעודכנת לפי החוזה</w:t>
        </w:r>
      </w:ins>
      <w:ins w:id="3851" w:author="Shimon" w:date="2019-08-05T19:07:00Z">
        <w:r w:rsidR="00D61A44">
          <w:rPr>
            <w:rStyle w:val="emailstyle17"/>
            <w:rFonts w:cs="David" w:hint="cs"/>
            <w:color w:val="auto"/>
            <w:sz w:val="22"/>
            <w:rtl/>
          </w:rPr>
          <w:t>,</w:t>
        </w:r>
      </w:ins>
    </w:p>
    <w:p w14:paraId="2E76AF94" w14:textId="7AF338DD" w:rsidR="00D85373" w:rsidRPr="000C1ACE" w:rsidRDefault="00413E54">
      <w:pPr>
        <w:pStyle w:val="11"/>
        <w:tabs>
          <w:tab w:val="left" w:pos="1250"/>
        </w:tabs>
        <w:spacing w:before="0" w:after="240" w:line="360" w:lineRule="auto"/>
        <w:ind w:left="1250" w:right="360" w:firstLine="0"/>
        <w:rPr>
          <w:rStyle w:val="emailstyle17"/>
          <w:rFonts w:cs="David"/>
          <w:color w:val="auto"/>
          <w:sz w:val="22"/>
        </w:rPr>
        <w:pPrChange w:id="3852" w:author="Shimon" w:date="2019-08-05T16:10:00Z">
          <w:pPr>
            <w:pStyle w:val="11"/>
            <w:tabs>
              <w:tab w:val="left" w:pos="1250"/>
            </w:tabs>
            <w:spacing w:before="0" w:after="240" w:line="360" w:lineRule="auto"/>
            <w:ind w:left="1250" w:firstLine="0"/>
          </w:pPr>
        </w:pPrChange>
      </w:pPr>
      <w:ins w:id="3853" w:author="Shimon" w:date="2019-08-05T16:09:00Z">
        <w:r>
          <w:rPr>
            <w:rStyle w:val="emailstyle17"/>
            <w:rFonts w:cs="David" w:hint="cs"/>
            <w:color w:val="auto"/>
            <w:sz w:val="22"/>
            <w:rtl/>
          </w:rPr>
          <w:t xml:space="preserve">היתרה (בנוסף): </w:t>
        </w:r>
      </w:ins>
      <w:r w:rsidR="00D85373" w:rsidRPr="000C1ACE">
        <w:rPr>
          <w:rStyle w:val="emailstyle17"/>
          <w:rFonts w:cs="David" w:hint="eastAsia"/>
          <w:color w:val="auto"/>
          <w:sz w:val="22"/>
          <w:rtl/>
        </w:rPr>
        <w:t>עבור</w:t>
      </w:r>
      <w:r w:rsidR="00D85373" w:rsidRPr="000C1ACE">
        <w:rPr>
          <w:rStyle w:val="emailstyle17"/>
          <w:rFonts w:cs="David"/>
          <w:color w:val="auto"/>
          <w:sz w:val="22"/>
          <w:rtl/>
        </w:rPr>
        <w:t xml:space="preserve"> </w:t>
      </w:r>
      <w:r w:rsidR="00D85373" w:rsidRPr="000C1ACE">
        <w:rPr>
          <w:rStyle w:val="emailstyle17"/>
          <w:rFonts w:cs="David" w:hint="eastAsia"/>
          <w:color w:val="auto"/>
          <w:sz w:val="22"/>
          <w:rtl/>
        </w:rPr>
        <w:t>שנות</w:t>
      </w:r>
      <w:r w:rsidR="00D85373" w:rsidRPr="000C1ACE">
        <w:rPr>
          <w:rStyle w:val="emailstyle17"/>
          <w:rFonts w:cs="David"/>
          <w:color w:val="auto"/>
          <w:sz w:val="22"/>
          <w:rtl/>
        </w:rPr>
        <w:t xml:space="preserve"> </w:t>
      </w:r>
      <w:r w:rsidR="00D85373" w:rsidRPr="000C1ACE">
        <w:rPr>
          <w:rStyle w:val="emailstyle17"/>
          <w:rFonts w:cs="David" w:hint="eastAsia"/>
          <w:color w:val="auto"/>
          <w:sz w:val="22"/>
          <w:rtl/>
        </w:rPr>
        <w:t>השירות</w:t>
      </w:r>
      <w:r w:rsidR="00D85373" w:rsidRPr="000C1ACE">
        <w:rPr>
          <w:rStyle w:val="emailstyle17"/>
          <w:rFonts w:cs="David"/>
          <w:color w:val="auto"/>
          <w:sz w:val="22"/>
          <w:rtl/>
        </w:rPr>
        <w:t xml:space="preserve"> </w:t>
      </w:r>
      <w:r w:rsidR="00D85373" w:rsidRPr="000C1ACE">
        <w:rPr>
          <w:rStyle w:val="emailstyle17"/>
          <w:rFonts w:cs="David" w:hint="eastAsia"/>
          <w:color w:val="auto"/>
          <w:sz w:val="22"/>
          <w:rtl/>
        </w:rPr>
        <w:t>לפי</w:t>
      </w:r>
      <w:r w:rsidR="00D85373" w:rsidRPr="000C1ACE">
        <w:rPr>
          <w:rStyle w:val="emailstyle17"/>
          <w:rFonts w:cs="David"/>
          <w:color w:val="auto"/>
          <w:sz w:val="22"/>
          <w:rtl/>
        </w:rPr>
        <w:t xml:space="preserve"> </w:t>
      </w:r>
      <w:r w:rsidR="00D85373" w:rsidRPr="000C1ACE">
        <w:rPr>
          <w:rStyle w:val="emailstyle17"/>
          <w:rFonts w:cs="David" w:hint="eastAsia"/>
          <w:color w:val="auto"/>
          <w:sz w:val="22"/>
          <w:rtl/>
        </w:rPr>
        <w:t>כתב</w:t>
      </w:r>
      <w:r w:rsidR="00D85373" w:rsidRPr="000C1ACE">
        <w:rPr>
          <w:rStyle w:val="emailstyle17"/>
          <w:rFonts w:cs="David"/>
          <w:color w:val="auto"/>
          <w:sz w:val="22"/>
          <w:rtl/>
        </w:rPr>
        <w:t xml:space="preserve"> </w:t>
      </w:r>
      <w:r w:rsidR="00D85373" w:rsidRPr="000C1ACE">
        <w:rPr>
          <w:rStyle w:val="emailstyle17"/>
          <w:rFonts w:cs="David" w:hint="eastAsia"/>
          <w:color w:val="auto"/>
          <w:sz w:val="22"/>
          <w:rtl/>
        </w:rPr>
        <w:t>מינוי</w:t>
      </w:r>
      <w:ins w:id="3854" w:author="Shimon" w:date="2019-08-05T16:09:00Z">
        <w:r>
          <w:rPr>
            <w:rStyle w:val="emailstyle17"/>
            <w:rFonts w:cs="David" w:hint="cs"/>
            <w:color w:val="auto"/>
            <w:sz w:val="22"/>
            <w:rtl/>
          </w:rPr>
          <w:t xml:space="preserve"> (20 שנה וארבעה חודשים)</w:t>
        </w:r>
      </w:ins>
      <w:r w:rsidR="00D85373" w:rsidRPr="000C1ACE">
        <w:rPr>
          <w:rStyle w:val="emailstyle17"/>
          <w:rFonts w:cs="David"/>
          <w:color w:val="auto"/>
          <w:sz w:val="22"/>
          <w:rtl/>
        </w:rPr>
        <w:t xml:space="preserve"> – </w:t>
      </w:r>
      <w:del w:id="3855" w:author="Shimon" w:date="2019-08-05T16:07:00Z">
        <w:r w:rsidR="00D85373" w:rsidRPr="000C1ACE" w:rsidDel="004202A9">
          <w:rPr>
            <w:rStyle w:val="emailstyle17"/>
            <w:rFonts w:cs="David"/>
            <w:color w:val="auto"/>
            <w:sz w:val="22"/>
            <w:rtl/>
          </w:rPr>
          <w:delText>4</w:delText>
        </w:r>
        <w:r w:rsidR="00534482" w:rsidRPr="000C1ACE" w:rsidDel="004202A9">
          <w:rPr>
            <w:rStyle w:val="emailstyle17"/>
            <w:rFonts w:cs="David"/>
            <w:color w:val="auto"/>
            <w:sz w:val="22"/>
            <w:rtl/>
          </w:rPr>
          <w:delText>2</w:delText>
        </w:r>
      </w:del>
      <w:ins w:id="3856" w:author="Shimon" w:date="2019-08-05T16:07:00Z">
        <w:r w:rsidR="004202A9" w:rsidRPr="000C1ACE">
          <w:rPr>
            <w:rStyle w:val="emailstyle17"/>
            <w:rFonts w:cs="David"/>
            <w:color w:val="auto"/>
            <w:sz w:val="22"/>
            <w:rtl/>
          </w:rPr>
          <w:t>4</w:t>
        </w:r>
        <w:r w:rsidR="004202A9">
          <w:rPr>
            <w:rStyle w:val="emailstyle17"/>
            <w:rFonts w:cs="David" w:hint="cs"/>
            <w:color w:val="auto"/>
            <w:sz w:val="22"/>
            <w:rtl/>
          </w:rPr>
          <w:t>0</w:t>
        </w:r>
      </w:ins>
      <w:r w:rsidR="00D85373" w:rsidRPr="000C1ACE">
        <w:rPr>
          <w:rStyle w:val="emailstyle17"/>
          <w:rFonts w:cs="David"/>
          <w:color w:val="auto"/>
          <w:sz w:val="22"/>
          <w:rtl/>
        </w:rPr>
        <w:t>.66%</w:t>
      </w:r>
      <w:ins w:id="3857" w:author="Shimon" w:date="2019-08-05T16:10:00Z">
        <w:r>
          <w:rPr>
            <w:rStyle w:val="emailstyle17"/>
            <w:rFonts w:cs="David" w:hint="cs"/>
            <w:color w:val="auto"/>
            <w:sz w:val="22"/>
            <w:rtl/>
          </w:rPr>
          <w:t xml:space="preserve"> מהמשכורת המעודכנת בדרגה +45 בדרוג המח"ר, בשיא הותק.</w:t>
        </w:r>
      </w:ins>
      <w:del w:id="3858" w:author="Shimon" w:date="2019-08-05T16:10:00Z">
        <w:r w:rsidR="00D85373" w:rsidRPr="000C1ACE" w:rsidDel="00413E54">
          <w:rPr>
            <w:rStyle w:val="emailstyle17"/>
            <w:rFonts w:cs="David"/>
            <w:color w:val="auto"/>
            <w:sz w:val="22"/>
            <w:rtl/>
          </w:rPr>
          <w:delText>;</w:delText>
        </w:r>
      </w:del>
      <w:del w:id="3859" w:author="Shimon" w:date="2019-08-05T16:09:00Z">
        <w:r w:rsidR="00D85373" w:rsidRPr="000C1ACE" w:rsidDel="00413E54">
          <w:rPr>
            <w:rStyle w:val="emailstyle17"/>
            <w:rFonts w:cs="David"/>
            <w:color w:val="auto"/>
            <w:sz w:val="22"/>
            <w:rtl/>
          </w:rPr>
          <w:delText xml:space="preserve"> (בנוסף)</w:delText>
        </w:r>
      </w:del>
      <w:r w:rsidR="00D85373" w:rsidRPr="000C1ACE">
        <w:rPr>
          <w:rStyle w:val="emailstyle17"/>
          <w:rFonts w:cs="David"/>
          <w:color w:val="auto"/>
          <w:sz w:val="22"/>
          <w:rtl/>
        </w:rPr>
        <w:t xml:space="preserve"> </w:t>
      </w:r>
      <w:del w:id="3860" w:author="Shimon" w:date="2019-08-05T16:08:00Z">
        <w:r w:rsidR="00D85373" w:rsidRPr="000C1ACE" w:rsidDel="004202A9">
          <w:rPr>
            <w:rStyle w:val="emailstyle17"/>
            <w:rFonts w:cs="David" w:hint="eastAsia"/>
            <w:color w:val="auto"/>
            <w:sz w:val="22"/>
            <w:rtl/>
          </w:rPr>
          <w:delText>עבור</w:delText>
        </w:r>
        <w:r w:rsidR="00D85373" w:rsidRPr="000C1ACE" w:rsidDel="004202A9">
          <w:rPr>
            <w:rStyle w:val="emailstyle17"/>
            <w:rFonts w:cs="David"/>
            <w:color w:val="auto"/>
            <w:sz w:val="22"/>
            <w:rtl/>
          </w:rPr>
          <w:delText xml:space="preserve"> </w:delText>
        </w:r>
        <w:r w:rsidR="00D85373" w:rsidRPr="000C1ACE" w:rsidDel="004202A9">
          <w:rPr>
            <w:rStyle w:val="emailstyle17"/>
            <w:rFonts w:cs="David" w:hint="eastAsia"/>
            <w:color w:val="auto"/>
            <w:sz w:val="22"/>
            <w:rtl/>
          </w:rPr>
          <w:delText>שנות</w:delText>
        </w:r>
        <w:r w:rsidR="00D85373" w:rsidRPr="000C1ACE" w:rsidDel="004202A9">
          <w:rPr>
            <w:rStyle w:val="emailstyle17"/>
            <w:rFonts w:cs="David"/>
            <w:color w:val="auto"/>
            <w:sz w:val="22"/>
            <w:rtl/>
          </w:rPr>
          <w:delText xml:space="preserve"> </w:delText>
        </w:r>
        <w:r w:rsidR="00D85373" w:rsidRPr="000C1ACE" w:rsidDel="004202A9">
          <w:rPr>
            <w:rStyle w:val="emailstyle17"/>
            <w:rFonts w:cs="David" w:hint="eastAsia"/>
            <w:color w:val="auto"/>
            <w:sz w:val="22"/>
            <w:rtl/>
          </w:rPr>
          <w:delText>שירות</w:delText>
        </w:r>
        <w:r w:rsidR="00D85373" w:rsidRPr="000C1ACE" w:rsidDel="004202A9">
          <w:rPr>
            <w:rStyle w:val="emailstyle17"/>
            <w:rFonts w:cs="David"/>
            <w:color w:val="auto"/>
            <w:sz w:val="22"/>
            <w:rtl/>
          </w:rPr>
          <w:delText xml:space="preserve"> </w:delText>
        </w:r>
        <w:r w:rsidR="00D85373" w:rsidRPr="000C1ACE" w:rsidDel="004202A9">
          <w:rPr>
            <w:rStyle w:val="emailstyle17"/>
            <w:rFonts w:cs="David" w:hint="eastAsia"/>
            <w:color w:val="auto"/>
            <w:sz w:val="22"/>
            <w:rtl/>
          </w:rPr>
          <w:delText>בחוזה</w:delText>
        </w:r>
        <w:r w:rsidR="00D85373" w:rsidRPr="000C1ACE" w:rsidDel="004202A9">
          <w:rPr>
            <w:rStyle w:val="emailstyle17"/>
            <w:rFonts w:cs="David"/>
            <w:color w:val="auto"/>
            <w:sz w:val="22"/>
            <w:rtl/>
          </w:rPr>
          <w:delText xml:space="preserve"> </w:delText>
        </w:r>
        <w:r w:rsidR="00D85373" w:rsidRPr="000C1ACE" w:rsidDel="004202A9">
          <w:rPr>
            <w:rStyle w:val="emailstyle17"/>
            <w:rFonts w:cs="David" w:hint="eastAsia"/>
            <w:color w:val="auto"/>
            <w:sz w:val="22"/>
            <w:rtl/>
          </w:rPr>
          <w:delText>בכירים</w:delText>
        </w:r>
        <w:r w:rsidR="00D85373" w:rsidRPr="000C1ACE" w:rsidDel="004202A9">
          <w:rPr>
            <w:rStyle w:val="emailstyle17"/>
            <w:rFonts w:cs="David"/>
            <w:color w:val="auto"/>
            <w:sz w:val="22"/>
            <w:rtl/>
          </w:rPr>
          <w:delText xml:space="preserve"> (22 שנים ועוד ארבעה חודשים) –44.67%.</w:delText>
        </w:r>
      </w:del>
    </w:p>
    <w:p w14:paraId="1A3A7A03" w14:textId="77777777" w:rsidR="00D85373" w:rsidRPr="00D61A44" w:rsidRDefault="00D85373">
      <w:pPr>
        <w:pStyle w:val="11"/>
        <w:numPr>
          <w:ilvl w:val="1"/>
          <w:numId w:val="42"/>
        </w:numPr>
        <w:tabs>
          <w:tab w:val="left" w:pos="1250"/>
        </w:tabs>
        <w:spacing w:before="0" w:after="120" w:line="360" w:lineRule="auto"/>
        <w:ind w:left="1247" w:right="794" w:hanging="720"/>
        <w:rPr>
          <w:rStyle w:val="emailstyle17"/>
          <w:rFonts w:cs="David"/>
          <w:color w:val="auto"/>
          <w:sz w:val="22"/>
        </w:rPr>
        <w:pPrChange w:id="3861" w:author="Shimon" w:date="2019-08-05T19:08:00Z">
          <w:pPr>
            <w:pStyle w:val="11"/>
            <w:numPr>
              <w:ilvl w:val="1"/>
              <w:numId w:val="42"/>
            </w:numPr>
            <w:tabs>
              <w:tab w:val="num" w:pos="792"/>
              <w:tab w:val="left" w:pos="1250"/>
            </w:tabs>
            <w:spacing w:before="0" w:after="240" w:line="360" w:lineRule="auto"/>
            <w:ind w:left="1250" w:right="792" w:hanging="720"/>
          </w:pPr>
        </w:pPrChange>
      </w:pPr>
      <w:r w:rsidRPr="00D61A44">
        <w:rPr>
          <w:rStyle w:val="emailstyle17"/>
          <w:rFonts w:cs="David" w:hint="eastAsia"/>
          <w:b/>
          <w:bCs/>
          <w:color w:val="auto"/>
          <w:sz w:val="22"/>
          <w:u w:val="single"/>
          <w:rtl/>
          <w:rPrChange w:id="3862" w:author="Shimon" w:date="2019-08-05T19:08:00Z">
            <w:rPr>
              <w:rStyle w:val="emailstyle17"/>
              <w:rFonts w:cs="David" w:hint="eastAsia"/>
              <w:color w:val="auto"/>
              <w:sz w:val="22"/>
              <w:u w:val="single"/>
              <w:rtl/>
            </w:rPr>
          </w:rPrChange>
        </w:rPr>
        <w:t>לחילופי</w:t>
      </w:r>
      <w:r w:rsidRPr="00D61A44">
        <w:rPr>
          <w:rStyle w:val="emailstyle17"/>
          <w:rFonts w:cs="David"/>
          <w:b/>
          <w:bCs/>
          <w:color w:val="auto"/>
          <w:sz w:val="22"/>
          <w:u w:val="single"/>
          <w:rtl/>
          <w:rPrChange w:id="3863" w:author="Shimon" w:date="2019-08-05T19:08:00Z">
            <w:rPr>
              <w:rStyle w:val="emailstyle17"/>
              <w:rFonts w:cs="David"/>
              <w:color w:val="auto"/>
              <w:sz w:val="22"/>
              <w:u w:val="single"/>
              <w:rtl/>
            </w:rPr>
          </w:rPrChange>
        </w:rPr>
        <w:t xml:space="preserve"> </w:t>
      </w:r>
      <w:r w:rsidRPr="00D61A44">
        <w:rPr>
          <w:rStyle w:val="emailstyle17"/>
          <w:rFonts w:cs="David" w:hint="eastAsia"/>
          <w:b/>
          <w:bCs/>
          <w:color w:val="auto"/>
          <w:sz w:val="22"/>
          <w:u w:val="single"/>
          <w:rtl/>
          <w:rPrChange w:id="3864" w:author="Shimon" w:date="2019-08-05T19:08:00Z">
            <w:rPr>
              <w:rStyle w:val="emailstyle17"/>
              <w:rFonts w:cs="David" w:hint="eastAsia"/>
              <w:color w:val="auto"/>
              <w:sz w:val="22"/>
              <w:u w:val="single"/>
              <w:rtl/>
            </w:rPr>
          </w:rPrChange>
        </w:rPr>
        <w:t>חילופין</w:t>
      </w:r>
      <w:r w:rsidRPr="00D61A44">
        <w:rPr>
          <w:rStyle w:val="emailstyle17"/>
          <w:rFonts w:cs="David"/>
          <w:b/>
          <w:bCs/>
          <w:color w:val="auto"/>
          <w:sz w:val="22"/>
          <w:rtl/>
          <w:rPrChange w:id="3865" w:author="Shimon" w:date="2019-08-05T19:08:00Z">
            <w:rPr>
              <w:rStyle w:val="emailstyle17"/>
              <w:rFonts w:cs="David"/>
              <w:color w:val="auto"/>
              <w:sz w:val="22"/>
              <w:rtl/>
            </w:rPr>
          </w:rPrChange>
        </w:rPr>
        <w:t xml:space="preserve"> -</w:t>
      </w:r>
      <w:r w:rsidRPr="00D61A44">
        <w:rPr>
          <w:rStyle w:val="emailstyle17"/>
          <w:rFonts w:cs="David"/>
          <w:color w:val="auto"/>
          <w:sz w:val="22"/>
          <w:rtl/>
        </w:rPr>
        <w:t xml:space="preserve"> </w:t>
      </w:r>
    </w:p>
    <w:p w14:paraId="322267EC" w14:textId="2CC8AFCB" w:rsidR="00413E54" w:rsidRDefault="00D85373">
      <w:pPr>
        <w:pStyle w:val="11"/>
        <w:tabs>
          <w:tab w:val="left" w:pos="1250"/>
        </w:tabs>
        <w:spacing w:before="0" w:after="240" w:line="360" w:lineRule="auto"/>
        <w:ind w:left="1250" w:firstLine="0"/>
        <w:rPr>
          <w:ins w:id="3866" w:author="Shimon" w:date="2019-08-05T16:11:00Z"/>
          <w:rStyle w:val="emailstyle17"/>
          <w:rFonts w:cs="David"/>
          <w:color w:val="auto"/>
          <w:sz w:val="22"/>
          <w:rtl/>
        </w:rPr>
        <w:pPrChange w:id="3867" w:author="Shimon" w:date="2019-07-30T18:49:00Z">
          <w:pPr>
            <w:pStyle w:val="11"/>
            <w:tabs>
              <w:tab w:val="left" w:pos="1250"/>
            </w:tabs>
            <w:spacing w:before="0" w:after="240" w:line="360" w:lineRule="auto"/>
            <w:ind w:left="1250" w:firstLine="0"/>
          </w:pPr>
        </w:pPrChange>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w:t>
      </w:r>
      <w:ins w:id="3868" w:author="Shimon" w:date="2019-07-30T18:47:00Z">
        <w:r w:rsidR="00E26107">
          <w:rPr>
            <w:rStyle w:val="emailstyle17"/>
            <w:rFonts w:cs="David" w:hint="cs"/>
            <w:color w:val="auto"/>
            <w:sz w:val="22"/>
            <w:rtl/>
          </w:rPr>
          <w:t xml:space="preserve">הפנסיה </w:t>
        </w:r>
      </w:ins>
      <w:r w:rsidR="00BA4273">
        <w:rPr>
          <w:rStyle w:val="emailstyle17"/>
          <w:rFonts w:cs="David" w:hint="cs"/>
          <w:color w:val="auto"/>
          <w:sz w:val="22"/>
          <w:rtl/>
        </w:rPr>
        <w:t>כפו</w:t>
      </w:r>
      <w:ins w:id="3869" w:author="Shimon" w:date="2019-07-30T18:47:00Z">
        <w:r w:rsidR="00E26107">
          <w:rPr>
            <w:rStyle w:val="emailstyle17"/>
            <w:rFonts w:cs="David" w:hint="cs"/>
            <w:color w:val="auto"/>
            <w:sz w:val="22"/>
            <w:rtl/>
          </w:rPr>
          <w:t>פה</w:t>
        </w:r>
      </w:ins>
      <w:del w:id="3870" w:author="Shimon" w:date="2019-07-30T18:47:00Z">
        <w:r w:rsidR="00BA4273" w:rsidDel="00E26107">
          <w:rPr>
            <w:rStyle w:val="emailstyle17"/>
            <w:rFonts w:cs="David" w:hint="cs"/>
            <w:color w:val="auto"/>
            <w:sz w:val="22"/>
            <w:rtl/>
          </w:rPr>
          <w:delText>ף</w:delText>
        </w:r>
      </w:del>
      <w:r w:rsidR="00BA4273">
        <w:rPr>
          <w:rStyle w:val="emailstyle17"/>
          <w:rFonts w:cs="David" w:hint="cs"/>
          <w:color w:val="auto"/>
          <w:sz w:val="22"/>
          <w:rtl/>
        </w:rPr>
        <w:t xml:space="preserve"> לתקרה של 70% (35 שנות עבודה בלבד), הרי ש</w:t>
      </w:r>
      <w:ins w:id="3871" w:author="Shimon" w:date="2019-08-05T19:12:00Z">
        <w:r w:rsidR="00D61A44">
          <w:rPr>
            <w:rStyle w:val="emailstyle17"/>
            <w:rFonts w:cs="David" w:hint="cs"/>
            <w:color w:val="auto"/>
            <w:sz w:val="22"/>
            <w:rtl/>
          </w:rPr>
          <w:t xml:space="preserve">ע"פ האמור בחוזה, </w:t>
        </w:r>
      </w:ins>
      <w:r w:rsidR="00BA4273">
        <w:rPr>
          <w:rStyle w:val="emailstyle17"/>
          <w:rFonts w:cs="David" w:hint="cs"/>
          <w:color w:val="auto"/>
          <w:sz w:val="22"/>
          <w:rtl/>
        </w:rPr>
        <w:t xml:space="preserve">יש לחשבה כך: </w:t>
      </w:r>
    </w:p>
    <w:p w14:paraId="30FB7123" w14:textId="1C920027" w:rsidR="00D85373" w:rsidRDefault="00BA4273">
      <w:pPr>
        <w:pStyle w:val="11"/>
        <w:tabs>
          <w:tab w:val="left" w:pos="1250"/>
        </w:tabs>
        <w:spacing w:before="0" w:after="120" w:line="360" w:lineRule="auto"/>
        <w:ind w:left="1247" w:firstLine="0"/>
        <w:rPr>
          <w:rStyle w:val="emailstyle17"/>
          <w:rFonts w:cs="David"/>
          <w:color w:val="auto"/>
          <w:sz w:val="22"/>
          <w:rtl/>
        </w:rPr>
        <w:pPrChange w:id="3872" w:author="Shimon" w:date="2019-08-05T19:14:00Z">
          <w:pPr>
            <w:pStyle w:val="11"/>
            <w:tabs>
              <w:tab w:val="left" w:pos="1250"/>
            </w:tabs>
            <w:spacing w:before="0" w:after="240" w:line="360" w:lineRule="auto"/>
            <w:ind w:left="1250" w:firstLine="0"/>
          </w:pPr>
        </w:pPrChange>
      </w:pPr>
      <w:r>
        <w:rPr>
          <w:rStyle w:val="emailstyle17"/>
          <w:rFonts w:cs="David" w:hint="cs"/>
          <w:color w:val="auto"/>
          <w:sz w:val="22"/>
          <w:rtl/>
        </w:rPr>
        <w:t>עבור תקופת עבודה בחוזה בכירים</w:t>
      </w:r>
      <w:ins w:id="3873" w:author="Shimon" w:date="2019-08-05T19:13:00Z">
        <w:r w:rsidR="00D61A44">
          <w:rPr>
            <w:rStyle w:val="emailstyle17"/>
            <w:rFonts w:cs="David" w:hint="cs"/>
            <w:color w:val="auto"/>
            <w:sz w:val="22"/>
            <w:rtl/>
          </w:rPr>
          <w:t xml:space="preserve"> (לפי סעיף 12ב)</w:t>
        </w:r>
      </w:ins>
      <w:ins w:id="3874" w:author="Shimon" w:date="2019-08-05T19:12:00Z">
        <w:r w:rsidR="00D61A44">
          <w:rPr>
            <w:rStyle w:val="emailstyle17"/>
            <w:rFonts w:cs="David" w:hint="cs"/>
            <w:color w:val="auto"/>
            <w:sz w:val="22"/>
            <w:rtl/>
          </w:rPr>
          <w:t>,</w:t>
        </w:r>
      </w:ins>
      <w:del w:id="3875" w:author="Shimon" w:date="2019-08-05T19:14:00Z">
        <w:r w:rsidDel="00D61A44">
          <w:rPr>
            <w:rStyle w:val="emailstyle17"/>
            <w:rFonts w:cs="David" w:hint="cs"/>
            <w:color w:val="auto"/>
            <w:sz w:val="22"/>
            <w:rtl/>
          </w:rPr>
          <w:delText xml:space="preserve"> </w:delText>
        </w:r>
      </w:del>
      <w:r>
        <w:rPr>
          <w:rStyle w:val="emailstyle17"/>
          <w:rFonts w:cs="David"/>
          <w:color w:val="auto"/>
          <w:sz w:val="22"/>
          <w:rtl/>
        </w:rPr>
        <w:t>–</w:t>
      </w:r>
      <w:r>
        <w:rPr>
          <w:rStyle w:val="emailstyle17"/>
          <w:rFonts w:cs="David" w:hint="cs"/>
          <w:color w:val="auto"/>
          <w:sz w:val="22"/>
          <w:rtl/>
        </w:rPr>
        <w:t xml:space="preserve"> 48%</w:t>
      </w:r>
      <w:ins w:id="3876" w:author="Shimon" w:date="2019-07-30T18:47:00Z">
        <w:r w:rsidR="00E26107">
          <w:rPr>
            <w:rStyle w:val="emailstyle17"/>
            <w:rFonts w:cs="David" w:hint="cs"/>
            <w:color w:val="auto"/>
            <w:sz w:val="22"/>
            <w:rtl/>
          </w:rPr>
          <w:t xml:space="preserve"> </w:t>
        </w:r>
      </w:ins>
      <w:ins w:id="3877" w:author="Shimon" w:date="2019-08-05T19:14:00Z">
        <w:r w:rsidR="00D61A44">
          <w:rPr>
            <w:rStyle w:val="emailstyle17"/>
            <w:rFonts w:cs="David" w:hint="cs"/>
            <w:color w:val="auto"/>
            <w:sz w:val="22"/>
            <w:rtl/>
          </w:rPr>
          <w:t xml:space="preserve">(24 שנה כפול 2%) </w:t>
        </w:r>
      </w:ins>
      <w:ins w:id="3878" w:author="Shimon" w:date="2019-07-30T18:47:00Z">
        <w:r w:rsidR="00E26107">
          <w:rPr>
            <w:rStyle w:val="emailstyle17"/>
            <w:rFonts w:cs="David" w:hint="cs"/>
            <w:color w:val="auto"/>
            <w:sz w:val="22"/>
            <w:rtl/>
          </w:rPr>
          <w:t>מ</w:t>
        </w:r>
      </w:ins>
      <w:ins w:id="3879" w:author="Shimon" w:date="2019-07-30T18:48:00Z">
        <w:r w:rsidR="00E26107">
          <w:rPr>
            <w:rStyle w:val="emailstyle17"/>
            <w:rFonts w:cs="David" w:hint="cs"/>
            <w:color w:val="auto"/>
            <w:sz w:val="22"/>
            <w:rtl/>
          </w:rPr>
          <w:t>המשכורת הכוללת המעודכנת לפי החוזה</w:t>
        </w:r>
      </w:ins>
      <w:r>
        <w:rPr>
          <w:rStyle w:val="emailstyle17"/>
          <w:rFonts w:cs="David" w:hint="cs"/>
          <w:color w:val="auto"/>
          <w:sz w:val="22"/>
          <w:rtl/>
        </w:rPr>
        <w:t xml:space="preserve">; </w:t>
      </w:r>
      <w:ins w:id="3880" w:author="Shimon" w:date="2019-07-30T18:48:00Z">
        <w:r w:rsidR="00413E54">
          <w:rPr>
            <w:rStyle w:val="emailstyle17"/>
            <w:rFonts w:cs="David" w:hint="cs"/>
            <w:color w:val="auto"/>
            <w:sz w:val="22"/>
            <w:rtl/>
          </w:rPr>
          <w:t>והיתרה</w:t>
        </w:r>
      </w:ins>
      <w:ins w:id="3881" w:author="Shimon" w:date="2019-08-05T16:14:00Z">
        <w:r w:rsidR="00413E54">
          <w:rPr>
            <w:rStyle w:val="emailstyle17"/>
            <w:rFonts w:cs="David" w:hint="cs"/>
            <w:color w:val="auto"/>
            <w:sz w:val="22"/>
            <w:rtl/>
          </w:rPr>
          <w:t xml:space="preserve"> (השלמה ל-70%)</w:t>
        </w:r>
      </w:ins>
      <w:ins w:id="3882" w:author="Shimon" w:date="2019-07-30T18:48:00Z">
        <w:r w:rsidR="00E26107">
          <w:rPr>
            <w:rStyle w:val="emailstyle17"/>
            <w:rFonts w:cs="David" w:hint="cs"/>
            <w:color w:val="auto"/>
            <w:sz w:val="22"/>
            <w:rtl/>
          </w:rPr>
          <w:t xml:space="preserve"> </w:t>
        </w:r>
      </w:ins>
      <w:r>
        <w:rPr>
          <w:rStyle w:val="emailstyle17"/>
          <w:rFonts w:cs="David" w:hint="cs"/>
          <w:color w:val="auto"/>
          <w:sz w:val="22"/>
          <w:rtl/>
        </w:rPr>
        <w:t xml:space="preserve">עבור תקופת עבודה </w:t>
      </w:r>
      <w:ins w:id="3883" w:author="Shimon" w:date="2019-08-05T16:13:00Z">
        <w:r w:rsidR="00413E54">
          <w:rPr>
            <w:rStyle w:val="emailstyle17"/>
            <w:rFonts w:cs="David" w:hint="cs"/>
            <w:color w:val="auto"/>
            <w:sz w:val="22"/>
            <w:rtl/>
          </w:rPr>
          <w:t>ב</w:t>
        </w:r>
      </w:ins>
      <w:del w:id="3884" w:author="Shimon" w:date="2019-07-30T18:48:00Z">
        <w:r w:rsidDel="00E26107">
          <w:rPr>
            <w:rStyle w:val="emailstyle17"/>
            <w:rFonts w:cs="David" w:hint="cs"/>
            <w:color w:val="auto"/>
            <w:sz w:val="22"/>
            <w:rtl/>
          </w:rPr>
          <w:delText>בחוזה</w:delText>
        </w:r>
      </w:del>
      <w:del w:id="3885" w:author="Shimon" w:date="2019-08-05T16:13:00Z">
        <w:r w:rsidDel="00413E54">
          <w:rPr>
            <w:rStyle w:val="emailstyle17"/>
            <w:rFonts w:cs="David" w:hint="cs"/>
            <w:color w:val="auto"/>
            <w:sz w:val="22"/>
            <w:rtl/>
          </w:rPr>
          <w:delText xml:space="preserve"> לפי </w:delText>
        </w:r>
      </w:del>
      <w:r>
        <w:rPr>
          <w:rStyle w:val="emailstyle17"/>
          <w:rFonts w:cs="David" w:hint="cs"/>
          <w:color w:val="auto"/>
          <w:sz w:val="22"/>
          <w:rtl/>
        </w:rPr>
        <w:t xml:space="preserve">כתב מינוי </w:t>
      </w:r>
      <w:r>
        <w:rPr>
          <w:rStyle w:val="emailstyle17"/>
          <w:rFonts w:cs="David"/>
          <w:color w:val="auto"/>
          <w:sz w:val="22"/>
          <w:rtl/>
        </w:rPr>
        <w:t>–</w:t>
      </w:r>
      <w:r>
        <w:rPr>
          <w:rStyle w:val="emailstyle17"/>
          <w:rFonts w:cs="David" w:hint="cs"/>
          <w:color w:val="auto"/>
          <w:sz w:val="22"/>
          <w:rtl/>
        </w:rPr>
        <w:t xml:space="preserve"> 22%</w:t>
      </w:r>
      <w:del w:id="3886" w:author="Shimon" w:date="2019-08-05T16:12:00Z">
        <w:r w:rsidDel="00413E54">
          <w:rPr>
            <w:rStyle w:val="emailstyle17"/>
            <w:rFonts w:cs="David" w:hint="cs"/>
            <w:color w:val="auto"/>
            <w:sz w:val="22"/>
            <w:rtl/>
          </w:rPr>
          <w:delText>.</w:delText>
        </w:r>
      </w:del>
      <w:ins w:id="3887" w:author="Shimon" w:date="2019-07-30T18:49:00Z">
        <w:r w:rsidR="00E26107">
          <w:rPr>
            <w:rStyle w:val="emailstyle17"/>
            <w:rFonts w:cs="David" w:hint="cs"/>
            <w:color w:val="auto"/>
            <w:sz w:val="22"/>
            <w:rtl/>
          </w:rPr>
          <w:t xml:space="preserve"> (70%-48%)</w:t>
        </w:r>
      </w:ins>
      <w:ins w:id="3888" w:author="Shimon" w:date="2019-08-05T16:13:00Z">
        <w:r w:rsidR="00413E54">
          <w:rPr>
            <w:rStyle w:val="emailstyle17"/>
            <w:rFonts w:cs="David" w:hint="cs"/>
            <w:color w:val="auto"/>
            <w:sz w:val="22"/>
            <w:rtl/>
          </w:rPr>
          <w:t>,</w:t>
        </w:r>
      </w:ins>
      <w:ins w:id="3889" w:author="Shimon" w:date="2019-08-05T16:12:00Z">
        <w:r w:rsidR="00413E54">
          <w:rPr>
            <w:rStyle w:val="emailstyle17"/>
            <w:rFonts w:cs="David" w:hint="cs"/>
            <w:color w:val="auto"/>
            <w:sz w:val="22"/>
            <w:rtl/>
          </w:rPr>
          <w:t xml:space="preserve"> ממשכורת בדרגה+46 בשיא הותק.</w:t>
        </w:r>
      </w:ins>
    </w:p>
    <w:p w14:paraId="45CFB6DD" w14:textId="0F20D41B" w:rsidR="00E26107" w:rsidRDefault="00BA4273">
      <w:pPr>
        <w:pStyle w:val="11"/>
        <w:tabs>
          <w:tab w:val="left" w:pos="1250"/>
        </w:tabs>
        <w:spacing w:before="0" w:line="360" w:lineRule="auto"/>
        <w:ind w:left="1247" w:firstLine="0"/>
        <w:rPr>
          <w:ins w:id="3890" w:author="Shimon" w:date="2019-07-30T18:50:00Z"/>
          <w:rStyle w:val="emailstyle17"/>
          <w:rFonts w:cs="David"/>
          <w:color w:val="auto"/>
          <w:sz w:val="22"/>
          <w:rtl/>
        </w:rPr>
        <w:pPrChange w:id="3891" w:author="Shimon" w:date="2019-07-30T18:50:00Z">
          <w:pPr>
            <w:pStyle w:val="11"/>
            <w:tabs>
              <w:tab w:val="left" w:pos="1250"/>
            </w:tabs>
            <w:spacing w:before="0" w:after="240" w:line="360" w:lineRule="auto"/>
            <w:ind w:left="1250" w:firstLine="0"/>
          </w:pPr>
        </w:pPrChange>
      </w:pPr>
      <w:r>
        <w:rPr>
          <w:rStyle w:val="emailstyle17"/>
          <w:rFonts w:cs="David" w:hint="cs"/>
          <w:b/>
          <w:bCs/>
          <w:color w:val="auto"/>
          <w:sz w:val="22"/>
          <w:rtl/>
        </w:rPr>
        <w:lastRenderedPageBreak/>
        <w:t xml:space="preserve">למצער - </w:t>
      </w:r>
      <w:r>
        <w:rPr>
          <w:rStyle w:val="emailstyle17"/>
          <w:rFonts w:cs="David" w:hint="cs"/>
          <w:color w:val="auto"/>
          <w:sz w:val="22"/>
          <w:rtl/>
        </w:rPr>
        <w:t>עבור תקופת עבודה בחוזה בכירים</w:t>
      </w:r>
      <w:ins w:id="3892" w:author="Shimon" w:date="2019-07-30T18:49:00Z">
        <w:r w:rsidR="00E26107">
          <w:rPr>
            <w:rStyle w:val="emailstyle17"/>
            <w:rFonts w:cs="David" w:hint="cs"/>
            <w:color w:val="auto"/>
            <w:sz w:val="22"/>
            <w:rtl/>
          </w:rPr>
          <w:t xml:space="preserve"> (22</w:t>
        </w:r>
      </w:ins>
      <w:ins w:id="3893" w:author="Shimon" w:date="2019-07-30T18:50:00Z">
        <w:r w:rsidR="00E26107">
          <w:rPr>
            <w:rStyle w:val="emailstyle17"/>
            <w:rFonts w:cs="David" w:hint="cs"/>
            <w:color w:val="auto"/>
            <w:sz w:val="22"/>
            <w:rtl/>
          </w:rPr>
          <w:t>.333שנה)</w:t>
        </w:r>
      </w:ins>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44.67%</w:t>
      </w:r>
      <w:ins w:id="3894" w:author="Shimon" w:date="2019-08-05T16:14:00Z">
        <w:r w:rsidR="00413E54">
          <w:rPr>
            <w:rStyle w:val="emailstyle17"/>
            <w:rFonts w:cs="David" w:hint="cs"/>
            <w:color w:val="auto"/>
            <w:sz w:val="22"/>
            <w:rtl/>
          </w:rPr>
          <w:t xml:space="preserve"> ממשכורת החוזה</w:t>
        </w:r>
      </w:ins>
      <w:del w:id="3895" w:author="Shimon" w:date="2019-08-05T16:14:00Z">
        <w:r w:rsidDel="00413E54">
          <w:rPr>
            <w:rStyle w:val="emailstyle17"/>
            <w:rFonts w:cs="David" w:hint="cs"/>
            <w:color w:val="auto"/>
            <w:sz w:val="22"/>
            <w:rtl/>
          </w:rPr>
          <w:delText>;</w:delText>
        </w:r>
      </w:del>
      <w:r>
        <w:rPr>
          <w:rStyle w:val="emailstyle17"/>
          <w:rFonts w:cs="David" w:hint="cs"/>
          <w:color w:val="auto"/>
          <w:sz w:val="22"/>
          <w:rtl/>
        </w:rPr>
        <w:t xml:space="preserve"> </w:t>
      </w:r>
    </w:p>
    <w:p w14:paraId="52A0F92F" w14:textId="77777777" w:rsidR="00413E54" w:rsidRDefault="00413E54" w:rsidP="00337F2F">
      <w:pPr>
        <w:pStyle w:val="11"/>
        <w:tabs>
          <w:tab w:val="left" w:pos="1250"/>
        </w:tabs>
        <w:spacing w:before="0" w:after="240" w:line="360" w:lineRule="auto"/>
        <w:ind w:left="1250" w:firstLine="0"/>
        <w:rPr>
          <w:ins w:id="3896" w:author="Shimon" w:date="2019-08-05T16:17:00Z"/>
          <w:rStyle w:val="emailstyle17"/>
          <w:rFonts w:cs="David"/>
          <w:color w:val="auto"/>
          <w:sz w:val="22"/>
          <w:rtl/>
        </w:rPr>
      </w:pPr>
      <w:ins w:id="3897" w:author="Shimon" w:date="2019-08-05T16:14:00Z">
        <w:r>
          <w:rPr>
            <w:rStyle w:val="emailstyle17"/>
            <w:rFonts w:cs="David" w:hint="cs"/>
            <w:color w:val="auto"/>
            <w:sz w:val="22"/>
            <w:rtl/>
          </w:rPr>
          <w:t>והיתרה (</w:t>
        </w:r>
      </w:ins>
      <w:ins w:id="3898" w:author="Shimon" w:date="2019-08-05T16:15:00Z">
        <w:r>
          <w:rPr>
            <w:rStyle w:val="emailstyle17"/>
            <w:rFonts w:cs="David" w:hint="cs"/>
            <w:color w:val="auto"/>
            <w:sz w:val="22"/>
            <w:rtl/>
          </w:rPr>
          <w:t xml:space="preserve">השלמה ל-70%) </w:t>
        </w:r>
      </w:ins>
      <w:r w:rsidR="00BA4273">
        <w:rPr>
          <w:rStyle w:val="emailstyle17"/>
          <w:rFonts w:cs="David" w:hint="cs"/>
          <w:color w:val="auto"/>
          <w:sz w:val="22"/>
          <w:rtl/>
        </w:rPr>
        <w:t xml:space="preserve">עבור תקופת עבודה בחוזה לפי כתב מינוי </w:t>
      </w:r>
      <w:r w:rsidR="00BA4273">
        <w:rPr>
          <w:rStyle w:val="emailstyle17"/>
          <w:rFonts w:cs="David"/>
          <w:color w:val="auto"/>
          <w:sz w:val="22"/>
          <w:rtl/>
        </w:rPr>
        <w:t>–</w:t>
      </w:r>
      <w:r w:rsidR="00BA4273">
        <w:rPr>
          <w:rStyle w:val="emailstyle17"/>
          <w:rFonts w:cs="David" w:hint="cs"/>
          <w:color w:val="auto"/>
          <w:sz w:val="22"/>
          <w:rtl/>
        </w:rPr>
        <w:t xml:space="preserve"> 25.33%</w:t>
      </w:r>
      <w:ins w:id="3899" w:author="Shimon" w:date="2019-07-30T18:51:00Z">
        <w:r w:rsidR="007D2334">
          <w:rPr>
            <w:rStyle w:val="emailstyle17"/>
            <w:rFonts w:cs="David" w:hint="cs"/>
            <w:color w:val="auto"/>
            <w:sz w:val="22"/>
            <w:rtl/>
          </w:rPr>
          <w:t xml:space="preserve"> (70%-44.67%)</w:t>
        </w:r>
      </w:ins>
      <w:ins w:id="3900" w:author="Shimon" w:date="2019-08-05T16:15:00Z">
        <w:r>
          <w:rPr>
            <w:rStyle w:val="emailstyle17"/>
            <w:rFonts w:cs="David" w:hint="cs"/>
            <w:color w:val="auto"/>
            <w:sz w:val="22"/>
            <w:rtl/>
          </w:rPr>
          <w:t xml:space="preserve"> ממשכורת בדרגה +46 בשיא הותק.</w:t>
        </w:r>
      </w:ins>
    </w:p>
    <w:p w14:paraId="6FE2ED7E" w14:textId="10204D83" w:rsidR="00BA4273" w:rsidDel="00B26BDF" w:rsidRDefault="00BA4273" w:rsidP="00337F2F">
      <w:pPr>
        <w:pStyle w:val="11"/>
        <w:tabs>
          <w:tab w:val="left" w:pos="1250"/>
        </w:tabs>
        <w:spacing w:before="0" w:after="240" w:line="360" w:lineRule="auto"/>
        <w:ind w:left="1250" w:firstLine="0"/>
        <w:rPr>
          <w:del w:id="3901" w:author="Shimon" w:date="2019-08-05T16:21:00Z"/>
          <w:rStyle w:val="emailstyle17"/>
          <w:rFonts w:cs="David"/>
          <w:color w:val="auto"/>
          <w:sz w:val="22"/>
          <w:rtl/>
        </w:rPr>
      </w:pPr>
      <w:del w:id="3902" w:author="Shimon" w:date="2019-07-30T18:51:00Z">
        <w:r w:rsidDel="007D2334">
          <w:rPr>
            <w:rStyle w:val="emailstyle17"/>
            <w:rFonts w:cs="David" w:hint="cs"/>
            <w:color w:val="auto"/>
            <w:sz w:val="22"/>
            <w:rtl/>
          </w:rPr>
          <w:delText>.</w:delText>
        </w:r>
      </w:del>
    </w:p>
    <w:p w14:paraId="047903B0" w14:textId="424A6572" w:rsidR="00D85373" w:rsidRPr="00BB1ACC" w:rsidDel="00B26BDF" w:rsidRDefault="00D85373">
      <w:pPr>
        <w:pStyle w:val="11"/>
        <w:tabs>
          <w:tab w:val="left" w:pos="1250"/>
        </w:tabs>
        <w:spacing w:before="0" w:after="240" w:line="360" w:lineRule="auto"/>
        <w:ind w:left="1250" w:firstLine="0"/>
        <w:rPr>
          <w:del w:id="3903" w:author="Shimon" w:date="2019-08-05T16:21:00Z"/>
          <w:lang w:eastAsia="en-US"/>
        </w:rPr>
        <w:pPrChange w:id="3904" w:author="Shimon" w:date="2019-08-05T16:21:00Z">
          <w:pPr/>
        </w:pPrChange>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B1A6469" w14:textId="5DB77D7F" w:rsidR="00B67C81" w:rsidRDefault="00BA4273" w:rsidP="00A74C42">
      <w:pPr>
        <w:pStyle w:val="11"/>
        <w:numPr>
          <w:ilvl w:val="0"/>
          <w:numId w:val="42"/>
        </w:numPr>
        <w:tabs>
          <w:tab w:val="left" w:pos="566"/>
        </w:tabs>
        <w:spacing w:before="0" w:after="240" w:line="360" w:lineRule="auto"/>
        <w:ind w:left="566"/>
        <w:rPr>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התובע יטען כי הוא זכאי לפנסיה לפי שכר קובע של __________ ₪, בהתאם לאמור לעיל.</w:t>
      </w:r>
    </w:p>
    <w:p w14:paraId="7E8ADA3F" w14:textId="77777777" w:rsidR="00B67C81" w:rsidRDefault="00B67C81" w:rsidP="00A74C42">
      <w:pPr>
        <w:pStyle w:val="11"/>
        <w:numPr>
          <w:ilvl w:val="0"/>
          <w:numId w:val="42"/>
        </w:numPr>
        <w:tabs>
          <w:tab w:val="left" w:pos="566"/>
        </w:tabs>
        <w:spacing w:before="0" w:after="240" w:line="360" w:lineRule="auto"/>
        <w:ind w:left="566"/>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2FE39561" w14:textId="77777777" w:rsidR="00B67C81" w:rsidRDefault="00B67C81" w:rsidP="00A74C42">
      <w:pPr>
        <w:pStyle w:val="11"/>
        <w:numPr>
          <w:ilvl w:val="1"/>
          <w:numId w:val="42"/>
        </w:numPr>
        <w:tabs>
          <w:tab w:val="left" w:pos="1088"/>
        </w:tabs>
        <w:spacing w:before="0" w:after="240" w:line="360" w:lineRule="auto"/>
        <w:ind w:left="1088"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A74C42">
      <w:pPr>
        <w:pStyle w:val="11"/>
        <w:numPr>
          <w:ilvl w:val="1"/>
          <w:numId w:val="42"/>
        </w:numPr>
        <w:tabs>
          <w:tab w:val="left" w:pos="1088"/>
        </w:tabs>
        <w:spacing w:before="0" w:after="240" w:line="360" w:lineRule="auto"/>
        <w:ind w:left="1088" w:hanging="567"/>
        <w:rPr>
          <w:rStyle w:val="emailstyle17"/>
          <w:rFonts w:cs="David"/>
          <w:color w:val="auto"/>
          <w:sz w:val="22"/>
        </w:rPr>
      </w:pPr>
      <w:r>
        <w:rPr>
          <w:rStyle w:val="emailstyle17"/>
          <w:rFonts w:cs="David" w:hint="cs"/>
          <w:color w:val="auto"/>
          <w:sz w:val="22"/>
          <w:rtl/>
        </w:rPr>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A74C42">
      <w:pPr>
        <w:pStyle w:val="11"/>
        <w:numPr>
          <w:ilvl w:val="1"/>
          <w:numId w:val="42"/>
        </w:numPr>
        <w:tabs>
          <w:tab w:val="left" w:pos="1088"/>
        </w:tabs>
        <w:spacing w:before="0" w:after="240" w:line="360" w:lineRule="auto"/>
        <w:ind w:left="1088" w:hanging="567"/>
        <w:rPr>
          <w:rStyle w:val="emailstyle17"/>
          <w:rFonts w:cs="David"/>
          <w:color w:val="auto"/>
          <w:sz w:val="22"/>
        </w:rPr>
      </w:pPr>
      <w:r>
        <w:rPr>
          <w:rStyle w:val="emailstyle17"/>
          <w:rFonts w:cs="David" w:hint="cs"/>
          <w:color w:val="auto"/>
          <w:sz w:val="22"/>
          <w:rtl/>
        </w:rPr>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2930C0F3" w14:textId="63564880" w:rsidR="00B67C81" w:rsidRDefault="00B67C81" w:rsidP="00A74C42">
      <w:pPr>
        <w:pStyle w:val="11"/>
        <w:numPr>
          <w:ilvl w:val="0"/>
          <w:numId w:val="42"/>
        </w:numPr>
        <w:tabs>
          <w:tab w:val="left" w:pos="566"/>
        </w:tabs>
        <w:spacing w:before="0" w:after="240" w:line="360" w:lineRule="auto"/>
        <w:ind w:left="566"/>
        <w:rPr>
          <w:ins w:id="3905" w:author="Shimon" w:date="2019-08-05T16:23:00Z"/>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3A6C1654" w14:textId="3041AC58" w:rsidR="00B26BDF" w:rsidRPr="00F22363" w:rsidDel="00D61A44" w:rsidRDefault="00B26BDF">
      <w:pPr>
        <w:pStyle w:val="11"/>
        <w:tabs>
          <w:tab w:val="left" w:pos="566"/>
        </w:tabs>
        <w:spacing w:before="0" w:line="360" w:lineRule="auto"/>
        <w:ind w:left="340" w:right="357" w:firstLine="0"/>
        <w:rPr>
          <w:del w:id="3906" w:author="Shimon" w:date="2019-08-05T19:10:00Z"/>
          <w:rStyle w:val="emailstyle17"/>
          <w:rFonts w:cs="David"/>
          <w:color w:val="auto"/>
          <w:sz w:val="22"/>
        </w:rPr>
        <w:pPrChange w:id="3907" w:author="Shimon" w:date="2019-08-05T19:10:00Z">
          <w:pPr>
            <w:pStyle w:val="11"/>
            <w:numPr>
              <w:numId w:val="42"/>
            </w:numPr>
            <w:tabs>
              <w:tab w:val="left" w:pos="566"/>
              <w:tab w:val="num" w:pos="1440"/>
            </w:tabs>
            <w:spacing w:before="0" w:after="240" w:line="360" w:lineRule="auto"/>
            <w:ind w:left="566" w:right="360" w:hanging="360"/>
          </w:pPr>
        </w:pPrChange>
      </w:pPr>
    </w:p>
    <w:p w14:paraId="3F974221" w14:textId="06EFD60F" w:rsidR="00B26BDF" w:rsidRDefault="00B26BDF">
      <w:pPr>
        <w:pStyle w:val="11"/>
        <w:numPr>
          <w:ilvl w:val="1"/>
          <w:numId w:val="18"/>
        </w:numPr>
        <w:spacing w:line="360" w:lineRule="auto"/>
        <w:rPr>
          <w:ins w:id="3908" w:author="Shimon" w:date="2019-08-05T16:25:00Z"/>
          <w:b/>
          <w:bCs/>
          <w:u w:val="single"/>
          <w:lang w:eastAsia="en-US"/>
        </w:rPr>
        <w:pPrChange w:id="3909" w:author="Shimon" w:date="2019-08-05T16:23:00Z">
          <w:pPr>
            <w:pStyle w:val="11"/>
            <w:numPr>
              <w:ilvl w:val="1"/>
              <w:numId w:val="18"/>
            </w:numPr>
            <w:spacing w:line="360" w:lineRule="auto"/>
            <w:ind w:left="720" w:hanging="360"/>
          </w:pPr>
        </w:pPrChange>
      </w:pPr>
      <w:ins w:id="3910" w:author="Shimon" w:date="2019-08-05T16:23:00Z">
        <w:r w:rsidRPr="00E64626">
          <w:rPr>
            <w:rFonts w:hint="cs"/>
            <w:b/>
            <w:bCs/>
            <w:u w:val="single"/>
            <w:rtl/>
            <w:lang w:eastAsia="en-US"/>
          </w:rPr>
          <w:t xml:space="preserve">עגמת נפש ופיצוי בגין </w:t>
        </w:r>
        <w:r>
          <w:rPr>
            <w:rFonts w:hint="cs"/>
            <w:b/>
            <w:bCs/>
            <w:u w:val="single"/>
            <w:rtl/>
            <w:lang w:eastAsia="en-US"/>
          </w:rPr>
          <w:t>אי מילוי התייבו</w:t>
        </w:r>
      </w:ins>
      <w:ins w:id="3911" w:author="Shimon" w:date="2019-08-05T16:25:00Z">
        <w:r>
          <w:rPr>
            <w:rFonts w:hint="cs"/>
            <w:b/>
            <w:bCs/>
            <w:u w:val="single"/>
            <w:rtl/>
            <w:lang w:eastAsia="en-US"/>
          </w:rPr>
          <w:t>יו</w:t>
        </w:r>
      </w:ins>
      <w:ins w:id="3912" w:author="Shimon" w:date="2019-08-05T16:23:00Z">
        <w:r>
          <w:rPr>
            <w:rFonts w:hint="cs"/>
            <w:b/>
            <w:bCs/>
            <w:u w:val="single"/>
            <w:rtl/>
            <w:lang w:eastAsia="en-US"/>
          </w:rPr>
          <w:t xml:space="preserve">ת הנתבעת </w:t>
        </w:r>
      </w:ins>
      <w:ins w:id="3913" w:author="Shimon" w:date="2019-08-05T16:25:00Z">
        <w:r>
          <w:rPr>
            <w:rFonts w:hint="cs"/>
            <w:b/>
            <w:bCs/>
            <w:u w:val="single"/>
            <w:rtl/>
            <w:lang w:eastAsia="en-US"/>
          </w:rPr>
          <w:t>בענין הפנסיה</w:t>
        </w:r>
      </w:ins>
    </w:p>
    <w:p w14:paraId="336F27D7" w14:textId="77777777" w:rsidR="00D25EF6" w:rsidRDefault="00B26BDF">
      <w:pPr>
        <w:pStyle w:val="11"/>
        <w:spacing w:line="360" w:lineRule="auto"/>
        <w:ind w:left="720" w:firstLine="0"/>
        <w:rPr>
          <w:ins w:id="3914" w:author="Shimon" w:date="2019-08-05T16:30:00Z"/>
          <w:rtl/>
        </w:rPr>
        <w:pPrChange w:id="3915" w:author="Shimon" w:date="2019-08-05T16:30:00Z">
          <w:pPr>
            <w:pStyle w:val="11"/>
            <w:numPr>
              <w:ilvl w:val="1"/>
              <w:numId w:val="18"/>
            </w:numPr>
            <w:spacing w:line="360" w:lineRule="auto"/>
            <w:ind w:left="720" w:hanging="360"/>
          </w:pPr>
        </w:pPrChange>
      </w:pPr>
      <w:ins w:id="3916" w:author="Shimon" w:date="2019-08-05T16:26:00Z">
        <w:r w:rsidRPr="00726756">
          <w:rPr>
            <w:rFonts w:hint="cs"/>
            <w:rtl/>
          </w:rPr>
          <w:t>מעש</w:t>
        </w:r>
        <w:r w:rsidRPr="00D74F54">
          <w:rPr>
            <w:rFonts w:hint="cs"/>
            <w:rtl/>
          </w:rPr>
          <w:t xml:space="preserve">יה ומחדליה של הנתבעת, והדרך בה </w:t>
        </w:r>
        <w:r>
          <w:rPr>
            <w:rFonts w:hint="cs"/>
            <w:rtl/>
          </w:rPr>
          <w:t xml:space="preserve">פגעה הנתבעת בפנסיה של התובע, התעלמותה המתמשכת מפניותיו וטיעוניו, </w:t>
        </w:r>
        <w:r w:rsidRPr="00D74F54">
          <w:rPr>
            <w:rFonts w:hint="cs"/>
            <w:rtl/>
          </w:rPr>
          <w:t xml:space="preserve">גרמו לתובע עגמת נפש רבה. </w:t>
        </w:r>
      </w:ins>
      <w:ins w:id="3917" w:author="Shimon" w:date="2019-08-05T16:28:00Z">
        <w:r>
          <w:rPr>
            <w:rFonts w:hint="cs"/>
            <w:rtl/>
          </w:rPr>
          <w:t xml:space="preserve">במקום להנות משנות הפנסיה הוא נאלץ לבזבז את מרצו וזמנו בנסיונות חוזרים ונשנים לקבל את </w:t>
        </w:r>
      </w:ins>
      <w:ins w:id="3918" w:author="Shimon" w:date="2019-08-05T16:29:00Z">
        <w:r>
          <w:rPr>
            <w:rFonts w:hint="cs"/>
            <w:rtl/>
          </w:rPr>
          <w:t>זכויות הפנסיה עבורם השקיע שנות עבודה ארוכים ושילם ממיטב כספו</w:t>
        </w:r>
        <w:r w:rsidR="00D25EF6">
          <w:rPr>
            <w:rFonts w:hint="cs"/>
            <w:rtl/>
          </w:rPr>
          <w:t>.</w:t>
        </w:r>
      </w:ins>
      <w:ins w:id="3919" w:author="Shimon" w:date="2019-08-05T16:30:00Z">
        <w:r w:rsidR="00D25EF6">
          <w:rPr>
            <w:rFonts w:hint="cs"/>
            <w:rtl/>
          </w:rPr>
          <w:t xml:space="preserve"> </w:t>
        </w:r>
      </w:ins>
    </w:p>
    <w:p w14:paraId="3C450500" w14:textId="2FE5CD03" w:rsidR="00B67C81" w:rsidRDefault="00D25EF6">
      <w:pPr>
        <w:pStyle w:val="11"/>
        <w:spacing w:line="360" w:lineRule="auto"/>
        <w:ind w:left="720" w:firstLine="0"/>
        <w:rPr>
          <w:ins w:id="3920" w:author="Shimon" w:date="2019-08-05T16:20:00Z"/>
          <w:i/>
          <w:iCs/>
          <w:sz w:val="24"/>
          <w:rtl/>
        </w:rPr>
        <w:pPrChange w:id="3921" w:author="Shimon" w:date="2019-08-05T16:31:00Z">
          <w:pPr>
            <w:pStyle w:val="11"/>
            <w:tabs>
              <w:tab w:val="left" w:pos="453"/>
            </w:tabs>
            <w:spacing w:before="0" w:after="240" w:line="360" w:lineRule="auto"/>
            <w:ind w:left="510" w:hanging="425"/>
          </w:pPr>
        </w:pPrChange>
      </w:pPr>
      <w:ins w:id="3922" w:author="Shimon" w:date="2019-08-05T16:30:00Z">
        <w:r>
          <w:rPr>
            <w:rFonts w:hint="cs"/>
            <w:rtl/>
          </w:rPr>
          <w:t>ב</w:t>
        </w:r>
      </w:ins>
      <w:ins w:id="3923" w:author="Shimon" w:date="2019-08-05T16:26:00Z">
        <w:r w:rsidR="00B26BDF" w:rsidRPr="00D74F54">
          <w:rPr>
            <w:rFonts w:hint="cs"/>
            <w:rtl/>
          </w:rPr>
          <w:t xml:space="preserve">נסיבות אלה זכאי התובע לפיצוי בגין עגמת הנפש </w:t>
        </w:r>
      </w:ins>
      <w:ins w:id="3924" w:author="Shimon" w:date="2019-08-05T16:31:00Z">
        <w:r>
          <w:rPr>
            <w:rFonts w:hint="cs"/>
            <w:rtl/>
          </w:rPr>
          <w:t>בסכום של 250,000ש"ח (</w:t>
        </w:r>
      </w:ins>
      <w:ins w:id="3925" w:author="Shimon" w:date="2019-08-05T16:30:00Z">
        <w:r>
          <w:rPr>
            <w:rFonts w:hint="cs"/>
            <w:rtl/>
          </w:rPr>
          <w:t xml:space="preserve">בנוסף לפיצוי עבור </w:t>
        </w:r>
      </w:ins>
      <w:ins w:id="3926" w:author="Shimon" w:date="2019-08-05T16:26:00Z">
        <w:r w:rsidR="00B26BDF" w:rsidRPr="00D74F54">
          <w:rPr>
            <w:rFonts w:hint="cs"/>
            <w:rtl/>
          </w:rPr>
          <w:t>ובגין הליך הפיטורים הלא תקין</w:t>
        </w:r>
      </w:ins>
      <w:ins w:id="3927" w:author="Shimon" w:date="2019-08-05T16:31:00Z">
        <w:r>
          <w:rPr>
            <w:rFonts w:hint="cs"/>
            <w:rtl/>
          </w:rPr>
          <w:t>).</w:t>
        </w:r>
      </w:ins>
    </w:p>
    <w:p w14:paraId="1CAD231B" w14:textId="627D67E9" w:rsidR="00B26BDF" w:rsidRPr="00FD06A7" w:rsidRDefault="00B26BDF">
      <w:pPr>
        <w:pStyle w:val="11"/>
        <w:tabs>
          <w:tab w:val="left" w:pos="453"/>
        </w:tabs>
        <w:spacing w:before="0" w:after="120" w:line="360" w:lineRule="auto"/>
        <w:ind w:left="510" w:hanging="425"/>
        <w:rPr>
          <w:i/>
          <w:iCs/>
          <w:sz w:val="24"/>
          <w:rtl/>
        </w:rPr>
        <w:pPrChange w:id="3928" w:author="Shimon" w:date="2019-08-05T19:11:00Z">
          <w:pPr>
            <w:pStyle w:val="11"/>
            <w:tabs>
              <w:tab w:val="left" w:pos="453"/>
            </w:tabs>
            <w:spacing w:before="0" w:after="240" w:line="360" w:lineRule="auto"/>
            <w:ind w:left="510" w:hanging="425"/>
          </w:pPr>
        </w:pPrChange>
      </w:pPr>
    </w:p>
    <w:p w14:paraId="12254102" w14:textId="77777777" w:rsidR="0084507D" w:rsidRPr="00506C84" w:rsidRDefault="00506C84" w:rsidP="00B26BDF">
      <w:pPr>
        <w:pStyle w:val="2"/>
        <w:numPr>
          <w:ilvl w:val="0"/>
          <w:numId w:val="18"/>
        </w:numPr>
        <w:tabs>
          <w:tab w:val="clear" w:pos="566"/>
          <w:tab w:val="left" w:pos="521"/>
        </w:tabs>
        <w:spacing w:after="240"/>
        <w:ind w:left="521"/>
        <w:rPr>
          <w:sz w:val="28"/>
          <w:lang w:eastAsia="en-US"/>
        </w:rPr>
      </w:pPr>
      <w:r>
        <w:rPr>
          <w:rFonts w:hint="cs"/>
          <w:sz w:val="28"/>
          <w:rtl/>
          <w:lang w:eastAsia="en-US"/>
        </w:rPr>
        <w:t>סיכום הסעדים המבוקשים</w:t>
      </w:r>
    </w:p>
    <w:p w14:paraId="3A3BB089" w14:textId="77777777" w:rsidR="0084507D" w:rsidRPr="00D74F54" w:rsidRDefault="0084507D">
      <w:pPr>
        <w:numPr>
          <w:ilvl w:val="0"/>
          <w:numId w:val="18"/>
        </w:numPr>
        <w:tabs>
          <w:tab w:val="left" w:pos="566"/>
          <w:tab w:val="left" w:pos="651"/>
        </w:tabs>
        <w:spacing w:after="240" w:line="360" w:lineRule="auto"/>
        <w:ind w:left="566" w:right="360"/>
        <w:jc w:val="both"/>
        <w:rPr>
          <w:rFonts w:cs="David"/>
        </w:rPr>
        <w:pPrChange w:id="3929" w:author="Shimon" w:date="2019-08-05T16:22:00Z">
          <w:pPr>
            <w:numPr>
              <w:numId w:val="42"/>
            </w:numPr>
            <w:tabs>
              <w:tab w:val="left" w:pos="566"/>
              <w:tab w:val="left" w:pos="651"/>
              <w:tab w:val="num" w:pos="1440"/>
            </w:tabs>
            <w:spacing w:after="240" w:line="360" w:lineRule="auto"/>
            <w:ind w:left="566" w:right="360" w:hanging="360"/>
            <w:jc w:val="both"/>
          </w:pPr>
        </w:pPrChange>
      </w:pPr>
      <w:r w:rsidRPr="00D74F54">
        <w:rPr>
          <w:rFonts w:cs="David" w:hint="cs"/>
          <w:rtl/>
        </w:rPr>
        <w:t>להלן יובא סיכום הסעדים בכתב תביעה זה:</w:t>
      </w:r>
    </w:p>
    <w:p w14:paraId="1EF04433" w14:textId="05A5E389" w:rsidR="0084507D" w:rsidRPr="00D74F54" w:rsidRDefault="0084507D">
      <w:pPr>
        <w:numPr>
          <w:ilvl w:val="1"/>
          <w:numId w:val="18"/>
        </w:numPr>
        <w:tabs>
          <w:tab w:val="left" w:pos="1286"/>
        </w:tabs>
        <w:spacing w:after="240" w:line="360" w:lineRule="auto"/>
        <w:ind w:left="1286" w:right="792" w:hanging="720"/>
        <w:jc w:val="both"/>
        <w:rPr>
          <w:rFonts w:cs="David"/>
          <w:highlight w:val="yellow"/>
        </w:rPr>
        <w:pPrChange w:id="3930" w:author="Shimon" w:date="2019-08-05T16:39:00Z">
          <w:pPr>
            <w:numPr>
              <w:ilvl w:val="1"/>
              <w:numId w:val="42"/>
            </w:numPr>
            <w:tabs>
              <w:tab w:val="num" w:pos="792"/>
              <w:tab w:val="left" w:pos="1286"/>
            </w:tabs>
            <w:spacing w:after="240" w:line="360" w:lineRule="auto"/>
            <w:ind w:left="1286" w:right="792" w:hanging="720"/>
            <w:jc w:val="both"/>
          </w:pPr>
        </w:pPrChange>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del w:id="3931" w:author="Shimon" w:date="2019-08-05T16:39:00Z">
        <w:r w:rsidR="009E4D90" w:rsidRPr="00D74F54" w:rsidDel="00A16DF9">
          <w:rPr>
            <w:rFonts w:cs="David" w:hint="cs"/>
            <w:highlight w:val="yellow"/>
            <w:rtl/>
          </w:rPr>
          <w:delText>709,340</w:delText>
        </w:r>
      </w:del>
      <w:ins w:id="3932" w:author="Shimon" w:date="2019-08-05T16:39:00Z">
        <w:r w:rsidR="00A16DF9">
          <w:rPr>
            <w:rFonts w:cs="David" w:hint="cs"/>
            <w:highlight w:val="yellow"/>
            <w:rtl/>
          </w:rPr>
          <w:t>919,848</w:t>
        </w:r>
      </w:ins>
      <w:r w:rsidRPr="00D74F54">
        <w:rPr>
          <w:rFonts w:cs="David" w:hint="cs"/>
          <w:highlight w:val="yellow"/>
          <w:rtl/>
        </w:rPr>
        <w:t xml:space="preserve"> ₪; </w:t>
      </w:r>
    </w:p>
    <w:p w14:paraId="0275167F" w14:textId="4816A236" w:rsidR="0049482F" w:rsidRDefault="0049482F">
      <w:pPr>
        <w:numPr>
          <w:ilvl w:val="1"/>
          <w:numId w:val="18"/>
        </w:numPr>
        <w:tabs>
          <w:tab w:val="left" w:pos="1286"/>
        </w:tabs>
        <w:spacing w:after="240" w:line="360" w:lineRule="auto"/>
        <w:ind w:left="1286" w:right="792" w:hanging="720"/>
        <w:jc w:val="both"/>
        <w:rPr>
          <w:rFonts w:cs="David"/>
        </w:rPr>
        <w:pPrChange w:id="3933" w:author="Shimon" w:date="2019-08-05T16:22:00Z">
          <w:pPr>
            <w:numPr>
              <w:ilvl w:val="1"/>
              <w:numId w:val="42"/>
            </w:numPr>
            <w:tabs>
              <w:tab w:val="num" w:pos="792"/>
              <w:tab w:val="left" w:pos="1286"/>
            </w:tabs>
            <w:spacing w:after="240" w:line="360" w:lineRule="auto"/>
            <w:ind w:left="1286" w:right="792" w:hanging="720"/>
            <w:jc w:val="both"/>
          </w:pPr>
        </w:pPrChange>
      </w:pPr>
      <w:r>
        <w:rPr>
          <w:rFonts w:cs="David" w:hint="cs"/>
          <w:rtl/>
        </w:rPr>
        <w:lastRenderedPageBreak/>
        <w:t>סעד הצהרתי בעניין הפנסיה</w:t>
      </w:r>
      <w:ins w:id="3934" w:author="Shimon" w:date="2019-08-05T16:39:00Z">
        <w:r w:rsidR="00A16DF9">
          <w:rPr>
            <w:rFonts w:cs="David" w:hint="cs"/>
            <w:rtl/>
          </w:rPr>
          <w:t>.</w:t>
        </w:r>
      </w:ins>
    </w:p>
    <w:p w14:paraId="60ECC1EE" w14:textId="77777777" w:rsidR="0049482F" w:rsidRDefault="0049482F">
      <w:pPr>
        <w:numPr>
          <w:ilvl w:val="1"/>
          <w:numId w:val="18"/>
        </w:numPr>
        <w:tabs>
          <w:tab w:val="left" w:pos="1286"/>
        </w:tabs>
        <w:spacing w:after="240" w:line="360" w:lineRule="auto"/>
        <w:ind w:left="1286" w:right="792" w:hanging="720"/>
        <w:jc w:val="both"/>
        <w:rPr>
          <w:rFonts w:cs="David"/>
        </w:rPr>
        <w:pPrChange w:id="3935" w:author="Shimon" w:date="2019-08-05T16:22:00Z">
          <w:pPr>
            <w:numPr>
              <w:ilvl w:val="1"/>
              <w:numId w:val="42"/>
            </w:numPr>
            <w:tabs>
              <w:tab w:val="num" w:pos="792"/>
              <w:tab w:val="left" w:pos="1286"/>
            </w:tabs>
            <w:spacing w:after="240" w:line="360" w:lineRule="auto"/>
            <w:ind w:left="1286" w:right="792" w:hanging="720"/>
            <w:jc w:val="both"/>
          </w:pPr>
        </w:pPrChange>
      </w:pPr>
      <w:r>
        <w:rPr>
          <w:rFonts w:cs="David" w:hint="cs"/>
          <w:rtl/>
        </w:rPr>
        <w:t xml:space="preserve">הפרשי פנסיה רטרואקטיביים - ________ ₪ </w:t>
      </w:r>
    </w:p>
    <w:p w14:paraId="1DF6B393" w14:textId="35425DC5" w:rsidR="00D25EF6" w:rsidRDefault="0084507D">
      <w:pPr>
        <w:numPr>
          <w:ilvl w:val="1"/>
          <w:numId w:val="18"/>
        </w:numPr>
        <w:tabs>
          <w:tab w:val="left" w:pos="1286"/>
        </w:tabs>
        <w:spacing w:after="240" w:line="360" w:lineRule="auto"/>
        <w:ind w:left="1286" w:right="792" w:hanging="720"/>
        <w:jc w:val="both"/>
        <w:rPr>
          <w:ins w:id="3936" w:author="Shimon" w:date="2019-08-05T16:32:00Z"/>
          <w:rFonts w:cs="David"/>
        </w:rPr>
        <w:pPrChange w:id="3937" w:author="Shimon" w:date="2019-08-05T16:22:00Z">
          <w:pPr>
            <w:numPr>
              <w:ilvl w:val="1"/>
              <w:numId w:val="14"/>
            </w:numPr>
            <w:tabs>
              <w:tab w:val="num" w:pos="792"/>
              <w:tab w:val="left" w:pos="1286"/>
            </w:tabs>
            <w:spacing w:after="240" w:line="360" w:lineRule="auto"/>
            <w:ind w:left="1286" w:right="792" w:hanging="720"/>
            <w:jc w:val="both"/>
          </w:pPr>
        </w:pPrChange>
      </w:pPr>
      <w:r w:rsidRPr="00D51CEB">
        <w:rPr>
          <w:rFonts w:cs="David" w:hint="cs"/>
          <w:rtl/>
        </w:rPr>
        <w:t xml:space="preserve">עגמת נפש </w:t>
      </w:r>
      <w:ins w:id="3938" w:author="Shimon" w:date="2019-07-30T18:52:00Z">
        <w:r w:rsidR="007D2334">
          <w:rPr>
            <w:rFonts w:cs="David" w:hint="cs"/>
            <w:rtl/>
          </w:rPr>
          <w:t>והפסדי השתכרות</w:t>
        </w:r>
      </w:ins>
      <w:ins w:id="3939" w:author="Shimon" w:date="2019-08-05T16:32:00Z">
        <w:r w:rsidR="00D25EF6">
          <w:rPr>
            <w:rFonts w:cs="David" w:hint="cs"/>
            <w:rtl/>
          </w:rPr>
          <w:t xml:space="preserve"> בגין הפיטורים שלא כדין: 250,000ש"ח</w:t>
        </w:r>
      </w:ins>
    </w:p>
    <w:p w14:paraId="75D89F5A" w14:textId="33875920" w:rsidR="0084507D" w:rsidRPr="00D74F54" w:rsidRDefault="00D25EF6">
      <w:pPr>
        <w:numPr>
          <w:ilvl w:val="1"/>
          <w:numId w:val="18"/>
        </w:numPr>
        <w:tabs>
          <w:tab w:val="left" w:pos="1286"/>
        </w:tabs>
        <w:spacing w:after="240" w:line="360" w:lineRule="auto"/>
        <w:ind w:left="1286" w:right="792" w:hanging="720"/>
        <w:jc w:val="both"/>
        <w:rPr>
          <w:rFonts w:cs="David"/>
        </w:rPr>
        <w:pPrChange w:id="3940" w:author="Shimon" w:date="2019-08-05T16:35:00Z">
          <w:pPr>
            <w:numPr>
              <w:ilvl w:val="1"/>
              <w:numId w:val="14"/>
            </w:numPr>
            <w:tabs>
              <w:tab w:val="num" w:pos="792"/>
              <w:tab w:val="left" w:pos="1286"/>
            </w:tabs>
            <w:spacing w:after="240" w:line="360" w:lineRule="auto"/>
            <w:ind w:left="1286" w:right="792" w:hanging="720"/>
            <w:jc w:val="both"/>
          </w:pPr>
        </w:pPrChange>
      </w:pPr>
      <w:ins w:id="3941" w:author="Shimon" w:date="2019-08-05T16:32:00Z">
        <w:r>
          <w:rPr>
            <w:rFonts w:cs="David" w:hint="cs"/>
            <w:rtl/>
          </w:rPr>
          <w:t xml:space="preserve">  </w:t>
        </w:r>
      </w:ins>
      <w:ins w:id="3942" w:author="Shimon" w:date="2019-08-05T16:33:00Z">
        <w:r>
          <w:rPr>
            <w:rFonts w:cs="David" w:hint="cs"/>
            <w:rtl/>
          </w:rPr>
          <w:t xml:space="preserve">עגמת נפש בגין </w:t>
        </w:r>
      </w:ins>
      <w:ins w:id="3943" w:author="Shimon" w:date="2019-08-05T16:34:00Z">
        <w:r>
          <w:rPr>
            <w:rFonts w:cs="David" w:hint="cs"/>
            <w:rtl/>
          </w:rPr>
          <w:t xml:space="preserve">פגיעה בזכויות הפנסיה ואי התיחסות לפניותיו </w:t>
        </w:r>
      </w:ins>
      <w:ins w:id="3944" w:author="Shimon" w:date="2019-08-05T16:33:00Z">
        <w:r>
          <w:rPr>
            <w:rFonts w:cs="David" w:hint="cs"/>
            <w:rtl/>
          </w:rPr>
          <w:t xml:space="preserve"> </w:t>
        </w:r>
      </w:ins>
      <w:r w:rsidR="0084507D" w:rsidRPr="00EB06C7">
        <w:rPr>
          <w:rFonts w:cs="David"/>
          <w:rtl/>
        </w:rPr>
        <w:t>–</w:t>
      </w:r>
      <w:r w:rsidR="00416509" w:rsidRPr="00726756">
        <w:rPr>
          <w:rFonts w:cs="David" w:hint="cs"/>
          <w:rtl/>
        </w:rPr>
        <w:t xml:space="preserve"> </w:t>
      </w:r>
      <w:ins w:id="3945" w:author="Shimon" w:date="2019-08-05T16:35:00Z">
        <w:r>
          <w:rPr>
            <w:rFonts w:cs="David" w:hint="cs"/>
            <w:rtl/>
          </w:rPr>
          <w:t>2</w:t>
        </w:r>
      </w:ins>
      <w:del w:id="3946" w:author="Shimon" w:date="2019-07-30T18:52:00Z">
        <w:r w:rsidR="00416509" w:rsidRPr="00726756" w:rsidDel="007D2334">
          <w:rPr>
            <w:rFonts w:cs="David" w:hint="cs"/>
            <w:rtl/>
          </w:rPr>
          <w:delText>100</w:delText>
        </w:r>
      </w:del>
      <w:ins w:id="3947" w:author="Shimon" w:date="2019-07-30T18:52:00Z">
        <w:r w:rsidR="007D2334">
          <w:rPr>
            <w:rFonts w:cs="David" w:hint="cs"/>
            <w:rtl/>
          </w:rPr>
          <w:t>5</w:t>
        </w:r>
        <w:r w:rsidR="007D2334" w:rsidRPr="00726756">
          <w:rPr>
            <w:rFonts w:cs="David" w:hint="cs"/>
            <w:rtl/>
          </w:rPr>
          <w:t>0</w:t>
        </w:r>
      </w:ins>
      <w:r w:rsidR="00416509" w:rsidRPr="00726756">
        <w:rPr>
          <w:rFonts w:cs="David" w:hint="cs"/>
          <w:rtl/>
        </w:rPr>
        <w:t>,0</w:t>
      </w:r>
      <w:r w:rsidR="00416509" w:rsidRPr="00D74F54">
        <w:rPr>
          <w:rFonts w:cs="David" w:hint="cs"/>
          <w:rtl/>
        </w:rPr>
        <w:t>00 ₪;</w:t>
      </w:r>
    </w:p>
    <w:p w14:paraId="12663303" w14:textId="77777777" w:rsidR="00416509" w:rsidRPr="00D74F54" w:rsidRDefault="00416509">
      <w:pPr>
        <w:numPr>
          <w:ilvl w:val="1"/>
          <w:numId w:val="18"/>
        </w:numPr>
        <w:tabs>
          <w:tab w:val="left" w:pos="1286"/>
        </w:tabs>
        <w:spacing w:after="240" w:line="360" w:lineRule="auto"/>
        <w:ind w:left="1286" w:right="792" w:hanging="720"/>
        <w:jc w:val="both"/>
        <w:rPr>
          <w:rFonts w:cs="David"/>
        </w:rPr>
        <w:pPrChange w:id="3948" w:author="Shimon" w:date="2019-08-05T16:22:00Z">
          <w:pPr>
            <w:numPr>
              <w:ilvl w:val="1"/>
              <w:numId w:val="42"/>
            </w:numPr>
            <w:tabs>
              <w:tab w:val="num" w:pos="792"/>
              <w:tab w:val="left" w:pos="1286"/>
            </w:tabs>
            <w:spacing w:after="240" w:line="360" w:lineRule="auto"/>
            <w:ind w:left="1286" w:right="792" w:hanging="720"/>
            <w:jc w:val="both"/>
          </w:pPr>
        </w:pPrChange>
      </w:pPr>
      <w:r w:rsidRPr="00D74F54">
        <w:rPr>
          <w:rFonts w:cs="David" w:hint="cs"/>
          <w:rtl/>
        </w:rPr>
        <w:t>הפרשי שכר והפרשי רבית והצמדה - ____________ ₪;</w:t>
      </w:r>
    </w:p>
    <w:p w14:paraId="75BFC28B" w14:textId="3378CA47" w:rsidR="00416509" w:rsidRPr="00D74F54" w:rsidRDefault="00B404E8">
      <w:pPr>
        <w:numPr>
          <w:ilvl w:val="1"/>
          <w:numId w:val="18"/>
        </w:numPr>
        <w:tabs>
          <w:tab w:val="left" w:pos="1286"/>
        </w:tabs>
        <w:spacing w:after="240" w:line="360" w:lineRule="auto"/>
        <w:ind w:left="1286" w:right="792" w:hanging="720"/>
        <w:jc w:val="both"/>
        <w:rPr>
          <w:rFonts w:cs="David"/>
        </w:rPr>
        <w:pPrChange w:id="3949" w:author="Shimon" w:date="2019-08-05T16:22:00Z">
          <w:pPr>
            <w:numPr>
              <w:ilvl w:val="1"/>
              <w:numId w:val="42"/>
            </w:numPr>
            <w:tabs>
              <w:tab w:val="num" w:pos="792"/>
              <w:tab w:val="left" w:pos="1286"/>
            </w:tabs>
            <w:spacing w:after="240" w:line="360" w:lineRule="auto"/>
            <w:ind w:left="1286" w:right="792" w:hanging="720"/>
            <w:jc w:val="both"/>
          </w:pPr>
        </w:pPrChange>
      </w:pPr>
      <w:del w:id="3950" w:author="Shimon" w:date="2019-07-30T18:52:00Z">
        <w:r w:rsidRPr="00D74F54" w:rsidDel="007D2334">
          <w:rPr>
            <w:rFonts w:cs="David" w:hint="cs"/>
            <w:rtl/>
          </w:rPr>
          <w:delText xml:space="preserve">תשלום בגין עבודתו של התובע בתקופת מחלה </w:delText>
        </w:r>
        <w:r w:rsidRPr="00D74F54" w:rsidDel="007D2334">
          <w:rPr>
            <w:rFonts w:cs="David"/>
            <w:rtl/>
          </w:rPr>
          <w:delText>–</w:delText>
        </w:r>
        <w:r w:rsidRPr="00D74F54" w:rsidDel="007D2334">
          <w:rPr>
            <w:rFonts w:cs="David" w:hint="cs"/>
            <w:rtl/>
          </w:rPr>
          <w:delText xml:space="preserve"> 25,505 ₪.</w:delText>
        </w:r>
      </w:del>
      <w:ins w:id="3951" w:author="Shimon" w:date="2019-07-30T18:52:00Z">
        <w:r w:rsidR="007D2334">
          <w:rPr>
            <w:rFonts w:cs="David" w:hint="cs"/>
            <w:rtl/>
          </w:rPr>
          <w:t xml:space="preserve"> </w:t>
        </w:r>
      </w:ins>
    </w:p>
    <w:p w14:paraId="58974123" w14:textId="77777777" w:rsidR="009B48BB" w:rsidRDefault="0092613E">
      <w:pPr>
        <w:numPr>
          <w:ilvl w:val="0"/>
          <w:numId w:val="18"/>
        </w:numPr>
        <w:tabs>
          <w:tab w:val="left" w:pos="566"/>
          <w:tab w:val="left" w:pos="651"/>
        </w:tabs>
        <w:spacing w:after="240" w:line="360" w:lineRule="auto"/>
        <w:ind w:left="566" w:right="360"/>
        <w:jc w:val="both"/>
        <w:rPr>
          <w:rFonts w:cs="David"/>
        </w:rPr>
        <w:pPrChange w:id="3952" w:author="Shimon" w:date="2019-08-05T16:22:00Z">
          <w:pPr>
            <w:numPr>
              <w:numId w:val="42"/>
            </w:numPr>
            <w:tabs>
              <w:tab w:val="left" w:pos="566"/>
              <w:tab w:val="left" w:pos="651"/>
              <w:tab w:val="num" w:pos="1440"/>
            </w:tabs>
            <w:spacing w:after="240" w:line="360" w:lineRule="auto"/>
            <w:ind w:left="566" w:right="360" w:hanging="360"/>
            <w:jc w:val="both"/>
          </w:pPr>
        </w:pPrChange>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21158BCD" w:rsidR="00901E76" w:rsidRPr="00D74F54" w:rsidDel="00413E54" w:rsidRDefault="00901E76">
      <w:pPr>
        <w:numPr>
          <w:ilvl w:val="0"/>
          <w:numId w:val="42"/>
        </w:numPr>
        <w:tabs>
          <w:tab w:val="left" w:pos="566"/>
          <w:tab w:val="left" w:pos="651"/>
        </w:tabs>
        <w:spacing w:after="240" w:line="360" w:lineRule="auto"/>
        <w:ind w:left="566"/>
        <w:jc w:val="both"/>
        <w:rPr>
          <w:del w:id="3953" w:author="Shimon" w:date="2019-08-05T16:16:00Z"/>
          <w:rFonts w:cs="David"/>
        </w:rPr>
        <w:pPrChange w:id="3954" w:author="Shimon" w:date="2019-08-05T16:16:00Z">
          <w:pPr>
            <w:numPr>
              <w:numId w:val="42"/>
            </w:numPr>
            <w:tabs>
              <w:tab w:val="left" w:pos="566"/>
              <w:tab w:val="left" w:pos="651"/>
              <w:tab w:val="num" w:pos="1440"/>
            </w:tabs>
            <w:spacing w:after="240" w:line="360" w:lineRule="auto"/>
            <w:ind w:left="566" w:right="360" w:hanging="360"/>
            <w:jc w:val="both"/>
          </w:pPr>
        </w:pPrChange>
      </w:pPr>
      <w:del w:id="3955" w:author="Shimon" w:date="2019-07-30T18:53:00Z">
        <w:r w:rsidDel="007D2334">
          <w:rPr>
            <w:rFonts w:cs="David" w:hint="cs"/>
            <w:rtl/>
          </w:rPr>
          <w:delTex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delText>
        </w:r>
      </w:del>
    </w:p>
    <w:p w14:paraId="58855FF2" w14:textId="77777777" w:rsidR="0032017F" w:rsidRPr="00D74F54" w:rsidRDefault="0032017F">
      <w:pPr>
        <w:tabs>
          <w:tab w:val="left" w:pos="566"/>
          <w:tab w:val="left" w:pos="651"/>
        </w:tabs>
        <w:spacing w:after="240" w:line="360" w:lineRule="auto"/>
        <w:ind w:left="566" w:right="360"/>
        <w:jc w:val="both"/>
        <w:rPr>
          <w:rtl/>
        </w:rPr>
        <w:pPrChange w:id="3956" w:author="Shimon" w:date="2019-08-05T16:16:00Z">
          <w:pPr>
            <w:pStyle w:val="30"/>
            <w:spacing w:after="240"/>
            <w:ind w:left="566"/>
          </w:pPr>
        </w:pPrChange>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32AC05E5" w:rsidR="0032017F" w:rsidRPr="00D74F54" w:rsidDel="00EA6707" w:rsidRDefault="0032017F" w:rsidP="00D74F54">
      <w:pPr>
        <w:pStyle w:val="22"/>
        <w:tabs>
          <w:tab w:val="center" w:pos="-2268"/>
          <w:tab w:val="left" w:pos="631"/>
        </w:tabs>
        <w:spacing w:before="0" w:after="240" w:line="360" w:lineRule="auto"/>
        <w:ind w:left="0" w:right="0" w:firstLine="0"/>
        <w:rPr>
          <w:del w:id="3957" w:author="Shimon" w:date="2019-08-05T16:40:00Z"/>
          <w:b/>
          <w:bCs/>
          <w:noProof w:val="0"/>
          <w:rtl/>
        </w:rPr>
      </w:pPr>
    </w:p>
    <w:p w14:paraId="4CD9A564" w14:textId="77777777" w:rsidR="00B42DBB" w:rsidRPr="00D74F54" w:rsidRDefault="00B42DBB" w:rsidP="00B42DBB">
      <w:pPr>
        <w:pStyle w:val="22"/>
        <w:tabs>
          <w:tab w:val="center" w:pos="-2268"/>
          <w:tab w:val="left" w:pos="631"/>
        </w:tabs>
        <w:spacing w:before="0"/>
        <w:ind w:left="0" w:right="0" w:firstLine="0"/>
        <w:rPr>
          <w:b/>
          <w:bCs/>
          <w:noProof w:val="0"/>
          <w:rtl/>
        </w:rPr>
      </w:pPr>
      <w:r w:rsidRPr="00D74F54">
        <w:rPr>
          <w:b/>
          <w:bCs/>
          <w:noProof w:val="0"/>
          <w:rtl/>
        </w:rPr>
        <w:t xml:space="preserve">ירושלים, היום, </w:t>
      </w:r>
      <w:r>
        <w:rPr>
          <w:rFonts w:hint="cs"/>
          <w:b/>
          <w:bCs/>
          <w:noProof w:val="0"/>
          <w:rtl/>
        </w:rPr>
        <w:t>1 ביולי 2019.</w:t>
      </w:r>
      <w:r w:rsidRPr="00D74F54">
        <w:rPr>
          <w:b/>
          <w:bCs/>
          <w:noProof w:val="0"/>
          <w:rtl/>
        </w:rPr>
        <w:tab/>
      </w:r>
    </w:p>
    <w:p w14:paraId="54AAD195" w14:textId="77777777" w:rsidR="00B42DBB" w:rsidRPr="00D74F54" w:rsidRDefault="00B42DBB" w:rsidP="00B42DBB">
      <w:pPr>
        <w:pStyle w:val="22"/>
        <w:tabs>
          <w:tab w:val="center" w:pos="-2268"/>
          <w:tab w:val="left" w:pos="631"/>
        </w:tabs>
        <w:spacing w:before="0"/>
        <w:ind w:left="509" w:right="0"/>
        <w:rPr>
          <w:b/>
          <w:bCs/>
          <w:noProof w:val="0"/>
          <w:rtl/>
        </w:rPr>
      </w:pPr>
    </w:p>
    <w:p w14:paraId="38371C51" w14:textId="77777777" w:rsidR="00B42DBB" w:rsidRPr="003442E8" w:rsidRDefault="00B42DBB" w:rsidP="00B42DBB">
      <w:pPr>
        <w:pStyle w:val="22"/>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2"/>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Pr="003442E8" w:rsidRDefault="00B42DBB" w:rsidP="00B42DBB">
      <w:pPr>
        <w:pStyle w:val="22"/>
        <w:tabs>
          <w:tab w:val="center" w:pos="-2268"/>
          <w:tab w:val="left" w:pos="631"/>
        </w:tabs>
        <w:spacing w:before="0"/>
        <w:ind w:left="509" w:right="0"/>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12182619" w14:textId="77777777" w:rsidR="0092613E" w:rsidRDefault="0092613E" w:rsidP="00B42DBB">
      <w:pPr>
        <w:pStyle w:val="22"/>
        <w:tabs>
          <w:tab w:val="center" w:pos="-2268"/>
          <w:tab w:val="left" w:pos="631"/>
        </w:tabs>
        <w:spacing w:before="0"/>
        <w:ind w:left="0" w:right="0" w:firstLine="0"/>
        <w:rPr>
          <w:ins w:id="3958" w:author="Shimon" w:date="2019-08-04T13:39:00Z"/>
          <w:rtl/>
        </w:rPr>
      </w:pPr>
    </w:p>
    <w:p w14:paraId="43736165" w14:textId="77777777" w:rsidR="00F00ADC" w:rsidRDefault="00F00ADC" w:rsidP="00B42DBB">
      <w:pPr>
        <w:pStyle w:val="22"/>
        <w:tabs>
          <w:tab w:val="center" w:pos="-2268"/>
          <w:tab w:val="left" w:pos="631"/>
        </w:tabs>
        <w:spacing w:before="0"/>
        <w:ind w:left="0" w:right="0" w:firstLine="0"/>
        <w:rPr>
          <w:ins w:id="3959" w:author="Shimon" w:date="2019-08-04T13:39:00Z"/>
          <w:rtl/>
        </w:rPr>
      </w:pPr>
    </w:p>
    <w:p w14:paraId="678E5EF6" w14:textId="77777777" w:rsidR="00413E54" w:rsidRDefault="00413E54">
      <w:pPr>
        <w:pStyle w:val="11"/>
        <w:tabs>
          <w:tab w:val="left" w:pos="1088"/>
        </w:tabs>
        <w:spacing w:before="0" w:after="240" w:line="360" w:lineRule="auto"/>
        <w:ind w:right="360"/>
        <w:rPr>
          <w:ins w:id="3960" w:author="Shimon" w:date="2019-08-05T16:16:00Z"/>
          <w:rStyle w:val="emailstyle17"/>
          <w:rFonts w:cs="David"/>
          <w:noProof/>
          <w:color w:val="auto"/>
          <w:sz w:val="22"/>
          <w:rtl/>
        </w:rPr>
        <w:pPrChange w:id="3961" w:author="Shimon" w:date="2019-08-05T16:16:00Z">
          <w:pPr>
            <w:pStyle w:val="11"/>
            <w:numPr>
              <w:ilvl w:val="1"/>
              <w:numId w:val="42"/>
            </w:numPr>
            <w:tabs>
              <w:tab w:val="num" w:pos="792"/>
              <w:tab w:val="left" w:pos="1088"/>
            </w:tabs>
            <w:spacing w:before="0" w:after="240" w:line="360" w:lineRule="auto"/>
            <w:ind w:left="792" w:right="792" w:hanging="432"/>
          </w:pPr>
        </w:pPrChange>
      </w:pPr>
    </w:p>
    <w:p w14:paraId="1CB7614D" w14:textId="6624E3BD" w:rsidR="00F00ADC" w:rsidRDefault="00F00ADC">
      <w:pPr>
        <w:pStyle w:val="11"/>
        <w:tabs>
          <w:tab w:val="left" w:pos="1088"/>
        </w:tabs>
        <w:spacing w:before="0" w:after="240" w:line="360" w:lineRule="auto"/>
        <w:ind w:right="360"/>
        <w:rPr>
          <w:ins w:id="3962" w:author="Shimon" w:date="2019-08-04T13:39:00Z"/>
          <w:rStyle w:val="emailstyle17"/>
          <w:rFonts w:cs="David"/>
          <w:color w:val="auto"/>
          <w:sz w:val="22"/>
        </w:rPr>
        <w:pPrChange w:id="3963" w:author="Shimon" w:date="2019-08-05T16:16:00Z">
          <w:pPr>
            <w:pStyle w:val="11"/>
            <w:numPr>
              <w:ilvl w:val="1"/>
              <w:numId w:val="42"/>
            </w:numPr>
            <w:tabs>
              <w:tab w:val="num" w:pos="792"/>
              <w:tab w:val="left" w:pos="1088"/>
            </w:tabs>
            <w:spacing w:before="0" w:after="240" w:line="360" w:lineRule="auto"/>
            <w:ind w:left="792" w:right="792" w:hanging="432"/>
          </w:pPr>
        </w:pPrChange>
      </w:pPr>
      <w:ins w:id="3964" w:author="Shimon" w:date="2019-08-04T13:39:00Z">
        <w:r>
          <w:rPr>
            <w:rStyle w:val="emailstyle17"/>
            <w:rFonts w:cs="David" w:hint="cs"/>
            <w:color w:val="auto"/>
            <w:sz w:val="22"/>
            <w:rtl/>
          </w:rPr>
          <w:t>כאמור,</w:t>
        </w:r>
      </w:ins>
      <w:ins w:id="3965" w:author="Shimon" w:date="2019-08-05T19:10:00Z">
        <w:r w:rsidR="00D61A44">
          <w:rPr>
            <w:rStyle w:val="emailstyle17"/>
            <w:rFonts w:cs="David" w:hint="cs"/>
            <w:color w:val="auto"/>
            <w:sz w:val="22"/>
            <w:rtl/>
          </w:rPr>
          <w:t xml:space="preserve"> </w:t>
        </w:r>
      </w:ins>
      <w:ins w:id="3966" w:author="Shimon" w:date="2019-08-04T13:39:00Z">
        <w:r>
          <w:rPr>
            <w:rStyle w:val="emailstyle17"/>
            <w:rFonts w:cs="David" w:hint="cs"/>
            <w:color w:val="auto"/>
            <w:sz w:val="22"/>
            <w:rtl/>
          </w:rPr>
          <w:t>בנוסף לשכר הבסיס היה התובע זכאי לתשלומים דלהלן:</w:t>
        </w:r>
      </w:ins>
    </w:p>
    <w:p w14:paraId="421C77FA" w14:textId="77777777" w:rsidR="00F00ADC" w:rsidRPr="00E64626" w:rsidRDefault="00F00ADC" w:rsidP="00F00ADC">
      <w:pPr>
        <w:pStyle w:val="11"/>
        <w:spacing w:before="0" w:line="360" w:lineRule="auto"/>
        <w:ind w:right="357"/>
        <w:rPr>
          <w:ins w:id="3967" w:author="Shimon" w:date="2019-08-04T13:39:00Z"/>
          <w:rStyle w:val="emailstyle17"/>
          <w:rFonts w:cs="David"/>
          <w:b/>
          <w:bCs/>
          <w:color w:val="auto"/>
          <w:sz w:val="22"/>
          <w:u w:val="single"/>
        </w:rPr>
      </w:pPr>
      <w:ins w:id="3968" w:author="Shimon" w:date="2019-08-04T13:39:00Z">
        <w:r w:rsidRPr="00E64626">
          <w:rPr>
            <w:rStyle w:val="emailstyle17"/>
            <w:rFonts w:cs="David" w:hint="eastAsia"/>
            <w:b/>
            <w:bCs/>
            <w:color w:val="auto"/>
            <w:sz w:val="22"/>
            <w:u w:val="single"/>
            <w:rtl/>
          </w:rPr>
          <w:t>תשלומים</w:t>
        </w:r>
        <w:r w:rsidRPr="00E64626">
          <w:rPr>
            <w:rStyle w:val="emailstyle17"/>
            <w:rFonts w:cs="David"/>
            <w:b/>
            <w:bCs/>
            <w:color w:val="auto"/>
            <w:sz w:val="22"/>
            <w:u w:val="single"/>
            <w:rtl/>
          </w:rPr>
          <w:t xml:space="preserve"> </w:t>
        </w:r>
        <w:r w:rsidRPr="00E64626">
          <w:rPr>
            <w:rStyle w:val="emailstyle17"/>
            <w:rFonts w:cs="David" w:hint="eastAsia"/>
            <w:b/>
            <w:bCs/>
            <w:color w:val="auto"/>
            <w:sz w:val="22"/>
            <w:u w:val="single"/>
            <w:rtl/>
          </w:rPr>
          <w:t>חודשיים</w:t>
        </w:r>
      </w:ins>
    </w:p>
    <w:p w14:paraId="593383B7" w14:textId="77777777" w:rsidR="00F00ADC" w:rsidRDefault="00F00ADC">
      <w:pPr>
        <w:pStyle w:val="11"/>
        <w:numPr>
          <w:ilvl w:val="1"/>
          <w:numId w:val="18"/>
        </w:numPr>
        <w:tabs>
          <w:tab w:val="left" w:pos="1088"/>
        </w:tabs>
        <w:spacing w:before="0" w:after="240" w:line="360" w:lineRule="auto"/>
        <w:ind w:left="1088" w:right="792" w:hanging="567"/>
        <w:rPr>
          <w:ins w:id="3969" w:author="Shimon" w:date="2019-08-04T13:39:00Z"/>
          <w:rStyle w:val="emailstyle17"/>
          <w:rFonts w:cs="David"/>
          <w:color w:val="auto"/>
          <w:sz w:val="22"/>
        </w:rPr>
        <w:pPrChange w:id="3970" w:author="Shimon" w:date="2019-08-05T16:22:00Z">
          <w:pPr>
            <w:pStyle w:val="11"/>
            <w:numPr>
              <w:ilvl w:val="1"/>
              <w:numId w:val="42"/>
            </w:numPr>
            <w:tabs>
              <w:tab w:val="num" w:pos="792"/>
              <w:tab w:val="left" w:pos="1088"/>
            </w:tabs>
            <w:spacing w:before="0" w:after="240" w:line="360" w:lineRule="auto"/>
            <w:ind w:left="1088" w:right="792" w:hanging="567"/>
          </w:pPr>
        </w:pPrChange>
      </w:pPr>
      <w:ins w:id="3971" w:author="Shimon" w:date="2019-08-04T13:39:00Z">
        <w:r w:rsidRPr="009C3D22">
          <w:rPr>
            <w:rStyle w:val="emailstyle17"/>
            <w:rFonts w:cs="David" w:hint="cs"/>
            <w:color w:val="auto"/>
            <w:sz w:val="22"/>
            <w:rtl/>
          </w:rPr>
          <w:t>הפרשות לקרן ההשתלמות בשיעור של 7.5%</w:t>
        </w:r>
        <w:r>
          <w:rPr>
            <w:rStyle w:val="emailstyle17"/>
            <w:rFonts w:cs="David" w:hint="cs"/>
            <w:color w:val="auto"/>
            <w:sz w:val="22"/>
            <w:rtl/>
          </w:rPr>
          <w:t xml:space="preserve"> משכר הבסיס: </w:t>
        </w:r>
        <w:r w:rsidRPr="009C3D22">
          <w:rPr>
            <w:rStyle w:val="emailstyle17"/>
            <w:rFonts w:cs="David" w:hint="cs"/>
            <w:color w:val="auto"/>
            <w:sz w:val="22"/>
            <w:rtl/>
          </w:rPr>
          <w:t>53,200 ₪</w:t>
        </w:r>
        <w:r>
          <w:rPr>
            <w:rStyle w:val="emailstyle17"/>
            <w:rFonts w:cs="David" w:hint="cs"/>
            <w:color w:val="auto"/>
            <w:sz w:val="22"/>
            <w:rtl/>
          </w:rPr>
          <w:t xml:space="preserve"> (709,340ש"ח </w:t>
        </w:r>
        <w:r>
          <w:rPr>
            <w:rStyle w:val="emailstyle17"/>
            <w:rFonts w:cs="David" w:hint="cs"/>
            <w:color w:val="auto"/>
            <w:sz w:val="22"/>
          </w:rPr>
          <w:t>X</w:t>
        </w:r>
        <w:r>
          <w:rPr>
            <w:rStyle w:val="emailstyle17"/>
            <w:rFonts w:cs="David" w:hint="cs"/>
            <w:color w:val="auto"/>
            <w:sz w:val="22"/>
            <w:rtl/>
          </w:rPr>
          <w:t xml:space="preserve">  7.5%)</w:t>
        </w:r>
        <w:r w:rsidRPr="009C3D22" w:rsidDel="00EC132D">
          <w:rPr>
            <w:rStyle w:val="emailstyle17"/>
            <w:rFonts w:cs="David" w:hint="cs"/>
            <w:color w:val="auto"/>
            <w:sz w:val="22"/>
            <w:rtl/>
          </w:rPr>
          <w:t>.</w:t>
        </w:r>
        <w:r w:rsidRPr="00CB1486">
          <w:rPr>
            <w:rStyle w:val="emailstyle17"/>
            <w:rFonts w:cs="David" w:hint="cs"/>
            <w:color w:val="auto"/>
            <w:sz w:val="22"/>
            <w:rtl/>
          </w:rPr>
          <w:t xml:space="preserve"> </w:t>
        </w:r>
      </w:ins>
    </w:p>
    <w:p w14:paraId="2850F1C7" w14:textId="77777777" w:rsidR="00F00ADC" w:rsidRDefault="00F00ADC">
      <w:pPr>
        <w:pStyle w:val="11"/>
        <w:numPr>
          <w:ilvl w:val="1"/>
          <w:numId w:val="18"/>
        </w:numPr>
        <w:tabs>
          <w:tab w:val="left" w:pos="1088"/>
        </w:tabs>
        <w:spacing w:before="0" w:after="240" w:line="360" w:lineRule="auto"/>
        <w:ind w:left="1088" w:right="792" w:hanging="567"/>
        <w:rPr>
          <w:ins w:id="3972" w:author="Shimon" w:date="2019-08-04T13:39:00Z"/>
          <w:rStyle w:val="emailstyle17"/>
          <w:rFonts w:cs="David"/>
          <w:color w:val="auto"/>
          <w:sz w:val="22"/>
        </w:rPr>
        <w:pPrChange w:id="3973" w:author="Shimon" w:date="2019-08-05T16:22:00Z">
          <w:pPr>
            <w:pStyle w:val="11"/>
            <w:numPr>
              <w:ilvl w:val="1"/>
              <w:numId w:val="42"/>
            </w:numPr>
            <w:tabs>
              <w:tab w:val="num" w:pos="792"/>
              <w:tab w:val="left" w:pos="1088"/>
            </w:tabs>
            <w:spacing w:before="0" w:after="240" w:line="360" w:lineRule="auto"/>
            <w:ind w:left="1088" w:right="792" w:hanging="567"/>
          </w:pPr>
        </w:pPrChange>
      </w:pPr>
      <w:ins w:id="3974" w:author="Shimon" w:date="2019-08-04T13:39:00Z">
        <w:r w:rsidRPr="00337F2F">
          <w:rPr>
            <w:rStyle w:val="emailstyle17"/>
            <w:rFonts w:cs="David" w:hint="eastAsia"/>
            <w:color w:val="auto"/>
            <w:sz w:val="22"/>
            <w:u w:val="single"/>
            <w:rtl/>
          </w:rPr>
          <w:lastRenderedPageBreak/>
          <w:t>דמי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כלכלה</w:t>
        </w:r>
        <w:r>
          <w:rPr>
            <w:rStyle w:val="emailstyle17"/>
            <w:rFonts w:cs="David" w:hint="cs"/>
            <w:color w:val="auto"/>
            <w:sz w:val="22"/>
            <w:rtl/>
          </w:rPr>
          <w:t xml:space="preserve"> (שלא נדרשות קבלות בגינם): 772 ₪ לחודש, ובסך הכל: 15,440 ₪ (772ש"ח </w:t>
        </w:r>
        <w:r>
          <w:rPr>
            <w:rStyle w:val="emailstyle17"/>
            <w:rFonts w:cs="David" w:hint="cs"/>
            <w:color w:val="auto"/>
            <w:sz w:val="22"/>
          </w:rPr>
          <w:t>X</w:t>
        </w:r>
        <w:r>
          <w:rPr>
            <w:rStyle w:val="emailstyle17"/>
            <w:rFonts w:cs="David"/>
            <w:color w:val="auto"/>
            <w:sz w:val="22"/>
          </w:rPr>
          <w:t xml:space="preserve"> </w:t>
        </w:r>
        <w:r>
          <w:rPr>
            <w:rStyle w:val="emailstyle17"/>
            <w:rFonts w:cs="David" w:hint="cs"/>
            <w:color w:val="auto"/>
            <w:sz w:val="22"/>
            <w:rtl/>
          </w:rPr>
          <w:t>1.667)</w:t>
        </w:r>
      </w:ins>
    </w:p>
    <w:p w14:paraId="44582128" w14:textId="77777777" w:rsidR="00F00ADC" w:rsidRDefault="00F00ADC">
      <w:pPr>
        <w:pStyle w:val="11"/>
        <w:numPr>
          <w:ilvl w:val="1"/>
          <w:numId w:val="18"/>
        </w:numPr>
        <w:tabs>
          <w:tab w:val="left" w:pos="1088"/>
        </w:tabs>
        <w:spacing w:before="0" w:after="240" w:line="360" w:lineRule="auto"/>
        <w:ind w:left="1088" w:right="792" w:hanging="567"/>
        <w:rPr>
          <w:ins w:id="3975" w:author="Shimon" w:date="2019-08-04T13:39:00Z"/>
          <w:rStyle w:val="emailstyle17"/>
          <w:rFonts w:cs="David"/>
          <w:color w:val="auto"/>
          <w:sz w:val="22"/>
        </w:rPr>
        <w:pPrChange w:id="3976" w:author="Shimon" w:date="2019-08-05T16:22:00Z">
          <w:pPr>
            <w:pStyle w:val="11"/>
            <w:numPr>
              <w:ilvl w:val="1"/>
              <w:numId w:val="42"/>
            </w:numPr>
            <w:tabs>
              <w:tab w:val="num" w:pos="792"/>
              <w:tab w:val="left" w:pos="1088"/>
            </w:tabs>
            <w:spacing w:before="0" w:after="240" w:line="360" w:lineRule="auto"/>
            <w:ind w:left="1088" w:right="792" w:hanging="567"/>
          </w:pPr>
        </w:pPrChange>
      </w:pPr>
      <w:ins w:id="3977" w:author="Shimon" w:date="2019-08-04T13:39:00Z">
        <w:r w:rsidRPr="00337F2F">
          <w:rPr>
            <w:rStyle w:val="emailstyle17"/>
            <w:rFonts w:cs="David" w:hint="eastAsia"/>
            <w:color w:val="auto"/>
            <w:sz w:val="22"/>
            <w:u w:val="single"/>
            <w:rtl/>
          </w:rPr>
          <w:t>אחזקת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רכב</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רמה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ד</w:t>
        </w:r>
        <w:r w:rsidRPr="00337F2F">
          <w:rPr>
            <w:rStyle w:val="emailstyle17"/>
            <w:rFonts w:cs="David"/>
            <w:color w:val="auto"/>
            <w:sz w:val="22"/>
            <w:u w:val="single"/>
            <w:rtl/>
          </w:rPr>
          <w:t>'</w:t>
        </w:r>
        <w:r>
          <w:rPr>
            <w:rStyle w:val="emailstyle17"/>
            <w:rFonts w:cs="David" w:hint="cs"/>
            <w:color w:val="auto"/>
            <w:sz w:val="22"/>
            <w:rtl/>
          </w:rPr>
          <w:t xml:space="preserve"> (הוצ' קבועות ללא דווח וללא הצגת קבלות)1,352:₪ לחודש ס"ה: 27,040שח  </w:t>
        </w:r>
      </w:ins>
    </w:p>
    <w:p w14:paraId="03FCC869" w14:textId="77777777" w:rsidR="00F00ADC" w:rsidRDefault="00F00ADC" w:rsidP="00F00ADC">
      <w:pPr>
        <w:pStyle w:val="11"/>
        <w:tabs>
          <w:tab w:val="left" w:pos="7894"/>
        </w:tabs>
        <w:spacing w:before="0" w:after="240" w:line="360" w:lineRule="auto"/>
        <w:ind w:left="1088" w:right="360" w:firstLine="0"/>
        <w:rPr>
          <w:ins w:id="3978" w:author="Shimon" w:date="2019-08-04T13:39:00Z"/>
          <w:rStyle w:val="emailstyle17"/>
          <w:rFonts w:cs="David"/>
          <w:color w:val="auto"/>
          <w:sz w:val="22"/>
        </w:rPr>
      </w:pPr>
      <w:ins w:id="3979" w:author="Shimon" w:date="2019-08-04T13:39:00Z">
        <w:r>
          <w:rPr>
            <w:rStyle w:val="emailstyle17"/>
            <w:rFonts w:cs="David" w:hint="cs"/>
            <w:b/>
            <w:bCs/>
            <w:color w:val="auto"/>
            <w:sz w:val="22"/>
            <w:rtl/>
          </w:rPr>
          <w:t xml:space="preserve">                                    </w:t>
        </w:r>
        <w:r w:rsidRPr="00E64626">
          <w:rPr>
            <w:rStyle w:val="emailstyle17"/>
            <w:rFonts w:cs="David" w:hint="eastAsia"/>
            <w:b/>
            <w:bCs/>
            <w:color w:val="auto"/>
            <w:sz w:val="22"/>
            <w:rtl/>
          </w:rPr>
          <w:t>ס</w:t>
        </w:r>
        <w:r w:rsidRPr="00E64626">
          <w:rPr>
            <w:rStyle w:val="emailstyle17"/>
            <w:rFonts w:cs="David"/>
            <w:b/>
            <w:bCs/>
            <w:color w:val="auto"/>
            <w:sz w:val="22"/>
            <w:rtl/>
          </w:rPr>
          <w:t xml:space="preserve">"ה </w:t>
        </w:r>
        <w:r w:rsidRPr="00E64626">
          <w:rPr>
            <w:rStyle w:val="emailstyle17"/>
            <w:rFonts w:cs="David" w:hint="eastAsia"/>
            <w:b/>
            <w:bCs/>
            <w:color w:val="auto"/>
            <w:sz w:val="22"/>
            <w:rtl/>
          </w:rPr>
          <w:t>תשלומים</w:t>
        </w:r>
        <w:r w:rsidRPr="00E64626">
          <w:rPr>
            <w:rStyle w:val="emailstyle17"/>
            <w:rFonts w:cs="David"/>
            <w:b/>
            <w:bCs/>
            <w:color w:val="auto"/>
            <w:sz w:val="22"/>
            <w:rtl/>
          </w:rPr>
          <w:t xml:space="preserve"> </w:t>
        </w:r>
        <w:r w:rsidRPr="00E64626">
          <w:rPr>
            <w:rStyle w:val="emailstyle17"/>
            <w:rFonts w:cs="David" w:hint="eastAsia"/>
            <w:b/>
            <w:bCs/>
            <w:color w:val="auto"/>
            <w:sz w:val="22"/>
            <w:rtl/>
          </w:rPr>
          <w:t>חודשיים</w:t>
        </w:r>
        <w:r w:rsidRPr="00E64626">
          <w:rPr>
            <w:rStyle w:val="emailstyle17"/>
            <w:rFonts w:cs="David"/>
            <w:b/>
            <w:bCs/>
            <w:color w:val="auto"/>
            <w:sz w:val="22"/>
            <w:rtl/>
          </w:rPr>
          <w:t xml:space="preserve"> </w:t>
        </w:r>
        <w:r w:rsidRPr="00E64626">
          <w:rPr>
            <w:rStyle w:val="emailstyle17"/>
            <w:rFonts w:cs="David" w:hint="eastAsia"/>
            <w:b/>
            <w:bCs/>
            <w:color w:val="auto"/>
            <w:sz w:val="22"/>
            <w:rtl/>
          </w:rPr>
          <w:t>נוספים</w:t>
        </w:r>
        <w:r w:rsidRPr="00E64626">
          <w:rPr>
            <w:rStyle w:val="emailstyle17"/>
            <w:rFonts w:cs="David"/>
            <w:b/>
            <w:bCs/>
            <w:color w:val="auto"/>
            <w:sz w:val="22"/>
            <w:rtl/>
          </w:rPr>
          <w:t xml:space="preserve">, </w:t>
        </w:r>
        <w:r w:rsidRPr="00E64626">
          <w:rPr>
            <w:rStyle w:val="emailstyle17"/>
            <w:rFonts w:cs="David" w:hint="eastAsia"/>
            <w:b/>
            <w:bCs/>
            <w:color w:val="auto"/>
            <w:sz w:val="22"/>
            <w:rtl/>
          </w:rPr>
          <w:t>לתקופה</w:t>
        </w:r>
        <w:r w:rsidRPr="00E64626">
          <w:rPr>
            <w:rStyle w:val="emailstyle17"/>
            <w:rFonts w:cs="David"/>
            <w:b/>
            <w:bCs/>
            <w:color w:val="auto"/>
            <w:sz w:val="22"/>
            <w:rtl/>
          </w:rPr>
          <w:t xml:space="preserve"> </w:t>
        </w:r>
        <w:r w:rsidRPr="00E64626">
          <w:rPr>
            <w:rStyle w:val="emailstyle17"/>
            <w:rFonts w:cs="David" w:hint="eastAsia"/>
            <w:b/>
            <w:bCs/>
            <w:color w:val="auto"/>
            <w:sz w:val="22"/>
            <w:rtl/>
          </w:rPr>
          <w:t>של</w:t>
        </w:r>
        <w:r w:rsidRPr="00E64626">
          <w:rPr>
            <w:rStyle w:val="emailstyle17"/>
            <w:rFonts w:cs="David"/>
            <w:b/>
            <w:bCs/>
            <w:color w:val="auto"/>
            <w:sz w:val="22"/>
            <w:rtl/>
          </w:rPr>
          <w:t xml:space="preserve"> 20 </w:t>
        </w:r>
        <w:r w:rsidRPr="00E64626">
          <w:rPr>
            <w:rStyle w:val="emailstyle17"/>
            <w:rFonts w:cs="David" w:hint="eastAsia"/>
            <w:b/>
            <w:bCs/>
            <w:color w:val="auto"/>
            <w:sz w:val="22"/>
            <w:rtl/>
          </w:rPr>
          <w:t>חודש</w:t>
        </w:r>
        <w:r>
          <w:rPr>
            <w:rStyle w:val="emailstyle17"/>
            <w:rFonts w:cs="David" w:hint="cs"/>
            <w:color w:val="auto"/>
            <w:sz w:val="22"/>
            <w:rtl/>
          </w:rPr>
          <w:t xml:space="preserve">: </w:t>
        </w:r>
        <w:r w:rsidRPr="00E64626">
          <w:rPr>
            <w:rStyle w:val="emailstyle17"/>
            <w:rFonts w:cs="David"/>
            <w:b/>
            <w:bCs/>
            <w:color w:val="auto"/>
            <w:sz w:val="22"/>
            <w:rtl/>
          </w:rPr>
          <w:t>95,660</w:t>
        </w:r>
        <w:r>
          <w:rPr>
            <w:rStyle w:val="emailstyle17"/>
            <w:rFonts w:cs="David" w:hint="cs"/>
            <w:color w:val="auto"/>
            <w:sz w:val="22"/>
            <w:rtl/>
          </w:rPr>
          <w:t>ש"ח</w:t>
        </w:r>
      </w:ins>
    </w:p>
    <w:p w14:paraId="13A1258F" w14:textId="77777777" w:rsidR="00F00ADC" w:rsidRDefault="00F00ADC" w:rsidP="00F00ADC">
      <w:pPr>
        <w:pStyle w:val="11"/>
        <w:spacing w:before="0" w:line="360" w:lineRule="auto"/>
        <w:ind w:right="357"/>
        <w:rPr>
          <w:ins w:id="3980" w:author="Shimon" w:date="2019-08-04T13:39:00Z"/>
          <w:rStyle w:val="emailstyle17"/>
          <w:rFonts w:cs="David"/>
          <w:color w:val="auto"/>
          <w:sz w:val="22"/>
        </w:rPr>
      </w:pPr>
      <w:ins w:id="3981" w:author="Shimon" w:date="2019-08-04T13:39:00Z">
        <w:r w:rsidRPr="00E64626">
          <w:rPr>
            <w:rStyle w:val="emailstyle17"/>
            <w:rFonts w:cs="David" w:hint="eastAsia"/>
            <w:b/>
            <w:bCs/>
            <w:color w:val="auto"/>
            <w:sz w:val="22"/>
            <w:rtl/>
          </w:rPr>
          <w:t>תשלומים</w:t>
        </w:r>
        <w:r w:rsidRPr="00E64626">
          <w:rPr>
            <w:rStyle w:val="emailstyle17"/>
            <w:rFonts w:cs="David"/>
            <w:b/>
            <w:bCs/>
            <w:color w:val="auto"/>
            <w:sz w:val="22"/>
            <w:rtl/>
          </w:rPr>
          <w:t xml:space="preserve"> </w:t>
        </w:r>
        <w:r w:rsidRPr="00E64626">
          <w:rPr>
            <w:rStyle w:val="emailstyle17"/>
            <w:rFonts w:cs="David" w:hint="eastAsia"/>
            <w:b/>
            <w:bCs/>
            <w:color w:val="auto"/>
            <w:sz w:val="22"/>
            <w:rtl/>
          </w:rPr>
          <w:t>שנתיים</w:t>
        </w:r>
        <w:r>
          <w:rPr>
            <w:rStyle w:val="emailstyle17"/>
            <w:rFonts w:cs="David" w:hint="cs"/>
            <w:color w:val="auto"/>
            <w:sz w:val="22"/>
            <w:rtl/>
          </w:rPr>
          <w:t xml:space="preserve">:  </w:t>
        </w:r>
      </w:ins>
    </w:p>
    <w:p w14:paraId="282AA861" w14:textId="77777777" w:rsidR="00F00ADC" w:rsidRPr="00E64626" w:rsidRDefault="00F00ADC">
      <w:pPr>
        <w:pStyle w:val="11"/>
        <w:numPr>
          <w:ilvl w:val="1"/>
          <w:numId w:val="18"/>
        </w:numPr>
        <w:tabs>
          <w:tab w:val="left" w:pos="1088"/>
        </w:tabs>
        <w:spacing w:before="0" w:after="240" w:line="360" w:lineRule="auto"/>
        <w:ind w:left="1088" w:right="792" w:hanging="567"/>
        <w:rPr>
          <w:ins w:id="3982" w:author="Shimon" w:date="2019-08-04T13:39:00Z"/>
          <w:rStyle w:val="emailstyle17"/>
          <w:rFonts w:cs="David"/>
          <w:color w:val="auto"/>
          <w:sz w:val="22"/>
          <w:rtl/>
        </w:rPr>
        <w:pPrChange w:id="3983" w:author="Shimon" w:date="2019-08-05T16:22:00Z">
          <w:pPr>
            <w:pStyle w:val="11"/>
            <w:numPr>
              <w:ilvl w:val="1"/>
              <w:numId w:val="42"/>
            </w:numPr>
            <w:tabs>
              <w:tab w:val="num" w:pos="792"/>
              <w:tab w:val="left" w:pos="1088"/>
            </w:tabs>
            <w:spacing w:before="0" w:after="240" w:line="360" w:lineRule="auto"/>
            <w:ind w:left="1088" w:right="792" w:hanging="567"/>
          </w:pPr>
        </w:pPrChange>
      </w:pPr>
      <w:ins w:id="3984" w:author="Shimon" w:date="2019-08-04T13:39:00Z">
        <w:r>
          <w:rPr>
            <w:rStyle w:val="emailstyle17"/>
            <w:rFonts w:cs="David" w:hint="cs"/>
            <w:color w:val="auto"/>
            <w:sz w:val="22"/>
            <w:rtl/>
          </w:rPr>
          <w:t>מענק יובל: 18,711 לשנה ולתקופה כולה: 31,191ש"ח (18,711</w:t>
        </w:r>
        <w:r>
          <w:rPr>
            <w:rStyle w:val="emailstyle17"/>
            <w:rFonts w:cs="David" w:hint="cs"/>
            <w:color w:val="auto"/>
            <w:sz w:val="22"/>
          </w:rPr>
          <w:t xml:space="preserve"> X</w:t>
        </w:r>
        <w:r>
          <w:rPr>
            <w:rStyle w:val="emailstyle17"/>
            <w:rFonts w:cs="David" w:hint="cs"/>
            <w:color w:val="auto"/>
            <w:sz w:val="22"/>
            <w:rtl/>
          </w:rPr>
          <w:t>1.667)</w:t>
        </w:r>
      </w:ins>
    </w:p>
    <w:p w14:paraId="078A6B61" w14:textId="77777777" w:rsidR="00F00ADC" w:rsidRDefault="00F00ADC">
      <w:pPr>
        <w:pStyle w:val="11"/>
        <w:numPr>
          <w:ilvl w:val="1"/>
          <w:numId w:val="18"/>
        </w:numPr>
        <w:tabs>
          <w:tab w:val="left" w:pos="1088"/>
        </w:tabs>
        <w:spacing w:before="0" w:after="240" w:line="360" w:lineRule="auto"/>
        <w:ind w:left="1088" w:right="792" w:hanging="567"/>
        <w:rPr>
          <w:ins w:id="3985" w:author="Shimon" w:date="2019-08-04T13:39:00Z"/>
          <w:rStyle w:val="emailstyle17"/>
          <w:rFonts w:cs="David"/>
          <w:color w:val="auto"/>
          <w:sz w:val="22"/>
        </w:rPr>
        <w:pPrChange w:id="3986" w:author="Shimon" w:date="2019-08-05T16:22:00Z">
          <w:pPr>
            <w:pStyle w:val="11"/>
            <w:numPr>
              <w:ilvl w:val="1"/>
              <w:numId w:val="42"/>
            </w:numPr>
            <w:tabs>
              <w:tab w:val="num" w:pos="792"/>
              <w:tab w:val="left" w:pos="1088"/>
            </w:tabs>
            <w:spacing w:before="0" w:after="240" w:line="360" w:lineRule="auto"/>
            <w:ind w:left="1088" w:right="792" w:hanging="567"/>
          </w:pPr>
        </w:pPrChange>
      </w:pPr>
      <w:ins w:id="3987" w:author="Shimon" w:date="2019-08-04T13:39:00Z">
        <w:r>
          <w:rPr>
            <w:rStyle w:val="emailstyle17"/>
            <w:rFonts w:cs="David" w:hint="cs"/>
            <w:color w:val="auto"/>
            <w:sz w:val="22"/>
            <w:u w:val="single"/>
            <w:rtl/>
          </w:rPr>
          <w:t>ביטוח ואגרת רישוי רכב</w:t>
        </w:r>
        <w:r>
          <w:rPr>
            <w:rStyle w:val="emailstyle17"/>
            <w:rFonts w:cs="David" w:hint="cs"/>
            <w:color w:val="auto"/>
            <w:sz w:val="22"/>
          </w:rPr>
          <w:t xml:space="preserve"> </w:t>
        </w:r>
        <w:r>
          <w:rPr>
            <w:rStyle w:val="emailstyle17"/>
            <w:rFonts w:cs="David" w:hint="cs"/>
            <w:color w:val="auto"/>
            <w:sz w:val="22"/>
            <w:rtl/>
          </w:rPr>
          <w:t xml:space="preserve"> 4,700שח לשנה ולתקופה כולה, 7,834ש"ח (4,700</w:t>
        </w:r>
        <w:r>
          <w:rPr>
            <w:rStyle w:val="emailstyle17"/>
            <w:rFonts w:cs="David" w:hint="cs"/>
            <w:color w:val="auto"/>
            <w:sz w:val="22"/>
          </w:rPr>
          <w:t>X</w:t>
        </w:r>
        <w:r>
          <w:rPr>
            <w:rStyle w:val="emailstyle17"/>
            <w:rFonts w:cs="David" w:hint="cs"/>
            <w:color w:val="auto"/>
            <w:sz w:val="22"/>
            <w:rtl/>
          </w:rPr>
          <w:t xml:space="preserve"> 1.667)</w:t>
        </w:r>
      </w:ins>
    </w:p>
    <w:p w14:paraId="64462F6B" w14:textId="77777777" w:rsidR="00F00ADC" w:rsidRDefault="00F00ADC">
      <w:pPr>
        <w:pStyle w:val="11"/>
        <w:numPr>
          <w:ilvl w:val="1"/>
          <w:numId w:val="18"/>
        </w:numPr>
        <w:tabs>
          <w:tab w:val="left" w:pos="1088"/>
        </w:tabs>
        <w:spacing w:before="0" w:after="240" w:line="360" w:lineRule="auto"/>
        <w:ind w:left="1088" w:right="792" w:hanging="567"/>
        <w:rPr>
          <w:ins w:id="3988" w:author="Shimon" w:date="2019-08-04T13:39:00Z"/>
          <w:rStyle w:val="emailstyle17"/>
          <w:rFonts w:cs="David"/>
          <w:color w:val="auto"/>
          <w:sz w:val="22"/>
        </w:rPr>
        <w:pPrChange w:id="3989" w:author="Shimon" w:date="2019-08-05T16:22:00Z">
          <w:pPr>
            <w:pStyle w:val="11"/>
            <w:numPr>
              <w:ilvl w:val="1"/>
              <w:numId w:val="42"/>
            </w:numPr>
            <w:tabs>
              <w:tab w:val="num" w:pos="792"/>
              <w:tab w:val="left" w:pos="1088"/>
            </w:tabs>
            <w:spacing w:before="0" w:after="240" w:line="360" w:lineRule="auto"/>
            <w:ind w:left="1088" w:right="792" w:hanging="567"/>
          </w:pPr>
        </w:pPrChange>
      </w:pPr>
      <w:ins w:id="3990" w:author="Shimon" w:date="2019-08-04T13:39:00Z">
        <w:r w:rsidRPr="00337F2F">
          <w:rPr>
            <w:rStyle w:val="emailstyle17"/>
            <w:rFonts w:cs="David" w:hint="eastAsia"/>
            <w:color w:val="auto"/>
            <w:sz w:val="22"/>
            <w:u w:val="single"/>
            <w:rtl/>
          </w:rPr>
          <w:t>קצובת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הבראה</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בשיעור של 5,603 ₪ לשנה, ובסך הכל </w:t>
        </w:r>
        <w:r>
          <w:rPr>
            <w:rStyle w:val="emailstyle17"/>
            <w:rFonts w:cs="David"/>
            <w:color w:val="auto"/>
            <w:sz w:val="22"/>
            <w:rtl/>
          </w:rPr>
          <w:t>–</w:t>
        </w:r>
        <w:r>
          <w:rPr>
            <w:rStyle w:val="emailstyle17"/>
            <w:rFonts w:cs="David" w:hint="cs"/>
            <w:color w:val="auto"/>
            <w:sz w:val="22"/>
            <w:rtl/>
          </w:rPr>
          <w:t xml:space="preserve"> 9,340₪ (5,603₪</w:t>
        </w:r>
        <w:r>
          <w:rPr>
            <w:rStyle w:val="emailstyle17"/>
            <w:rFonts w:cs="David"/>
            <w:color w:val="auto"/>
            <w:sz w:val="22"/>
          </w:rPr>
          <w:t xml:space="preserve"> </w:t>
        </w:r>
        <w:r>
          <w:rPr>
            <w:rStyle w:val="emailstyle17"/>
            <w:rFonts w:cs="David" w:hint="cs"/>
            <w:color w:val="auto"/>
            <w:sz w:val="22"/>
          </w:rPr>
          <w:t>X</w:t>
        </w:r>
        <w:r>
          <w:rPr>
            <w:rStyle w:val="emailstyle17"/>
            <w:rFonts w:cs="David"/>
            <w:color w:val="auto"/>
            <w:sz w:val="22"/>
          </w:rPr>
          <w:t xml:space="preserve"> </w:t>
        </w:r>
        <w:r>
          <w:rPr>
            <w:rStyle w:val="emailstyle17"/>
            <w:rFonts w:cs="David" w:hint="cs"/>
            <w:color w:val="auto"/>
            <w:sz w:val="22"/>
            <w:rtl/>
          </w:rPr>
          <w:t xml:space="preserve">1.667) </w:t>
        </w:r>
      </w:ins>
    </w:p>
    <w:p w14:paraId="73960B23" w14:textId="77777777" w:rsidR="00F00ADC" w:rsidRDefault="00F00ADC">
      <w:pPr>
        <w:pStyle w:val="11"/>
        <w:numPr>
          <w:ilvl w:val="1"/>
          <w:numId w:val="18"/>
        </w:numPr>
        <w:tabs>
          <w:tab w:val="left" w:pos="1088"/>
        </w:tabs>
        <w:spacing w:before="0" w:after="240" w:line="360" w:lineRule="auto"/>
        <w:ind w:left="1088" w:right="792" w:hanging="567"/>
        <w:rPr>
          <w:ins w:id="3991" w:author="Shimon" w:date="2019-08-04T13:39:00Z"/>
          <w:rStyle w:val="emailstyle17"/>
          <w:rFonts w:cs="David"/>
          <w:color w:val="auto"/>
          <w:sz w:val="22"/>
        </w:rPr>
        <w:pPrChange w:id="3992" w:author="Shimon" w:date="2019-08-05T16:22:00Z">
          <w:pPr>
            <w:pStyle w:val="11"/>
            <w:numPr>
              <w:ilvl w:val="1"/>
              <w:numId w:val="42"/>
            </w:numPr>
            <w:tabs>
              <w:tab w:val="num" w:pos="792"/>
              <w:tab w:val="left" w:pos="1088"/>
            </w:tabs>
            <w:spacing w:before="0" w:after="240" w:line="360" w:lineRule="auto"/>
            <w:ind w:left="1088" w:right="792" w:hanging="567"/>
          </w:pPr>
        </w:pPrChange>
      </w:pPr>
      <w:ins w:id="3993" w:author="Shimon" w:date="2019-08-04T13:39:00Z">
        <w:r>
          <w:rPr>
            <w:rStyle w:val="emailstyle17"/>
            <w:rFonts w:cs="David" w:hint="cs"/>
            <w:color w:val="auto"/>
            <w:sz w:val="22"/>
            <w:u w:val="single"/>
            <w:rtl/>
          </w:rPr>
          <w:t xml:space="preserve">קצובת </w:t>
        </w:r>
        <w:r w:rsidRPr="00D417EB">
          <w:rPr>
            <w:rStyle w:val="emailstyle17"/>
            <w:rFonts w:cs="David" w:hint="cs"/>
            <w:color w:val="auto"/>
            <w:sz w:val="22"/>
            <w:u w:val="single"/>
            <w:rtl/>
          </w:rPr>
          <w:t>ביגוד</w:t>
        </w:r>
        <w:r>
          <w:rPr>
            <w:rStyle w:val="emailstyle17"/>
            <w:rFonts w:cs="David" w:hint="cs"/>
            <w:color w:val="auto"/>
            <w:sz w:val="22"/>
            <w:u w:val="single"/>
            <w:rtl/>
          </w:rPr>
          <w:t xml:space="preserve"> (רמה 4): 2,150ש"ח לשנה, ובסך הכל 3,584ש"ח </w:t>
        </w:r>
        <w:r>
          <w:rPr>
            <w:rStyle w:val="emailstyle17"/>
            <w:rFonts w:cs="David" w:hint="cs"/>
            <w:color w:val="auto"/>
            <w:sz w:val="22"/>
            <w:rtl/>
          </w:rPr>
          <w:t xml:space="preserve"> (2,154 </w:t>
        </w:r>
        <w:r>
          <w:rPr>
            <w:rStyle w:val="emailstyle17"/>
            <w:rFonts w:cs="David" w:hint="cs"/>
            <w:color w:val="auto"/>
            <w:sz w:val="22"/>
          </w:rPr>
          <w:t>X</w:t>
        </w:r>
        <w:r>
          <w:rPr>
            <w:rStyle w:val="emailstyle17"/>
            <w:rFonts w:cs="David" w:hint="cs"/>
            <w:color w:val="auto"/>
            <w:sz w:val="22"/>
            <w:rtl/>
          </w:rPr>
          <w:t xml:space="preserve"> 1.667)</w:t>
        </w:r>
        <w:r w:rsidRPr="00246385">
          <w:rPr>
            <w:rStyle w:val="emailstyle17"/>
            <w:rFonts w:cs="David" w:hint="cs"/>
            <w:color w:val="auto"/>
            <w:sz w:val="22"/>
            <w:u w:val="single"/>
            <w:rtl/>
          </w:rPr>
          <w:t xml:space="preserve"> </w:t>
        </w:r>
      </w:ins>
    </w:p>
    <w:p w14:paraId="5E3633CD" w14:textId="77777777" w:rsidR="00F00ADC" w:rsidRPr="00E64626" w:rsidRDefault="00F00ADC" w:rsidP="00F00ADC">
      <w:pPr>
        <w:pStyle w:val="11"/>
        <w:tabs>
          <w:tab w:val="left" w:pos="7894"/>
        </w:tabs>
        <w:spacing w:before="0" w:after="240" w:line="360" w:lineRule="auto"/>
        <w:ind w:left="1088" w:right="360" w:firstLine="0"/>
        <w:rPr>
          <w:ins w:id="3994" w:author="Shimon" w:date="2019-08-04T13:39:00Z"/>
          <w:rStyle w:val="emailstyle17"/>
          <w:rFonts w:cs="David"/>
          <w:color w:val="auto"/>
          <w:sz w:val="22"/>
          <w:rtl/>
        </w:rPr>
      </w:pPr>
      <w:ins w:id="3995" w:author="Shimon" w:date="2019-08-04T13:39:00Z">
        <w:r>
          <w:rPr>
            <w:rStyle w:val="emailstyle17"/>
            <w:rFonts w:cs="David" w:hint="cs"/>
            <w:color w:val="auto"/>
            <w:sz w:val="22"/>
            <w:rtl/>
          </w:rPr>
          <w:t xml:space="preserve">                            ס</w:t>
        </w:r>
        <w:r w:rsidRPr="00E64626">
          <w:rPr>
            <w:rStyle w:val="emailstyle17"/>
            <w:rFonts w:cs="David"/>
            <w:b/>
            <w:bCs/>
            <w:color w:val="auto"/>
            <w:sz w:val="22"/>
            <w:rtl/>
          </w:rPr>
          <w:t xml:space="preserve">"ה </w:t>
        </w:r>
        <w:r w:rsidRPr="00E64626">
          <w:rPr>
            <w:rStyle w:val="emailstyle17"/>
            <w:rFonts w:cs="David" w:hint="eastAsia"/>
            <w:b/>
            <w:bCs/>
            <w:color w:val="auto"/>
            <w:sz w:val="22"/>
            <w:rtl/>
          </w:rPr>
          <w:t>תשלומים</w:t>
        </w:r>
        <w:r w:rsidRPr="00E64626">
          <w:rPr>
            <w:rStyle w:val="emailstyle17"/>
            <w:rFonts w:cs="David"/>
            <w:b/>
            <w:bCs/>
            <w:color w:val="auto"/>
            <w:sz w:val="22"/>
            <w:rtl/>
          </w:rPr>
          <w:t xml:space="preserve"> </w:t>
        </w:r>
        <w:r w:rsidRPr="00E64626">
          <w:rPr>
            <w:rStyle w:val="emailstyle17"/>
            <w:rFonts w:cs="David" w:hint="eastAsia"/>
            <w:b/>
            <w:bCs/>
            <w:color w:val="auto"/>
            <w:sz w:val="22"/>
            <w:rtl/>
          </w:rPr>
          <w:t>חד</w:t>
        </w:r>
        <w:r w:rsidRPr="00E64626">
          <w:rPr>
            <w:rStyle w:val="emailstyle17"/>
            <w:rFonts w:cs="David"/>
            <w:b/>
            <w:bCs/>
            <w:color w:val="auto"/>
            <w:sz w:val="22"/>
            <w:rtl/>
          </w:rPr>
          <w:t xml:space="preserve"> </w:t>
        </w:r>
        <w:r w:rsidRPr="00E64626">
          <w:rPr>
            <w:rStyle w:val="emailstyle17"/>
            <w:rFonts w:cs="David" w:hint="eastAsia"/>
            <w:b/>
            <w:bCs/>
            <w:color w:val="auto"/>
            <w:sz w:val="22"/>
            <w:rtl/>
          </w:rPr>
          <w:t>שנתיים</w:t>
        </w:r>
        <w:r w:rsidRPr="00E64626">
          <w:rPr>
            <w:rStyle w:val="emailstyle17"/>
            <w:rFonts w:cs="David"/>
            <w:b/>
            <w:bCs/>
            <w:color w:val="auto"/>
            <w:sz w:val="22"/>
            <w:rtl/>
          </w:rPr>
          <w:t xml:space="preserve"> נוספים ל1.667שנים (20 חודש):</w:t>
        </w:r>
        <w:r>
          <w:rPr>
            <w:rStyle w:val="emailstyle17"/>
            <w:rFonts w:cs="David" w:hint="cs"/>
            <w:color w:val="auto"/>
            <w:sz w:val="22"/>
            <w:rtl/>
          </w:rPr>
          <w:t xml:space="preserve"> </w:t>
        </w:r>
        <w:r w:rsidRPr="00E64626">
          <w:rPr>
            <w:rStyle w:val="emailstyle17"/>
            <w:rFonts w:cs="David"/>
            <w:b/>
            <w:bCs/>
            <w:color w:val="auto"/>
            <w:sz w:val="22"/>
            <w:rtl/>
          </w:rPr>
          <w:t>51,949</w:t>
        </w:r>
        <w:r>
          <w:rPr>
            <w:rStyle w:val="emailstyle17"/>
            <w:rFonts w:cs="David" w:hint="cs"/>
            <w:color w:val="auto"/>
            <w:sz w:val="22"/>
            <w:rtl/>
          </w:rPr>
          <w:t xml:space="preserve">ש"ח </w:t>
        </w:r>
      </w:ins>
    </w:p>
    <w:p w14:paraId="606E2380" w14:textId="77777777" w:rsidR="00F00ADC" w:rsidRDefault="00F00ADC">
      <w:pPr>
        <w:pStyle w:val="11"/>
        <w:numPr>
          <w:ilvl w:val="1"/>
          <w:numId w:val="18"/>
        </w:numPr>
        <w:tabs>
          <w:tab w:val="left" w:pos="1088"/>
        </w:tabs>
        <w:spacing w:before="0" w:after="240" w:line="360" w:lineRule="auto"/>
        <w:ind w:left="1088" w:right="792" w:hanging="567"/>
        <w:rPr>
          <w:ins w:id="3996" w:author="Shimon" w:date="2019-08-04T13:39:00Z"/>
          <w:rStyle w:val="emailstyle17"/>
          <w:rFonts w:cs="David"/>
          <w:color w:val="auto"/>
          <w:sz w:val="22"/>
        </w:rPr>
        <w:pPrChange w:id="3997" w:author="Shimon" w:date="2019-08-05T16:22:00Z">
          <w:pPr>
            <w:pStyle w:val="11"/>
            <w:numPr>
              <w:ilvl w:val="1"/>
              <w:numId w:val="42"/>
            </w:numPr>
            <w:tabs>
              <w:tab w:val="num" w:pos="792"/>
              <w:tab w:val="left" w:pos="1088"/>
            </w:tabs>
            <w:spacing w:before="0" w:after="240" w:line="360" w:lineRule="auto"/>
            <w:ind w:left="1088" w:right="792" w:hanging="567"/>
          </w:pPr>
        </w:pPrChange>
      </w:pPr>
      <w:ins w:id="3998" w:author="Shimon" w:date="2019-08-04T13:39:00Z">
        <w:r>
          <w:rPr>
            <w:rStyle w:val="emailstyle17"/>
            <w:rFonts w:cs="David" w:hint="cs"/>
            <w:color w:val="auto"/>
            <w:sz w:val="22"/>
            <w:u w:val="single"/>
            <w:rtl/>
          </w:rPr>
          <w:t xml:space="preserve">  הפרשות 7.5% לקרן פנסיה</w:t>
        </w:r>
        <w:r>
          <w:rPr>
            <w:rStyle w:val="emailstyle17"/>
            <w:rFonts w:cs="David" w:hint="cs"/>
            <w:color w:val="auto"/>
            <w:sz w:val="22"/>
            <w:rtl/>
          </w:rPr>
          <w:t xml:space="preserve"> על תשלומים לא פנסיוניים (7.5% </w:t>
        </w:r>
        <w:r>
          <w:rPr>
            <w:rStyle w:val="emailstyle17"/>
            <w:rFonts w:cs="David" w:hint="cs"/>
            <w:color w:val="auto"/>
            <w:sz w:val="22"/>
          </w:rPr>
          <w:t>X</w:t>
        </w:r>
        <w:r>
          <w:rPr>
            <w:rStyle w:val="emailstyle17"/>
            <w:rFonts w:cs="David" w:hint="cs"/>
            <w:color w:val="auto"/>
            <w:sz w:val="22"/>
            <w:rtl/>
          </w:rPr>
          <w:t xml:space="preserve"> 51,949ש"ח): </w:t>
        </w:r>
        <w:r w:rsidRPr="00E64626">
          <w:rPr>
            <w:rStyle w:val="emailstyle17"/>
            <w:rFonts w:cs="David"/>
            <w:b/>
            <w:bCs/>
            <w:color w:val="auto"/>
            <w:sz w:val="22"/>
            <w:rtl/>
          </w:rPr>
          <w:t>3,896</w:t>
        </w:r>
        <w:r>
          <w:rPr>
            <w:rStyle w:val="emailstyle17"/>
            <w:rFonts w:cs="David" w:hint="cs"/>
            <w:color w:val="auto"/>
            <w:sz w:val="22"/>
            <w:rtl/>
          </w:rPr>
          <w:t>ש"ח</w:t>
        </w:r>
      </w:ins>
    </w:p>
    <w:p w14:paraId="7C54D225" w14:textId="77777777" w:rsidR="00F00ADC" w:rsidRDefault="00F00ADC">
      <w:pPr>
        <w:pStyle w:val="11"/>
        <w:numPr>
          <w:ilvl w:val="1"/>
          <w:numId w:val="18"/>
        </w:numPr>
        <w:tabs>
          <w:tab w:val="left" w:pos="1088"/>
        </w:tabs>
        <w:spacing w:before="0" w:after="240" w:line="360" w:lineRule="auto"/>
        <w:ind w:left="1088" w:right="792" w:hanging="567"/>
        <w:rPr>
          <w:ins w:id="3999" w:author="Shimon" w:date="2019-08-04T13:39:00Z"/>
          <w:rStyle w:val="emailstyle17"/>
          <w:rFonts w:cs="David"/>
          <w:color w:val="auto"/>
          <w:sz w:val="22"/>
        </w:rPr>
        <w:pPrChange w:id="4000" w:author="Shimon" w:date="2019-08-05T16:22:00Z">
          <w:pPr>
            <w:pStyle w:val="11"/>
            <w:numPr>
              <w:ilvl w:val="1"/>
              <w:numId w:val="42"/>
            </w:numPr>
            <w:tabs>
              <w:tab w:val="num" w:pos="792"/>
              <w:tab w:val="left" w:pos="1088"/>
            </w:tabs>
            <w:spacing w:before="0" w:after="240" w:line="360" w:lineRule="auto"/>
            <w:ind w:left="1088" w:right="792" w:hanging="567"/>
          </w:pPr>
        </w:pPrChange>
      </w:pPr>
      <w:ins w:id="4001" w:author="Shimon" w:date="2019-08-04T13:39:00Z">
        <w:r>
          <w:rPr>
            <w:rStyle w:val="emailstyle17"/>
            <w:rFonts w:cs="David" w:hint="cs"/>
            <w:color w:val="auto"/>
            <w:sz w:val="22"/>
            <w:rtl/>
          </w:rPr>
          <w:t xml:space="preserve"> מענק שנים עודפות: משכורת אחרונה אחת לכל שנה:59,123 (35,467ש"ח </w:t>
        </w:r>
        <w:r>
          <w:rPr>
            <w:rStyle w:val="emailstyle17"/>
            <w:rFonts w:cs="David" w:hint="cs"/>
            <w:color w:val="auto"/>
            <w:sz w:val="22"/>
          </w:rPr>
          <w:t>X</w:t>
        </w:r>
        <w:r>
          <w:rPr>
            <w:rStyle w:val="emailstyle17"/>
            <w:rFonts w:cs="David" w:hint="cs"/>
            <w:color w:val="auto"/>
            <w:sz w:val="22"/>
            <w:rtl/>
          </w:rPr>
          <w:t xml:space="preserve"> 1.667)</w:t>
        </w:r>
      </w:ins>
    </w:p>
    <w:p w14:paraId="5D0EBDD1" w14:textId="77777777" w:rsidR="00F00ADC" w:rsidRDefault="00F00ADC">
      <w:pPr>
        <w:pStyle w:val="11"/>
        <w:numPr>
          <w:ilvl w:val="1"/>
          <w:numId w:val="18"/>
        </w:numPr>
        <w:tabs>
          <w:tab w:val="left" w:pos="1088"/>
        </w:tabs>
        <w:spacing w:before="0" w:after="240" w:line="360" w:lineRule="auto"/>
        <w:ind w:left="1088" w:right="792" w:hanging="567"/>
        <w:rPr>
          <w:ins w:id="4002" w:author="Shimon" w:date="2019-08-04T13:39:00Z"/>
          <w:rStyle w:val="emailstyle17"/>
          <w:rFonts w:cs="David"/>
          <w:color w:val="auto"/>
          <w:sz w:val="22"/>
          <w:u w:val="single"/>
        </w:rPr>
        <w:pPrChange w:id="4003" w:author="Shimon" w:date="2019-08-05T16:22:00Z">
          <w:pPr>
            <w:pStyle w:val="11"/>
            <w:numPr>
              <w:ilvl w:val="1"/>
              <w:numId w:val="42"/>
            </w:numPr>
            <w:tabs>
              <w:tab w:val="num" w:pos="792"/>
              <w:tab w:val="left" w:pos="1088"/>
            </w:tabs>
            <w:spacing w:before="0" w:after="240" w:line="360" w:lineRule="auto"/>
            <w:ind w:left="1088" w:right="792" w:hanging="567"/>
          </w:pPr>
        </w:pPrChange>
      </w:pPr>
      <w:ins w:id="4004" w:author="Shimon" w:date="2019-08-04T13:39:00Z">
        <w:r>
          <w:rPr>
            <w:rStyle w:val="emailstyle17"/>
            <w:rFonts w:cs="David" w:hint="cs"/>
            <w:color w:val="auto"/>
            <w:sz w:val="22"/>
            <w:rtl/>
          </w:rPr>
          <w:t xml:space="preserve">                               </w:t>
        </w:r>
        <w:r w:rsidRPr="00E64626">
          <w:rPr>
            <w:rStyle w:val="emailstyle17"/>
            <w:rFonts w:cs="David"/>
            <w:b/>
            <w:bCs/>
            <w:color w:val="auto"/>
            <w:sz w:val="22"/>
            <w:rtl/>
          </w:rPr>
          <w:t xml:space="preserve"> ס"ה תשלומים נוספים (חודשיים + שנתיים) </w:t>
        </w:r>
        <w:r w:rsidRPr="00E64626">
          <w:rPr>
            <w:rStyle w:val="emailstyle17"/>
            <w:rFonts w:cs="David" w:hint="eastAsia"/>
            <w:b/>
            <w:bCs/>
            <w:color w:val="auto"/>
            <w:sz w:val="22"/>
            <w:rtl/>
          </w:rPr>
          <w:t>והפרשות</w:t>
        </w:r>
        <w:r>
          <w:rPr>
            <w:rStyle w:val="emailstyle17"/>
            <w:rFonts w:cs="David" w:hint="cs"/>
            <w:color w:val="auto"/>
            <w:sz w:val="22"/>
            <w:rtl/>
          </w:rPr>
          <w:t xml:space="preserve">:  </w:t>
        </w:r>
        <w:r>
          <w:rPr>
            <w:rStyle w:val="emailstyle17"/>
            <w:rFonts w:cs="David" w:hint="cs"/>
            <w:b/>
            <w:bCs/>
            <w:color w:val="auto"/>
            <w:sz w:val="22"/>
            <w:rtl/>
          </w:rPr>
          <w:t>210,628</w:t>
        </w:r>
        <w:r>
          <w:rPr>
            <w:rStyle w:val="emailstyle17"/>
            <w:rFonts w:cs="David" w:hint="cs"/>
            <w:color w:val="auto"/>
            <w:sz w:val="22"/>
            <w:rtl/>
          </w:rPr>
          <w:t>ש"ח</w:t>
        </w:r>
      </w:ins>
    </w:p>
    <w:p w14:paraId="1994D5D1" w14:textId="77777777" w:rsidR="00F00ADC" w:rsidRPr="007F530A" w:rsidRDefault="00F00ADC">
      <w:pPr>
        <w:pStyle w:val="11"/>
        <w:numPr>
          <w:ilvl w:val="1"/>
          <w:numId w:val="18"/>
        </w:numPr>
        <w:tabs>
          <w:tab w:val="left" w:pos="1088"/>
        </w:tabs>
        <w:spacing w:before="0" w:after="240" w:line="360" w:lineRule="auto"/>
        <w:ind w:left="1088" w:right="792" w:hanging="567"/>
        <w:rPr>
          <w:ins w:id="4005" w:author="Shimon" w:date="2019-08-04T13:39:00Z"/>
          <w:rStyle w:val="emailstyle17"/>
          <w:rFonts w:cs="David"/>
          <w:color w:val="auto"/>
          <w:sz w:val="22"/>
          <w:u w:val="single"/>
        </w:rPr>
        <w:pPrChange w:id="4006" w:author="Shimon" w:date="2019-08-05T16:22:00Z">
          <w:pPr>
            <w:pStyle w:val="11"/>
            <w:numPr>
              <w:ilvl w:val="1"/>
              <w:numId w:val="42"/>
            </w:numPr>
            <w:tabs>
              <w:tab w:val="num" w:pos="792"/>
              <w:tab w:val="left" w:pos="1088"/>
            </w:tabs>
            <w:spacing w:before="0" w:after="240" w:line="360" w:lineRule="auto"/>
            <w:ind w:left="1088" w:right="792" w:hanging="567"/>
          </w:pPr>
        </w:pPrChange>
      </w:pPr>
      <w:ins w:id="4007" w:author="Shimon" w:date="2019-08-04T13:39:00Z">
        <w:r w:rsidRPr="00AD4E17">
          <w:rPr>
            <w:rStyle w:val="emailstyle17"/>
            <w:rFonts w:cs="David" w:hint="cs"/>
            <w:color w:val="auto"/>
            <w:sz w:val="22"/>
            <w:u w:val="single"/>
            <w:rtl/>
          </w:rPr>
          <w:t xml:space="preserve"> </w:t>
        </w:r>
        <w:r w:rsidRPr="007F530A">
          <w:rPr>
            <w:rStyle w:val="emailstyle17"/>
            <w:rFonts w:cs="David" w:hint="cs"/>
            <w:color w:val="auto"/>
            <w:sz w:val="22"/>
            <w:u w:val="single"/>
            <w:rtl/>
          </w:rPr>
          <w:t>פדיון ימי חופשה</w:t>
        </w:r>
      </w:ins>
    </w:p>
    <w:p w14:paraId="7DDB7310" w14:textId="77777777" w:rsidR="00F00ADC" w:rsidRDefault="00F00ADC" w:rsidP="00F00ADC">
      <w:pPr>
        <w:pStyle w:val="11"/>
        <w:spacing w:before="0" w:after="240" w:line="360" w:lineRule="auto"/>
        <w:ind w:left="521" w:right="360" w:firstLine="0"/>
        <w:rPr>
          <w:ins w:id="4008" w:author="Shimon" w:date="2019-08-04T13:39:00Z"/>
          <w:rStyle w:val="emailstyle17"/>
          <w:rFonts w:cs="David"/>
          <w:color w:val="auto"/>
          <w:sz w:val="22"/>
        </w:rPr>
      </w:pPr>
      <w:ins w:id="4009" w:author="Shimon" w:date="2019-08-04T13:39:00Z">
        <w:r>
          <w:rPr>
            <w:rStyle w:val="emailstyle17"/>
            <w:rFonts w:cs="David" w:hint="cs"/>
            <w:color w:val="auto"/>
            <w:sz w:val="22"/>
            <w:rtl/>
          </w:rPr>
          <w:t>פדיון ימי מחלה</w:t>
        </w:r>
      </w:ins>
    </w:p>
    <w:p w14:paraId="3C6C2AEC" w14:textId="77777777" w:rsidR="00F00ADC" w:rsidRPr="00D74F54" w:rsidRDefault="00F00ADC" w:rsidP="00B42DBB">
      <w:pPr>
        <w:pStyle w:val="22"/>
        <w:tabs>
          <w:tab w:val="center" w:pos="-2268"/>
          <w:tab w:val="left" w:pos="631"/>
        </w:tabs>
        <w:spacing w:before="0"/>
        <w:ind w:left="0" w:right="0" w:firstLine="0"/>
      </w:pPr>
    </w:p>
    <w:sectPr w:rsidR="00F00ADC" w:rsidRPr="00D74F54" w:rsidSect="00CC48AF">
      <w:headerReference w:type="even" r:id="rId14"/>
      <w:headerReference w:type="default" r:id="rId15"/>
      <w:pgSz w:w="11906" w:h="16838" w:code="9"/>
      <w:pgMar w:top="1440" w:right="1296" w:bottom="1440" w:left="1440" w:header="576" w:footer="576" w:gutter="0"/>
      <w:cols w:space="708"/>
      <w:titlePg/>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326" w:author="Ofir Tal" w:date="2019-07-09T13:55:00Z" w:initials="OT">
    <w:p w14:paraId="7E6883C8" w14:textId="77777777" w:rsidR="002C1213" w:rsidRDefault="002C1213" w:rsidP="00BA4273">
      <w:pPr>
        <w:pStyle w:val="11"/>
        <w:tabs>
          <w:tab w:val="left" w:pos="1160"/>
        </w:tabs>
        <w:spacing w:before="0" w:after="240" w:line="360" w:lineRule="auto"/>
        <w:ind w:right="360"/>
      </w:pPr>
      <w:r>
        <w:rPr>
          <w:rStyle w:val="a6"/>
        </w:rPr>
        <w:annotationRef/>
      </w:r>
      <w:r w:rsidRPr="001F1871">
        <w:rPr>
          <w:rFonts w:hint="cs"/>
          <w:highlight w:val="green"/>
          <w:rtl/>
        </w:rPr>
        <w:t xml:space="preserve">(ההנחה שמפורטת להלן אינה נכונה לטעמי </w:t>
      </w:r>
      <w:r w:rsidRPr="001F1871">
        <w:rPr>
          <w:highlight w:val="green"/>
          <w:rtl/>
        </w:rPr>
        <w:t>–</w:t>
      </w:r>
      <w:r w:rsidRPr="001F1871">
        <w:rPr>
          <w:rFonts w:hint="cs"/>
          <w:highlight w:val="green"/>
          <w:rtl/>
        </w:rPr>
        <w:t xml:space="preserve"> שכן כתוב בפירוש שהכוונה לדרגת השיא ערב הפרישה מהשירות ולא במועד החתימה על חוזה בכירים. עם זאת, לא הייתי מוותר על הטענה)</w:t>
      </w:r>
    </w:p>
    <w:p w14:paraId="0A947B2F" w14:textId="77777777" w:rsidR="002C1213" w:rsidRPr="001F1871" w:rsidRDefault="002C1213" w:rsidP="00BA4273">
      <w:pPr>
        <w:pStyle w:val="a7"/>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947B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6A5D4" w14:textId="77777777" w:rsidR="00545D47" w:rsidRDefault="00545D47">
      <w:r>
        <w:separator/>
      </w:r>
    </w:p>
  </w:endnote>
  <w:endnote w:type="continuationSeparator" w:id="0">
    <w:p w14:paraId="1D807849" w14:textId="77777777" w:rsidR="00545D47" w:rsidRDefault="0054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94ABA" w14:textId="77777777" w:rsidR="00545D47" w:rsidRDefault="00545D47">
      <w:r>
        <w:separator/>
      </w:r>
    </w:p>
  </w:footnote>
  <w:footnote w:type="continuationSeparator" w:id="0">
    <w:p w14:paraId="7B192136" w14:textId="77777777" w:rsidR="00545D47" w:rsidRDefault="00545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2C1213" w:rsidRDefault="002C1213"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2C1213" w:rsidRDefault="002C121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2C1213" w:rsidRDefault="002C1213"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A16355">
      <w:rPr>
        <w:rStyle w:val="ab"/>
        <w:noProof/>
        <w:rtl/>
      </w:rPr>
      <w:t>27</w:t>
    </w:r>
    <w:r>
      <w:rPr>
        <w:rStyle w:val="ab"/>
        <w:rtl/>
      </w:rPr>
      <w:fldChar w:fldCharType="end"/>
    </w:r>
  </w:p>
  <w:p w14:paraId="7884F950" w14:textId="77777777" w:rsidR="002C1213" w:rsidRDefault="002C121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9010DF8"/>
    <w:multiLevelType w:val="hybridMultilevel"/>
    <w:tmpl w:val="549A10D6"/>
    <w:lvl w:ilvl="0" w:tplc="B090F4E4">
      <w:start w:val="1"/>
      <w:numFmt w:val="decimal"/>
      <w:lvlText w:val="(%1)"/>
      <w:lvlJc w:val="left"/>
      <w:pPr>
        <w:ind w:left="1448" w:hanging="36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4"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5" w15:restartNumberingAfterBreak="0">
    <w:nsid w:val="0C00081F"/>
    <w:multiLevelType w:val="hybridMultilevel"/>
    <w:tmpl w:val="8B9A2D6E"/>
    <w:lvl w:ilvl="0" w:tplc="FEFE0FF6">
      <w:start w:val="4"/>
      <w:numFmt w:val="bullet"/>
      <w:lvlText w:val=""/>
      <w:lvlJc w:val="left"/>
      <w:pPr>
        <w:ind w:left="926" w:hanging="360"/>
      </w:pPr>
      <w:rPr>
        <w:rFonts w:ascii="Symbol" w:eastAsia="Times New Roman" w:hAnsi="Symbol" w:cs="David"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6"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7"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8"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0"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1" w15:restartNumberingAfterBreak="0">
    <w:nsid w:val="1A002338"/>
    <w:multiLevelType w:val="multilevel"/>
    <w:tmpl w:val="601CA512"/>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lang w:bidi="he-IL"/>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2"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4"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6"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7"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8"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20" w15:restartNumberingAfterBreak="0">
    <w:nsid w:val="38E61CC7"/>
    <w:multiLevelType w:val="multilevel"/>
    <w:tmpl w:val="311E9B12"/>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bidi="he-IL"/>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1" w15:restartNumberingAfterBreak="0">
    <w:nsid w:val="39F52ECF"/>
    <w:multiLevelType w:val="multilevel"/>
    <w:tmpl w:val="B04AA7CA"/>
    <w:lvl w:ilvl="0">
      <w:start w:val="1"/>
      <w:numFmt w:val="decimal"/>
      <w:lvlText w:val="%1."/>
      <w:lvlJc w:val="left"/>
      <w:pPr>
        <w:tabs>
          <w:tab w:val="num" w:pos="1069"/>
        </w:tabs>
        <w:ind w:left="1069"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2"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3"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4"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5"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6"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9" w15:restartNumberingAfterBreak="0">
    <w:nsid w:val="53314B63"/>
    <w:multiLevelType w:val="hybridMultilevel"/>
    <w:tmpl w:val="220A5958"/>
    <w:lvl w:ilvl="0" w:tplc="F1641334">
      <w:start w:val="40"/>
      <w:numFmt w:val="bullet"/>
      <w:lvlText w:val=""/>
      <w:lvlJc w:val="left"/>
      <w:pPr>
        <w:ind w:left="741" w:hanging="360"/>
      </w:pPr>
      <w:rPr>
        <w:rFonts w:ascii="Symbol" w:eastAsia="Times New Roman" w:hAnsi="Symbol" w:cs="David" w:hint="default"/>
        <w:u w:val="none"/>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30"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31"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2"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3"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4" w15:restartNumberingAfterBreak="0">
    <w:nsid w:val="68D20630"/>
    <w:multiLevelType w:val="hybridMultilevel"/>
    <w:tmpl w:val="F730ABE6"/>
    <w:lvl w:ilvl="0" w:tplc="54501932">
      <w:start w:val="40"/>
      <w:numFmt w:val="bullet"/>
      <w:lvlText w:val=""/>
      <w:lvlJc w:val="left"/>
      <w:pPr>
        <w:ind w:left="316" w:hanging="360"/>
      </w:pPr>
      <w:rPr>
        <w:rFonts w:ascii="Symbol" w:eastAsia="Times New Roman" w:hAnsi="Symbol" w:cs="David" w:hint="default"/>
        <w:i/>
        <w:sz w:val="24"/>
      </w:rPr>
    </w:lvl>
    <w:lvl w:ilvl="1" w:tplc="04090003" w:tentative="1">
      <w:start w:val="1"/>
      <w:numFmt w:val="bullet"/>
      <w:lvlText w:val="o"/>
      <w:lvlJc w:val="left"/>
      <w:pPr>
        <w:ind w:left="1036" w:hanging="360"/>
      </w:pPr>
      <w:rPr>
        <w:rFonts w:ascii="Courier New" w:hAnsi="Courier New" w:cs="Courier New" w:hint="default"/>
      </w:rPr>
    </w:lvl>
    <w:lvl w:ilvl="2" w:tplc="04090005" w:tentative="1">
      <w:start w:val="1"/>
      <w:numFmt w:val="bullet"/>
      <w:lvlText w:val=""/>
      <w:lvlJc w:val="left"/>
      <w:pPr>
        <w:ind w:left="1756" w:hanging="360"/>
      </w:pPr>
      <w:rPr>
        <w:rFonts w:ascii="Wingdings" w:hAnsi="Wingdings" w:hint="default"/>
      </w:rPr>
    </w:lvl>
    <w:lvl w:ilvl="3" w:tplc="04090001" w:tentative="1">
      <w:start w:val="1"/>
      <w:numFmt w:val="bullet"/>
      <w:lvlText w:val=""/>
      <w:lvlJc w:val="left"/>
      <w:pPr>
        <w:ind w:left="2476" w:hanging="360"/>
      </w:pPr>
      <w:rPr>
        <w:rFonts w:ascii="Symbol" w:hAnsi="Symbol" w:hint="default"/>
      </w:rPr>
    </w:lvl>
    <w:lvl w:ilvl="4" w:tplc="04090003" w:tentative="1">
      <w:start w:val="1"/>
      <w:numFmt w:val="bullet"/>
      <w:lvlText w:val="o"/>
      <w:lvlJc w:val="left"/>
      <w:pPr>
        <w:ind w:left="3196" w:hanging="360"/>
      </w:pPr>
      <w:rPr>
        <w:rFonts w:ascii="Courier New" w:hAnsi="Courier New" w:cs="Courier New" w:hint="default"/>
      </w:rPr>
    </w:lvl>
    <w:lvl w:ilvl="5" w:tplc="04090005" w:tentative="1">
      <w:start w:val="1"/>
      <w:numFmt w:val="bullet"/>
      <w:lvlText w:val=""/>
      <w:lvlJc w:val="left"/>
      <w:pPr>
        <w:ind w:left="3916" w:hanging="360"/>
      </w:pPr>
      <w:rPr>
        <w:rFonts w:ascii="Wingdings" w:hAnsi="Wingdings" w:hint="default"/>
      </w:rPr>
    </w:lvl>
    <w:lvl w:ilvl="6" w:tplc="04090001" w:tentative="1">
      <w:start w:val="1"/>
      <w:numFmt w:val="bullet"/>
      <w:lvlText w:val=""/>
      <w:lvlJc w:val="left"/>
      <w:pPr>
        <w:ind w:left="4636" w:hanging="360"/>
      </w:pPr>
      <w:rPr>
        <w:rFonts w:ascii="Symbol" w:hAnsi="Symbol" w:hint="default"/>
      </w:rPr>
    </w:lvl>
    <w:lvl w:ilvl="7" w:tplc="04090003" w:tentative="1">
      <w:start w:val="1"/>
      <w:numFmt w:val="bullet"/>
      <w:lvlText w:val="o"/>
      <w:lvlJc w:val="left"/>
      <w:pPr>
        <w:ind w:left="5356" w:hanging="360"/>
      </w:pPr>
      <w:rPr>
        <w:rFonts w:ascii="Courier New" w:hAnsi="Courier New" w:cs="Courier New" w:hint="default"/>
      </w:rPr>
    </w:lvl>
    <w:lvl w:ilvl="8" w:tplc="04090005" w:tentative="1">
      <w:start w:val="1"/>
      <w:numFmt w:val="bullet"/>
      <w:lvlText w:val=""/>
      <w:lvlJc w:val="left"/>
      <w:pPr>
        <w:ind w:left="6076" w:hanging="360"/>
      </w:pPr>
      <w:rPr>
        <w:rFonts w:ascii="Wingdings" w:hAnsi="Wingdings" w:hint="default"/>
      </w:rPr>
    </w:lvl>
  </w:abstractNum>
  <w:abstractNum w:abstractNumId="35"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6" w15:restartNumberingAfterBreak="0">
    <w:nsid w:val="6BBD7051"/>
    <w:multiLevelType w:val="multilevel"/>
    <w:tmpl w:val="601CA512"/>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lang w:bidi="he-IL"/>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37"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8"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9"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40"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42"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3"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abstractNum w:abstractNumId="44" w15:restartNumberingAfterBreak="0">
    <w:nsid w:val="7C1F7C83"/>
    <w:multiLevelType w:val="hybridMultilevel"/>
    <w:tmpl w:val="D494CC32"/>
    <w:lvl w:ilvl="0" w:tplc="29DEB686">
      <w:start w:val="4"/>
      <w:numFmt w:val="bullet"/>
      <w:lvlText w:val=""/>
      <w:lvlJc w:val="left"/>
      <w:pPr>
        <w:ind w:left="926" w:hanging="360"/>
      </w:pPr>
      <w:rPr>
        <w:rFonts w:ascii="Symbol" w:eastAsia="Times New Roman" w:hAnsi="Symbol" w:cs="David"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num w:numId="1">
    <w:abstractNumId w:val="43"/>
  </w:num>
  <w:num w:numId="2">
    <w:abstractNumId w:val="23"/>
  </w:num>
  <w:num w:numId="3">
    <w:abstractNumId w:val="26"/>
  </w:num>
  <w:num w:numId="4">
    <w:abstractNumId w:val="7"/>
  </w:num>
  <w:num w:numId="5">
    <w:abstractNumId w:val="10"/>
  </w:num>
  <w:num w:numId="6">
    <w:abstractNumId w:val="2"/>
  </w:num>
  <w:num w:numId="7">
    <w:abstractNumId w:val="24"/>
  </w:num>
  <w:num w:numId="8">
    <w:abstractNumId w:val="39"/>
  </w:num>
  <w:num w:numId="9">
    <w:abstractNumId w:val="13"/>
  </w:num>
  <w:num w:numId="10">
    <w:abstractNumId w:val="4"/>
  </w:num>
  <w:num w:numId="11">
    <w:abstractNumId w:val="25"/>
  </w:num>
  <w:num w:numId="12">
    <w:abstractNumId w:val="17"/>
  </w:num>
  <w:num w:numId="13">
    <w:abstractNumId w:val="30"/>
  </w:num>
  <w:num w:numId="14">
    <w:abstractNumId w:val="21"/>
  </w:num>
  <w:num w:numId="15">
    <w:abstractNumId w:val="6"/>
  </w:num>
  <w:num w:numId="16">
    <w:abstractNumId w:val="22"/>
  </w:num>
  <w:num w:numId="17">
    <w:abstractNumId w:val="12"/>
  </w:num>
  <w:num w:numId="18">
    <w:abstractNumId w:val="11"/>
  </w:num>
  <w:num w:numId="19">
    <w:abstractNumId w:val="38"/>
  </w:num>
  <w:num w:numId="20">
    <w:abstractNumId w:val="32"/>
  </w:num>
  <w:num w:numId="21">
    <w:abstractNumId w:val="19"/>
  </w:num>
  <w:num w:numId="22">
    <w:abstractNumId w:val="1"/>
  </w:num>
  <w:num w:numId="23">
    <w:abstractNumId w:val="40"/>
  </w:num>
  <w:num w:numId="24">
    <w:abstractNumId w:val="15"/>
  </w:num>
  <w:num w:numId="25">
    <w:abstractNumId w:val="18"/>
  </w:num>
  <w:num w:numId="26">
    <w:abstractNumId w:val="33"/>
  </w:num>
  <w:num w:numId="27">
    <w:abstractNumId w:val="14"/>
  </w:num>
  <w:num w:numId="28">
    <w:abstractNumId w:val="27"/>
  </w:num>
  <w:num w:numId="29">
    <w:abstractNumId w:val="16"/>
  </w:num>
  <w:num w:numId="30">
    <w:abstractNumId w:val="8"/>
  </w:num>
  <w:num w:numId="31">
    <w:abstractNumId w:val="9"/>
  </w:num>
  <w:num w:numId="32">
    <w:abstractNumId w:val="42"/>
  </w:num>
  <w:num w:numId="33">
    <w:abstractNumId w:val="28"/>
  </w:num>
  <w:num w:numId="34">
    <w:abstractNumId w:val="37"/>
  </w:num>
  <w:num w:numId="35">
    <w:abstractNumId w:val="0"/>
  </w:num>
  <w:num w:numId="36">
    <w:abstractNumId w:val="31"/>
  </w:num>
  <w:num w:numId="37">
    <w:abstractNumId w:val="35"/>
  </w:num>
  <w:num w:numId="38">
    <w:abstractNumId w:val="3"/>
  </w:num>
  <w:num w:numId="39">
    <w:abstractNumId w:val="20"/>
  </w:num>
  <w:num w:numId="40">
    <w:abstractNumId w:val="29"/>
  </w:num>
  <w:num w:numId="41">
    <w:abstractNumId w:val="34"/>
  </w:num>
  <w:num w:numId="42">
    <w:abstractNumId w:val="41"/>
  </w:num>
  <w:num w:numId="43">
    <w:abstractNumId w:val="5"/>
  </w:num>
  <w:num w:numId="44">
    <w:abstractNumId w:val="44"/>
  </w:num>
  <w:num w:numId="45">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250F"/>
    <w:rsid w:val="00002ADC"/>
    <w:rsid w:val="00004E72"/>
    <w:rsid w:val="000117DD"/>
    <w:rsid w:val="0001738D"/>
    <w:rsid w:val="00021172"/>
    <w:rsid w:val="000272C3"/>
    <w:rsid w:val="00034FF4"/>
    <w:rsid w:val="000405D0"/>
    <w:rsid w:val="00044BDB"/>
    <w:rsid w:val="000451CA"/>
    <w:rsid w:val="00046B9D"/>
    <w:rsid w:val="00046C56"/>
    <w:rsid w:val="000524FA"/>
    <w:rsid w:val="00053FA6"/>
    <w:rsid w:val="00060BF8"/>
    <w:rsid w:val="00063C61"/>
    <w:rsid w:val="000714A2"/>
    <w:rsid w:val="0007197D"/>
    <w:rsid w:val="00074EC3"/>
    <w:rsid w:val="00076401"/>
    <w:rsid w:val="0008103E"/>
    <w:rsid w:val="00081D57"/>
    <w:rsid w:val="00082ADF"/>
    <w:rsid w:val="00083013"/>
    <w:rsid w:val="00084161"/>
    <w:rsid w:val="00086BC0"/>
    <w:rsid w:val="00093CA2"/>
    <w:rsid w:val="000947BF"/>
    <w:rsid w:val="00094919"/>
    <w:rsid w:val="000A186D"/>
    <w:rsid w:val="000A76F3"/>
    <w:rsid w:val="000B0F16"/>
    <w:rsid w:val="000B20AC"/>
    <w:rsid w:val="000B5B84"/>
    <w:rsid w:val="000B6FEB"/>
    <w:rsid w:val="000B7F3B"/>
    <w:rsid w:val="000C1ACE"/>
    <w:rsid w:val="000C1AFC"/>
    <w:rsid w:val="000C2393"/>
    <w:rsid w:val="000C511D"/>
    <w:rsid w:val="000D2DB0"/>
    <w:rsid w:val="000D62E8"/>
    <w:rsid w:val="000E1099"/>
    <w:rsid w:val="000E1EA5"/>
    <w:rsid w:val="000E3AA3"/>
    <w:rsid w:val="000E68D8"/>
    <w:rsid w:val="000E73E3"/>
    <w:rsid w:val="000F234E"/>
    <w:rsid w:val="000F33AE"/>
    <w:rsid w:val="000F6345"/>
    <w:rsid w:val="00100933"/>
    <w:rsid w:val="001075EC"/>
    <w:rsid w:val="00111115"/>
    <w:rsid w:val="00112840"/>
    <w:rsid w:val="00112E04"/>
    <w:rsid w:val="00114707"/>
    <w:rsid w:val="00120BD4"/>
    <w:rsid w:val="00120EED"/>
    <w:rsid w:val="00121654"/>
    <w:rsid w:val="0012330D"/>
    <w:rsid w:val="00124403"/>
    <w:rsid w:val="00125CB5"/>
    <w:rsid w:val="001306F9"/>
    <w:rsid w:val="001313BE"/>
    <w:rsid w:val="00132012"/>
    <w:rsid w:val="00134E6D"/>
    <w:rsid w:val="00145445"/>
    <w:rsid w:val="00147EF1"/>
    <w:rsid w:val="001500BD"/>
    <w:rsid w:val="00152A00"/>
    <w:rsid w:val="00162D88"/>
    <w:rsid w:val="00163488"/>
    <w:rsid w:val="001727E8"/>
    <w:rsid w:val="00173E98"/>
    <w:rsid w:val="001763F6"/>
    <w:rsid w:val="001805E0"/>
    <w:rsid w:val="00183028"/>
    <w:rsid w:val="001847D8"/>
    <w:rsid w:val="00186E02"/>
    <w:rsid w:val="00187578"/>
    <w:rsid w:val="001907C8"/>
    <w:rsid w:val="00193B9F"/>
    <w:rsid w:val="001943FF"/>
    <w:rsid w:val="00194E8B"/>
    <w:rsid w:val="001A1122"/>
    <w:rsid w:val="001A3B43"/>
    <w:rsid w:val="001A3FC9"/>
    <w:rsid w:val="001A408D"/>
    <w:rsid w:val="001A42E6"/>
    <w:rsid w:val="001A550D"/>
    <w:rsid w:val="001A58F4"/>
    <w:rsid w:val="001A7C68"/>
    <w:rsid w:val="001B29DD"/>
    <w:rsid w:val="001B3CDE"/>
    <w:rsid w:val="001B750D"/>
    <w:rsid w:val="001C4413"/>
    <w:rsid w:val="001C7046"/>
    <w:rsid w:val="001C747B"/>
    <w:rsid w:val="001D0395"/>
    <w:rsid w:val="001D0516"/>
    <w:rsid w:val="001D0C79"/>
    <w:rsid w:val="001D5FE3"/>
    <w:rsid w:val="001E0BDC"/>
    <w:rsid w:val="001E1E01"/>
    <w:rsid w:val="001E51CA"/>
    <w:rsid w:val="001F13F6"/>
    <w:rsid w:val="001F1871"/>
    <w:rsid w:val="001F275B"/>
    <w:rsid w:val="001F37BE"/>
    <w:rsid w:val="001F3B5D"/>
    <w:rsid w:val="001F7AC7"/>
    <w:rsid w:val="002002DF"/>
    <w:rsid w:val="002016A5"/>
    <w:rsid w:val="00201CFF"/>
    <w:rsid w:val="0020568E"/>
    <w:rsid w:val="00206D5A"/>
    <w:rsid w:val="0022071D"/>
    <w:rsid w:val="002215BF"/>
    <w:rsid w:val="00221606"/>
    <w:rsid w:val="002248D7"/>
    <w:rsid w:val="00225E4B"/>
    <w:rsid w:val="00227A8C"/>
    <w:rsid w:val="00232423"/>
    <w:rsid w:val="0024565A"/>
    <w:rsid w:val="00246385"/>
    <w:rsid w:val="0024719A"/>
    <w:rsid w:val="002564D5"/>
    <w:rsid w:val="00260DD7"/>
    <w:rsid w:val="00262792"/>
    <w:rsid w:val="00262C8F"/>
    <w:rsid w:val="0026383D"/>
    <w:rsid w:val="002654B3"/>
    <w:rsid w:val="00271FD1"/>
    <w:rsid w:val="0028058C"/>
    <w:rsid w:val="00280CF4"/>
    <w:rsid w:val="00285537"/>
    <w:rsid w:val="00285BA6"/>
    <w:rsid w:val="002907C4"/>
    <w:rsid w:val="00291522"/>
    <w:rsid w:val="0029756F"/>
    <w:rsid w:val="002A11AE"/>
    <w:rsid w:val="002A5FA6"/>
    <w:rsid w:val="002B142B"/>
    <w:rsid w:val="002B21F6"/>
    <w:rsid w:val="002B39F1"/>
    <w:rsid w:val="002B43BF"/>
    <w:rsid w:val="002B6CFA"/>
    <w:rsid w:val="002C1213"/>
    <w:rsid w:val="002C3012"/>
    <w:rsid w:val="002C555D"/>
    <w:rsid w:val="002C7102"/>
    <w:rsid w:val="002D0248"/>
    <w:rsid w:val="002D1667"/>
    <w:rsid w:val="002D4881"/>
    <w:rsid w:val="002E0E44"/>
    <w:rsid w:val="002E2E0E"/>
    <w:rsid w:val="002E4D39"/>
    <w:rsid w:val="002F17A1"/>
    <w:rsid w:val="002F5946"/>
    <w:rsid w:val="002F6095"/>
    <w:rsid w:val="00303827"/>
    <w:rsid w:val="003042DE"/>
    <w:rsid w:val="0030799E"/>
    <w:rsid w:val="0031116E"/>
    <w:rsid w:val="0032017F"/>
    <w:rsid w:val="003216EE"/>
    <w:rsid w:val="0032328C"/>
    <w:rsid w:val="00324E00"/>
    <w:rsid w:val="00332BBE"/>
    <w:rsid w:val="00332FD9"/>
    <w:rsid w:val="00334F82"/>
    <w:rsid w:val="00337EAF"/>
    <w:rsid w:val="00337F2F"/>
    <w:rsid w:val="00341798"/>
    <w:rsid w:val="00353EF1"/>
    <w:rsid w:val="00362E59"/>
    <w:rsid w:val="00365660"/>
    <w:rsid w:val="00367629"/>
    <w:rsid w:val="0036765B"/>
    <w:rsid w:val="00370613"/>
    <w:rsid w:val="003766B4"/>
    <w:rsid w:val="00383382"/>
    <w:rsid w:val="00383575"/>
    <w:rsid w:val="003865E9"/>
    <w:rsid w:val="00387FB4"/>
    <w:rsid w:val="00391F23"/>
    <w:rsid w:val="00392554"/>
    <w:rsid w:val="00392E57"/>
    <w:rsid w:val="00395343"/>
    <w:rsid w:val="003961AE"/>
    <w:rsid w:val="00396513"/>
    <w:rsid w:val="003A1F82"/>
    <w:rsid w:val="003A5A96"/>
    <w:rsid w:val="003A68E1"/>
    <w:rsid w:val="003A72DA"/>
    <w:rsid w:val="003A7345"/>
    <w:rsid w:val="003B3ED9"/>
    <w:rsid w:val="003B6C0C"/>
    <w:rsid w:val="003B6D0F"/>
    <w:rsid w:val="003D02FD"/>
    <w:rsid w:val="003D096D"/>
    <w:rsid w:val="003D24EB"/>
    <w:rsid w:val="003D3A1B"/>
    <w:rsid w:val="003D6F86"/>
    <w:rsid w:val="003D7E09"/>
    <w:rsid w:val="003D7F8B"/>
    <w:rsid w:val="003E060B"/>
    <w:rsid w:val="003E0852"/>
    <w:rsid w:val="003E3C89"/>
    <w:rsid w:val="003E7012"/>
    <w:rsid w:val="003F09D1"/>
    <w:rsid w:val="003F30E8"/>
    <w:rsid w:val="003F6C4F"/>
    <w:rsid w:val="003F7A5F"/>
    <w:rsid w:val="004056A5"/>
    <w:rsid w:val="004070D3"/>
    <w:rsid w:val="0041215B"/>
    <w:rsid w:val="00412A8B"/>
    <w:rsid w:val="00413E54"/>
    <w:rsid w:val="00416135"/>
    <w:rsid w:val="00416509"/>
    <w:rsid w:val="00416CB8"/>
    <w:rsid w:val="004202A9"/>
    <w:rsid w:val="004205FF"/>
    <w:rsid w:val="0042330D"/>
    <w:rsid w:val="00423FED"/>
    <w:rsid w:val="00430A54"/>
    <w:rsid w:val="00430FA2"/>
    <w:rsid w:val="00431130"/>
    <w:rsid w:val="00435A41"/>
    <w:rsid w:val="00435BF2"/>
    <w:rsid w:val="00435D70"/>
    <w:rsid w:val="00442D58"/>
    <w:rsid w:val="00442FD1"/>
    <w:rsid w:val="00446E58"/>
    <w:rsid w:val="0044763B"/>
    <w:rsid w:val="004477BE"/>
    <w:rsid w:val="004564EF"/>
    <w:rsid w:val="004577FD"/>
    <w:rsid w:val="004627A8"/>
    <w:rsid w:val="004637A5"/>
    <w:rsid w:val="004669B0"/>
    <w:rsid w:val="004736AA"/>
    <w:rsid w:val="00474A42"/>
    <w:rsid w:val="004808C2"/>
    <w:rsid w:val="00483077"/>
    <w:rsid w:val="00484161"/>
    <w:rsid w:val="00484901"/>
    <w:rsid w:val="00485DE7"/>
    <w:rsid w:val="00492278"/>
    <w:rsid w:val="004929D1"/>
    <w:rsid w:val="00492D95"/>
    <w:rsid w:val="0049482F"/>
    <w:rsid w:val="00497575"/>
    <w:rsid w:val="004A02BB"/>
    <w:rsid w:val="004A07A1"/>
    <w:rsid w:val="004A1D52"/>
    <w:rsid w:val="004A3BB5"/>
    <w:rsid w:val="004A74EA"/>
    <w:rsid w:val="004B0673"/>
    <w:rsid w:val="004B15ED"/>
    <w:rsid w:val="004B73B2"/>
    <w:rsid w:val="004D0B07"/>
    <w:rsid w:val="004D2426"/>
    <w:rsid w:val="004E0280"/>
    <w:rsid w:val="004E3ABC"/>
    <w:rsid w:val="004E689E"/>
    <w:rsid w:val="004F28FB"/>
    <w:rsid w:val="004F2FB7"/>
    <w:rsid w:val="004F4E48"/>
    <w:rsid w:val="0050013A"/>
    <w:rsid w:val="00500150"/>
    <w:rsid w:val="005011CD"/>
    <w:rsid w:val="00502CD3"/>
    <w:rsid w:val="00503084"/>
    <w:rsid w:val="005038BE"/>
    <w:rsid w:val="00506C84"/>
    <w:rsid w:val="00507280"/>
    <w:rsid w:val="00520F84"/>
    <w:rsid w:val="00521047"/>
    <w:rsid w:val="005210A2"/>
    <w:rsid w:val="005247C6"/>
    <w:rsid w:val="005252F7"/>
    <w:rsid w:val="00526DC1"/>
    <w:rsid w:val="0053298C"/>
    <w:rsid w:val="00534482"/>
    <w:rsid w:val="00542C7B"/>
    <w:rsid w:val="00542FB6"/>
    <w:rsid w:val="005430D4"/>
    <w:rsid w:val="00545D47"/>
    <w:rsid w:val="00550DBF"/>
    <w:rsid w:val="00551AC9"/>
    <w:rsid w:val="005532DB"/>
    <w:rsid w:val="0055448E"/>
    <w:rsid w:val="0056704D"/>
    <w:rsid w:val="00582D11"/>
    <w:rsid w:val="005850C9"/>
    <w:rsid w:val="005925C1"/>
    <w:rsid w:val="00592D4D"/>
    <w:rsid w:val="0059453E"/>
    <w:rsid w:val="00594EB3"/>
    <w:rsid w:val="005A3166"/>
    <w:rsid w:val="005A44F1"/>
    <w:rsid w:val="005A63FE"/>
    <w:rsid w:val="005B0E30"/>
    <w:rsid w:val="005B7AA3"/>
    <w:rsid w:val="005C06C4"/>
    <w:rsid w:val="005C3E36"/>
    <w:rsid w:val="005C5500"/>
    <w:rsid w:val="005C6DBB"/>
    <w:rsid w:val="005D0CE5"/>
    <w:rsid w:val="005D17E5"/>
    <w:rsid w:val="005D4177"/>
    <w:rsid w:val="005D4DA4"/>
    <w:rsid w:val="005D4E73"/>
    <w:rsid w:val="005E7245"/>
    <w:rsid w:val="005F206E"/>
    <w:rsid w:val="005F4D25"/>
    <w:rsid w:val="005F6500"/>
    <w:rsid w:val="00601232"/>
    <w:rsid w:val="00606CEF"/>
    <w:rsid w:val="006079C5"/>
    <w:rsid w:val="00610578"/>
    <w:rsid w:val="0061194F"/>
    <w:rsid w:val="00613E74"/>
    <w:rsid w:val="0061446F"/>
    <w:rsid w:val="006203EC"/>
    <w:rsid w:val="0062429C"/>
    <w:rsid w:val="00633C6A"/>
    <w:rsid w:val="00633FAE"/>
    <w:rsid w:val="00643E6B"/>
    <w:rsid w:val="00646E5E"/>
    <w:rsid w:val="00653911"/>
    <w:rsid w:val="00657905"/>
    <w:rsid w:val="0066168D"/>
    <w:rsid w:val="00663677"/>
    <w:rsid w:val="00664F8E"/>
    <w:rsid w:val="00665014"/>
    <w:rsid w:val="00666881"/>
    <w:rsid w:val="0067094A"/>
    <w:rsid w:val="00670B36"/>
    <w:rsid w:val="00672863"/>
    <w:rsid w:val="00674924"/>
    <w:rsid w:val="00675E15"/>
    <w:rsid w:val="00675EF7"/>
    <w:rsid w:val="0067733C"/>
    <w:rsid w:val="0068007C"/>
    <w:rsid w:val="006808AB"/>
    <w:rsid w:val="00681ABF"/>
    <w:rsid w:val="00682792"/>
    <w:rsid w:val="00683394"/>
    <w:rsid w:val="00684B42"/>
    <w:rsid w:val="006851A4"/>
    <w:rsid w:val="006855E4"/>
    <w:rsid w:val="00685E3C"/>
    <w:rsid w:val="0069391A"/>
    <w:rsid w:val="0069414B"/>
    <w:rsid w:val="00694BA0"/>
    <w:rsid w:val="00694BF1"/>
    <w:rsid w:val="00695C16"/>
    <w:rsid w:val="006A08F6"/>
    <w:rsid w:val="006A10F0"/>
    <w:rsid w:val="006B2DAB"/>
    <w:rsid w:val="006B42A9"/>
    <w:rsid w:val="006B4D86"/>
    <w:rsid w:val="006B6226"/>
    <w:rsid w:val="006C0C45"/>
    <w:rsid w:val="006D31FC"/>
    <w:rsid w:val="006D49D9"/>
    <w:rsid w:val="006D7EDE"/>
    <w:rsid w:val="006E02BA"/>
    <w:rsid w:val="006E55AF"/>
    <w:rsid w:val="006E5D4F"/>
    <w:rsid w:val="006E5FE7"/>
    <w:rsid w:val="006E7D6C"/>
    <w:rsid w:val="006F0929"/>
    <w:rsid w:val="006F1657"/>
    <w:rsid w:val="006F2B97"/>
    <w:rsid w:val="006F4405"/>
    <w:rsid w:val="006F4E5C"/>
    <w:rsid w:val="00703BDA"/>
    <w:rsid w:val="0070493C"/>
    <w:rsid w:val="00710C97"/>
    <w:rsid w:val="00716815"/>
    <w:rsid w:val="0071685F"/>
    <w:rsid w:val="007178EC"/>
    <w:rsid w:val="00721470"/>
    <w:rsid w:val="00722B5B"/>
    <w:rsid w:val="007239B6"/>
    <w:rsid w:val="00726756"/>
    <w:rsid w:val="00727C38"/>
    <w:rsid w:val="00730EF4"/>
    <w:rsid w:val="00732CC7"/>
    <w:rsid w:val="0073389D"/>
    <w:rsid w:val="00742FEB"/>
    <w:rsid w:val="00746887"/>
    <w:rsid w:val="007525B9"/>
    <w:rsid w:val="0076067F"/>
    <w:rsid w:val="00764A6A"/>
    <w:rsid w:val="0076608F"/>
    <w:rsid w:val="00767AE5"/>
    <w:rsid w:val="007855D6"/>
    <w:rsid w:val="0078605A"/>
    <w:rsid w:val="00793940"/>
    <w:rsid w:val="00794A53"/>
    <w:rsid w:val="007A204F"/>
    <w:rsid w:val="007A2F87"/>
    <w:rsid w:val="007A3C0C"/>
    <w:rsid w:val="007B1E48"/>
    <w:rsid w:val="007B3EED"/>
    <w:rsid w:val="007B575D"/>
    <w:rsid w:val="007C0EC8"/>
    <w:rsid w:val="007C2E4B"/>
    <w:rsid w:val="007C3C3F"/>
    <w:rsid w:val="007C5A79"/>
    <w:rsid w:val="007C6312"/>
    <w:rsid w:val="007D01A0"/>
    <w:rsid w:val="007D2334"/>
    <w:rsid w:val="007D439A"/>
    <w:rsid w:val="007E1EE4"/>
    <w:rsid w:val="007E4529"/>
    <w:rsid w:val="007E5E26"/>
    <w:rsid w:val="007F3BDD"/>
    <w:rsid w:val="007F470C"/>
    <w:rsid w:val="007F4BD9"/>
    <w:rsid w:val="007F69DD"/>
    <w:rsid w:val="00801BAC"/>
    <w:rsid w:val="0080293A"/>
    <w:rsid w:val="00803690"/>
    <w:rsid w:val="00804434"/>
    <w:rsid w:val="00811054"/>
    <w:rsid w:val="00812422"/>
    <w:rsid w:val="008130C8"/>
    <w:rsid w:val="00822790"/>
    <w:rsid w:val="0082556E"/>
    <w:rsid w:val="00827ECA"/>
    <w:rsid w:val="00830037"/>
    <w:rsid w:val="00834064"/>
    <w:rsid w:val="00834531"/>
    <w:rsid w:val="0083561D"/>
    <w:rsid w:val="008371C0"/>
    <w:rsid w:val="0083798F"/>
    <w:rsid w:val="00843CC0"/>
    <w:rsid w:val="0084507D"/>
    <w:rsid w:val="00850894"/>
    <w:rsid w:val="00857B2F"/>
    <w:rsid w:val="008619D2"/>
    <w:rsid w:val="00863A6D"/>
    <w:rsid w:val="00865FD6"/>
    <w:rsid w:val="008675FE"/>
    <w:rsid w:val="00872AEB"/>
    <w:rsid w:val="00873207"/>
    <w:rsid w:val="0087325C"/>
    <w:rsid w:val="00874815"/>
    <w:rsid w:val="00874F8C"/>
    <w:rsid w:val="0087574D"/>
    <w:rsid w:val="00880231"/>
    <w:rsid w:val="00883B84"/>
    <w:rsid w:val="00895329"/>
    <w:rsid w:val="008954AF"/>
    <w:rsid w:val="008958B9"/>
    <w:rsid w:val="00897ECD"/>
    <w:rsid w:val="008A0514"/>
    <w:rsid w:val="008A2332"/>
    <w:rsid w:val="008A2C98"/>
    <w:rsid w:val="008A71FF"/>
    <w:rsid w:val="008B1CEE"/>
    <w:rsid w:val="008B6D66"/>
    <w:rsid w:val="008B7044"/>
    <w:rsid w:val="008C395C"/>
    <w:rsid w:val="008D32CA"/>
    <w:rsid w:val="008D5FDB"/>
    <w:rsid w:val="008D7743"/>
    <w:rsid w:val="008D785F"/>
    <w:rsid w:val="008E5BF9"/>
    <w:rsid w:val="008F6405"/>
    <w:rsid w:val="00900FE3"/>
    <w:rsid w:val="00901E76"/>
    <w:rsid w:val="009039A0"/>
    <w:rsid w:val="00907F97"/>
    <w:rsid w:val="009162EC"/>
    <w:rsid w:val="00925FA2"/>
    <w:rsid w:val="0092613E"/>
    <w:rsid w:val="009334E8"/>
    <w:rsid w:val="00934643"/>
    <w:rsid w:val="00941904"/>
    <w:rsid w:val="00946A22"/>
    <w:rsid w:val="009526CC"/>
    <w:rsid w:val="00952B82"/>
    <w:rsid w:val="00957B67"/>
    <w:rsid w:val="00973F7B"/>
    <w:rsid w:val="0097562C"/>
    <w:rsid w:val="009762BB"/>
    <w:rsid w:val="00977EBF"/>
    <w:rsid w:val="009807DA"/>
    <w:rsid w:val="00981628"/>
    <w:rsid w:val="00982EAF"/>
    <w:rsid w:val="009835AC"/>
    <w:rsid w:val="009915E9"/>
    <w:rsid w:val="00991D7F"/>
    <w:rsid w:val="00993AC7"/>
    <w:rsid w:val="00995296"/>
    <w:rsid w:val="009A12F1"/>
    <w:rsid w:val="009A1EF5"/>
    <w:rsid w:val="009A34D6"/>
    <w:rsid w:val="009A43C3"/>
    <w:rsid w:val="009A69B3"/>
    <w:rsid w:val="009B2DD9"/>
    <w:rsid w:val="009B3CCF"/>
    <w:rsid w:val="009B4697"/>
    <w:rsid w:val="009B48BB"/>
    <w:rsid w:val="009B5979"/>
    <w:rsid w:val="009B6E01"/>
    <w:rsid w:val="009B7D13"/>
    <w:rsid w:val="009C2E08"/>
    <w:rsid w:val="009C3D22"/>
    <w:rsid w:val="009D1D8D"/>
    <w:rsid w:val="009D44F9"/>
    <w:rsid w:val="009D4868"/>
    <w:rsid w:val="009D504B"/>
    <w:rsid w:val="009D6AF8"/>
    <w:rsid w:val="009E40B8"/>
    <w:rsid w:val="009E4D90"/>
    <w:rsid w:val="009F1C8D"/>
    <w:rsid w:val="00A00783"/>
    <w:rsid w:val="00A00BA8"/>
    <w:rsid w:val="00A00D04"/>
    <w:rsid w:val="00A011F5"/>
    <w:rsid w:val="00A01261"/>
    <w:rsid w:val="00A044EC"/>
    <w:rsid w:val="00A16355"/>
    <w:rsid w:val="00A16DF9"/>
    <w:rsid w:val="00A23675"/>
    <w:rsid w:val="00A23774"/>
    <w:rsid w:val="00A23FC8"/>
    <w:rsid w:val="00A24770"/>
    <w:rsid w:val="00A33200"/>
    <w:rsid w:val="00A33BBF"/>
    <w:rsid w:val="00A33FC0"/>
    <w:rsid w:val="00A40C1E"/>
    <w:rsid w:val="00A46554"/>
    <w:rsid w:val="00A467B9"/>
    <w:rsid w:val="00A46C12"/>
    <w:rsid w:val="00A53B0D"/>
    <w:rsid w:val="00A57AE0"/>
    <w:rsid w:val="00A63EFD"/>
    <w:rsid w:val="00A651E6"/>
    <w:rsid w:val="00A671C2"/>
    <w:rsid w:val="00A6743D"/>
    <w:rsid w:val="00A72145"/>
    <w:rsid w:val="00A740F0"/>
    <w:rsid w:val="00A74C42"/>
    <w:rsid w:val="00A8046D"/>
    <w:rsid w:val="00A83496"/>
    <w:rsid w:val="00A87DBF"/>
    <w:rsid w:val="00A9089A"/>
    <w:rsid w:val="00A92B70"/>
    <w:rsid w:val="00A95B4B"/>
    <w:rsid w:val="00A96762"/>
    <w:rsid w:val="00A972B1"/>
    <w:rsid w:val="00AA1069"/>
    <w:rsid w:val="00AA4C05"/>
    <w:rsid w:val="00AA4EC7"/>
    <w:rsid w:val="00AA6C04"/>
    <w:rsid w:val="00AB3F3B"/>
    <w:rsid w:val="00AB6316"/>
    <w:rsid w:val="00AC0333"/>
    <w:rsid w:val="00AC2EE5"/>
    <w:rsid w:val="00AC346A"/>
    <w:rsid w:val="00AC44ED"/>
    <w:rsid w:val="00AD1AC8"/>
    <w:rsid w:val="00AD4E17"/>
    <w:rsid w:val="00AD5442"/>
    <w:rsid w:val="00AE1A62"/>
    <w:rsid w:val="00AE22BD"/>
    <w:rsid w:val="00AF11A6"/>
    <w:rsid w:val="00AF22CA"/>
    <w:rsid w:val="00AF3B10"/>
    <w:rsid w:val="00AF49BE"/>
    <w:rsid w:val="00B112CE"/>
    <w:rsid w:val="00B117A0"/>
    <w:rsid w:val="00B16CB3"/>
    <w:rsid w:val="00B17FA2"/>
    <w:rsid w:val="00B25671"/>
    <w:rsid w:val="00B26BDF"/>
    <w:rsid w:val="00B27D4F"/>
    <w:rsid w:val="00B30AE3"/>
    <w:rsid w:val="00B314F0"/>
    <w:rsid w:val="00B31A3F"/>
    <w:rsid w:val="00B33A21"/>
    <w:rsid w:val="00B35087"/>
    <w:rsid w:val="00B404E8"/>
    <w:rsid w:val="00B42DBB"/>
    <w:rsid w:val="00B448A4"/>
    <w:rsid w:val="00B52790"/>
    <w:rsid w:val="00B60F3C"/>
    <w:rsid w:val="00B6348C"/>
    <w:rsid w:val="00B636EE"/>
    <w:rsid w:val="00B66634"/>
    <w:rsid w:val="00B673A5"/>
    <w:rsid w:val="00B67C81"/>
    <w:rsid w:val="00B67D7A"/>
    <w:rsid w:val="00B7017B"/>
    <w:rsid w:val="00B736E7"/>
    <w:rsid w:val="00B74BF6"/>
    <w:rsid w:val="00B9328F"/>
    <w:rsid w:val="00BA0423"/>
    <w:rsid w:val="00BA2B80"/>
    <w:rsid w:val="00BA4273"/>
    <w:rsid w:val="00BA4F99"/>
    <w:rsid w:val="00BA7726"/>
    <w:rsid w:val="00BB1ACC"/>
    <w:rsid w:val="00BB288B"/>
    <w:rsid w:val="00BB4FE9"/>
    <w:rsid w:val="00BB723C"/>
    <w:rsid w:val="00BC1488"/>
    <w:rsid w:val="00BC3713"/>
    <w:rsid w:val="00BD0A93"/>
    <w:rsid w:val="00BD6378"/>
    <w:rsid w:val="00BE0DEA"/>
    <w:rsid w:val="00BE14DA"/>
    <w:rsid w:val="00BE28C8"/>
    <w:rsid w:val="00BE3CFE"/>
    <w:rsid w:val="00BF2885"/>
    <w:rsid w:val="00BF341F"/>
    <w:rsid w:val="00BF5EB8"/>
    <w:rsid w:val="00C01CE5"/>
    <w:rsid w:val="00C03C6A"/>
    <w:rsid w:val="00C043D5"/>
    <w:rsid w:val="00C13BE5"/>
    <w:rsid w:val="00C145FB"/>
    <w:rsid w:val="00C1588C"/>
    <w:rsid w:val="00C21B94"/>
    <w:rsid w:val="00C23A47"/>
    <w:rsid w:val="00C30CB0"/>
    <w:rsid w:val="00C31E31"/>
    <w:rsid w:val="00C35228"/>
    <w:rsid w:val="00C35906"/>
    <w:rsid w:val="00C36583"/>
    <w:rsid w:val="00C37116"/>
    <w:rsid w:val="00C42C49"/>
    <w:rsid w:val="00C42EBE"/>
    <w:rsid w:val="00C461DF"/>
    <w:rsid w:val="00C467AB"/>
    <w:rsid w:val="00C46C7B"/>
    <w:rsid w:val="00C50C43"/>
    <w:rsid w:val="00C51C96"/>
    <w:rsid w:val="00C52427"/>
    <w:rsid w:val="00C524E0"/>
    <w:rsid w:val="00C56736"/>
    <w:rsid w:val="00C6766A"/>
    <w:rsid w:val="00C723FA"/>
    <w:rsid w:val="00C807C6"/>
    <w:rsid w:val="00C8360A"/>
    <w:rsid w:val="00C85425"/>
    <w:rsid w:val="00C87899"/>
    <w:rsid w:val="00C91E37"/>
    <w:rsid w:val="00C926D8"/>
    <w:rsid w:val="00C92CBC"/>
    <w:rsid w:val="00C96B8F"/>
    <w:rsid w:val="00C96DCA"/>
    <w:rsid w:val="00C97253"/>
    <w:rsid w:val="00C97EA4"/>
    <w:rsid w:val="00CA6D3F"/>
    <w:rsid w:val="00CB1486"/>
    <w:rsid w:val="00CC0907"/>
    <w:rsid w:val="00CC0DDB"/>
    <w:rsid w:val="00CC48AF"/>
    <w:rsid w:val="00CC5814"/>
    <w:rsid w:val="00CC75CA"/>
    <w:rsid w:val="00CC7ABF"/>
    <w:rsid w:val="00CD3445"/>
    <w:rsid w:val="00CD4235"/>
    <w:rsid w:val="00CD4EA7"/>
    <w:rsid w:val="00CD6567"/>
    <w:rsid w:val="00CD659C"/>
    <w:rsid w:val="00CE0A64"/>
    <w:rsid w:val="00CE2845"/>
    <w:rsid w:val="00CE3F91"/>
    <w:rsid w:val="00CF0772"/>
    <w:rsid w:val="00CF0947"/>
    <w:rsid w:val="00CF23AD"/>
    <w:rsid w:val="00CF6377"/>
    <w:rsid w:val="00CF6FE4"/>
    <w:rsid w:val="00CF7072"/>
    <w:rsid w:val="00D04712"/>
    <w:rsid w:val="00D07163"/>
    <w:rsid w:val="00D10B10"/>
    <w:rsid w:val="00D14404"/>
    <w:rsid w:val="00D14CDF"/>
    <w:rsid w:val="00D17D80"/>
    <w:rsid w:val="00D17D8E"/>
    <w:rsid w:val="00D22061"/>
    <w:rsid w:val="00D221EE"/>
    <w:rsid w:val="00D2259D"/>
    <w:rsid w:val="00D23137"/>
    <w:rsid w:val="00D23E96"/>
    <w:rsid w:val="00D25EF6"/>
    <w:rsid w:val="00D26EA4"/>
    <w:rsid w:val="00D33932"/>
    <w:rsid w:val="00D351BB"/>
    <w:rsid w:val="00D37164"/>
    <w:rsid w:val="00D41841"/>
    <w:rsid w:val="00D44EFA"/>
    <w:rsid w:val="00D47964"/>
    <w:rsid w:val="00D51CEB"/>
    <w:rsid w:val="00D51F1C"/>
    <w:rsid w:val="00D5324B"/>
    <w:rsid w:val="00D563D3"/>
    <w:rsid w:val="00D61A44"/>
    <w:rsid w:val="00D662AE"/>
    <w:rsid w:val="00D737D6"/>
    <w:rsid w:val="00D7457C"/>
    <w:rsid w:val="00D74F54"/>
    <w:rsid w:val="00D759A4"/>
    <w:rsid w:val="00D81763"/>
    <w:rsid w:val="00D83BF0"/>
    <w:rsid w:val="00D85373"/>
    <w:rsid w:val="00D85911"/>
    <w:rsid w:val="00D86EF1"/>
    <w:rsid w:val="00D86F62"/>
    <w:rsid w:val="00D87433"/>
    <w:rsid w:val="00D92583"/>
    <w:rsid w:val="00D96F0F"/>
    <w:rsid w:val="00DA21AC"/>
    <w:rsid w:val="00DA3705"/>
    <w:rsid w:val="00DA639E"/>
    <w:rsid w:val="00DB0253"/>
    <w:rsid w:val="00DB61F5"/>
    <w:rsid w:val="00DC077C"/>
    <w:rsid w:val="00DC14E2"/>
    <w:rsid w:val="00DC3E9D"/>
    <w:rsid w:val="00DD42D4"/>
    <w:rsid w:val="00DD7305"/>
    <w:rsid w:val="00DE03A4"/>
    <w:rsid w:val="00DE2EC9"/>
    <w:rsid w:val="00DE3DD7"/>
    <w:rsid w:val="00DE40F1"/>
    <w:rsid w:val="00DE782B"/>
    <w:rsid w:val="00DF090D"/>
    <w:rsid w:val="00DF0C41"/>
    <w:rsid w:val="00DF1723"/>
    <w:rsid w:val="00DF4080"/>
    <w:rsid w:val="00DF6DBB"/>
    <w:rsid w:val="00E02DB3"/>
    <w:rsid w:val="00E07007"/>
    <w:rsid w:val="00E07632"/>
    <w:rsid w:val="00E1080D"/>
    <w:rsid w:val="00E14773"/>
    <w:rsid w:val="00E14885"/>
    <w:rsid w:val="00E21D10"/>
    <w:rsid w:val="00E26107"/>
    <w:rsid w:val="00E26AE7"/>
    <w:rsid w:val="00E274C6"/>
    <w:rsid w:val="00E30409"/>
    <w:rsid w:val="00E3131C"/>
    <w:rsid w:val="00E31F92"/>
    <w:rsid w:val="00E33AF7"/>
    <w:rsid w:val="00E357D6"/>
    <w:rsid w:val="00E36058"/>
    <w:rsid w:val="00E36465"/>
    <w:rsid w:val="00E37728"/>
    <w:rsid w:val="00E555AB"/>
    <w:rsid w:val="00E644A2"/>
    <w:rsid w:val="00E677EB"/>
    <w:rsid w:val="00E75F78"/>
    <w:rsid w:val="00E76459"/>
    <w:rsid w:val="00E800C9"/>
    <w:rsid w:val="00E85E6D"/>
    <w:rsid w:val="00E8778A"/>
    <w:rsid w:val="00E87CAC"/>
    <w:rsid w:val="00E929E6"/>
    <w:rsid w:val="00E93711"/>
    <w:rsid w:val="00E953DE"/>
    <w:rsid w:val="00E974F5"/>
    <w:rsid w:val="00EA0756"/>
    <w:rsid w:val="00EA0A83"/>
    <w:rsid w:val="00EA3A60"/>
    <w:rsid w:val="00EA6707"/>
    <w:rsid w:val="00EB06C7"/>
    <w:rsid w:val="00EB3F2E"/>
    <w:rsid w:val="00EC132D"/>
    <w:rsid w:val="00EC5E31"/>
    <w:rsid w:val="00EC60D9"/>
    <w:rsid w:val="00EC64F3"/>
    <w:rsid w:val="00ED08CB"/>
    <w:rsid w:val="00ED31C0"/>
    <w:rsid w:val="00ED49A7"/>
    <w:rsid w:val="00ED4A9B"/>
    <w:rsid w:val="00ED5585"/>
    <w:rsid w:val="00ED58EF"/>
    <w:rsid w:val="00EE11A3"/>
    <w:rsid w:val="00EE3E86"/>
    <w:rsid w:val="00EE4B7B"/>
    <w:rsid w:val="00EE4FE3"/>
    <w:rsid w:val="00EE626C"/>
    <w:rsid w:val="00EE6F2E"/>
    <w:rsid w:val="00EF1C17"/>
    <w:rsid w:val="00EF5210"/>
    <w:rsid w:val="00F00ADC"/>
    <w:rsid w:val="00F01615"/>
    <w:rsid w:val="00F04246"/>
    <w:rsid w:val="00F22363"/>
    <w:rsid w:val="00F24D6A"/>
    <w:rsid w:val="00F25E32"/>
    <w:rsid w:val="00F26317"/>
    <w:rsid w:val="00F26CF6"/>
    <w:rsid w:val="00F27BE7"/>
    <w:rsid w:val="00F42C96"/>
    <w:rsid w:val="00F472EC"/>
    <w:rsid w:val="00F47968"/>
    <w:rsid w:val="00F47E91"/>
    <w:rsid w:val="00F5356D"/>
    <w:rsid w:val="00F5604B"/>
    <w:rsid w:val="00F613A3"/>
    <w:rsid w:val="00F7184E"/>
    <w:rsid w:val="00F76B74"/>
    <w:rsid w:val="00F83CF6"/>
    <w:rsid w:val="00F8769B"/>
    <w:rsid w:val="00F87E8C"/>
    <w:rsid w:val="00F96F36"/>
    <w:rsid w:val="00FA2FED"/>
    <w:rsid w:val="00FA4BFD"/>
    <w:rsid w:val="00FB04F6"/>
    <w:rsid w:val="00FB0C02"/>
    <w:rsid w:val="00FB166B"/>
    <w:rsid w:val="00FB6BC2"/>
    <w:rsid w:val="00FC24F2"/>
    <w:rsid w:val="00FC5B3C"/>
    <w:rsid w:val="00FC5D37"/>
    <w:rsid w:val="00FD06A7"/>
    <w:rsid w:val="00FD311E"/>
    <w:rsid w:val="00FD6F9B"/>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26BDF"/>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5EC5C-6D75-44AC-A860-5D837C4F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3420</TotalTime>
  <Pages>28</Pages>
  <Words>8936</Words>
  <Characters>44685</Characters>
  <Application>Microsoft Office Word</Application>
  <DocSecurity>0</DocSecurity>
  <Lines>372</Lines>
  <Paragraphs>107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5</cp:revision>
  <cp:lastPrinted>2019-07-30T14:38:00Z</cp:lastPrinted>
  <dcterms:created xsi:type="dcterms:W3CDTF">2019-08-04T11:05:00Z</dcterms:created>
  <dcterms:modified xsi:type="dcterms:W3CDTF">2019-08-18T15:35:00Z</dcterms:modified>
</cp:coreProperties>
</file>